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0"/>
        <w:tblW w:w="5979" w:type="pct"/>
        <w:tblInd w:w="-8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186"/>
      </w:tblGrid>
      <w:tr w14:paraId="7411A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48" w:hRule="exact"/>
        </w:trPr>
        <w:tc>
          <w:tcPr>
            <w:tcW w:w="11185" w:type="dxa"/>
            <w:vAlign w:val="center"/>
          </w:tcPr>
          <w:p w14:paraId="739D494A">
            <w:pPr>
              <w:pStyle w:val="53"/>
            </w:pPr>
            <w:r>
              <w:t>I</w:t>
            </w:r>
            <w:bookmarkStart w:id="0" w:name="_Ref446317644"/>
            <w:bookmarkEnd w:id="0"/>
            <w:r>
              <w:t>ALA Guideline</w:t>
            </w:r>
          </w:p>
        </w:tc>
      </w:tr>
    </w:tbl>
    <w:p w14:paraId="639D9E27"/>
    <w:p w14:paraId="30C9287E"/>
    <w:p w14:paraId="302339F3">
      <w:pPr>
        <w:pStyle w:val="122"/>
      </w:pPr>
      <w:r>
        <w:t>G1111-1</w:t>
      </w:r>
    </w:p>
    <w:p w14:paraId="5272E064">
      <w:pPr>
        <w:pStyle w:val="125"/>
      </w:pPr>
      <w:r>
        <w:t>Producing Requirements for the Core VTS system</w:t>
      </w:r>
    </w:p>
    <w:p w14:paraId="1C173040"/>
    <w:p w14:paraId="40A2CB83"/>
    <w:p w14:paraId="40662646"/>
    <w:p w14:paraId="29D7226C"/>
    <w:p w14:paraId="3D505EA7"/>
    <w:p w14:paraId="4F4C0934"/>
    <w:p w14:paraId="3309F63E"/>
    <w:p w14:paraId="20388703"/>
    <w:p w14:paraId="33A03371"/>
    <w:p w14:paraId="23E2361E"/>
    <w:p w14:paraId="3842DBFD"/>
    <w:p w14:paraId="77FE5080"/>
    <w:p w14:paraId="7263254D"/>
    <w:p w14:paraId="609ADCE7"/>
    <w:p w14:paraId="30197358"/>
    <w:p w14:paraId="5B6AC03F"/>
    <w:p w14:paraId="295E2374"/>
    <w:p w14:paraId="1B82E891"/>
    <w:p w14:paraId="0820CAD6"/>
    <w:p w14:paraId="6D122425"/>
    <w:p w14:paraId="6C018651"/>
    <w:p w14:paraId="118ABA67"/>
    <w:p w14:paraId="121DC754">
      <w:pPr>
        <w:pStyle w:val="67"/>
      </w:pPr>
      <w:r>
        <w:t xml:space="preserve">Edition </w:t>
      </w:r>
      <w:ins w:id="20" w:author="Heidi Clevett" w:date="2024-09-24T14:06:00Z">
        <w:r>
          <w:rPr/>
          <w:t>X</w:t>
        </w:r>
      </w:ins>
      <w:del w:id="21" w:author="Heidi Clevett" w:date="2024-09-24T14:06:00Z">
        <w:r>
          <w:rPr/>
          <w:delText>1</w:delText>
        </w:r>
      </w:del>
      <w:r>
        <w:t>.</w:t>
      </w:r>
      <w:ins w:id="22" w:author="Heidi Clevett" w:date="2024-09-24T14:06:00Z">
        <w:r>
          <w:rPr/>
          <w:t>X</w:t>
        </w:r>
      </w:ins>
      <w:del w:id="23" w:author="Heidi Clevett" w:date="2024-09-24T14:06:00Z">
        <w:r>
          <w:rPr/>
          <w:delText>0</w:delText>
        </w:r>
      </w:del>
    </w:p>
    <w:p w14:paraId="1B74A70D">
      <w:pPr>
        <w:pStyle w:val="123"/>
      </w:pPr>
      <w:del w:id="24" w:author="Heidi Clevett" w:date="2024-09-24T14:06:00Z">
        <w:r>
          <w:rPr/>
          <w:delText>December</w:delText>
        </w:r>
      </w:del>
      <w:r>
        <w:t xml:space="preserve"> 202</w:t>
      </w:r>
      <w:ins w:id="25" w:author="Heidi Clevett" w:date="2024-09-24T14:06:00Z">
        <w:r>
          <w:rPr/>
          <w:t>4</w:t>
        </w:r>
      </w:ins>
      <w:del w:id="26" w:author="Heidi Clevett" w:date="2024-09-24T14:06:00Z">
        <w:r>
          <w:rPr/>
          <w:delText>2</w:delText>
        </w:r>
      </w:del>
    </w:p>
    <w:p w14:paraId="653966C7"/>
    <w:p w14:paraId="6628BDF4">
      <w:pPr>
        <w:pStyle w:val="198"/>
      </w:pPr>
      <w:r>
        <w:t>urn:mrn:iala:pub:g1111-1:ed</w:t>
      </w:r>
      <w:del w:id="27" w:author="Sundklev Monica" w:date="2024-09-25T13:56:00Z">
        <w:r>
          <w:rPr/>
          <w:delText>1.0</w:delText>
        </w:r>
      </w:del>
    </w:p>
    <w:p w14:paraId="0F74F2C6">
      <w:pPr>
        <w:sectPr>
          <w:headerReference r:id="rId8" w:type="first"/>
          <w:footerReference r:id="rId11" w:type="first"/>
          <w:headerReference r:id="rId7" w:type="default"/>
          <w:footerReference r:id="rId9" w:type="default"/>
          <w:footerReference r:id="rId10" w:type="even"/>
          <w:type w:val="continuous"/>
          <w:pgSz w:w="11906" w:h="16838"/>
          <w:pgMar w:top="567" w:right="1276" w:bottom="2495" w:left="1276" w:header="567" w:footer="567" w:gutter="0"/>
          <w:cols w:space="708" w:num="1"/>
          <w:docGrid w:linePitch="360" w:charSpace="0"/>
        </w:sectPr>
      </w:pPr>
    </w:p>
    <w:p w14:paraId="15423BAD">
      <w:pPr>
        <w:pStyle w:val="4"/>
        <w:suppressAutoHyphens/>
      </w:pPr>
      <w:r>
        <w:t>Revisions to this document are to be noted in the table prior to the issue of a revised document.</w:t>
      </w:r>
    </w:p>
    <w:tbl>
      <w:tblPr>
        <w:tblStyle w:val="39"/>
        <w:tblW w:w="104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8"/>
        <w:gridCol w:w="6025"/>
        <w:gridCol w:w="2552"/>
      </w:tblGrid>
      <w:tr w14:paraId="25B4D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14:paraId="28F81EFC">
            <w:pPr>
              <w:pStyle w:val="205"/>
              <w:suppressAutoHyphens/>
            </w:pPr>
            <w:r>
              <w:t>Date</w:t>
            </w:r>
          </w:p>
        </w:tc>
        <w:tc>
          <w:tcPr>
            <w:tcW w:w="6025" w:type="dxa"/>
          </w:tcPr>
          <w:p w14:paraId="51C979CB">
            <w:pPr>
              <w:pStyle w:val="205"/>
              <w:suppressAutoHyphens/>
            </w:pPr>
            <w:r>
              <w:t>Details</w:t>
            </w:r>
          </w:p>
        </w:tc>
        <w:tc>
          <w:tcPr>
            <w:tcW w:w="2552" w:type="dxa"/>
          </w:tcPr>
          <w:p w14:paraId="39524F31">
            <w:pPr>
              <w:pStyle w:val="205"/>
              <w:suppressAutoHyphens/>
            </w:pPr>
            <w:r>
              <w:t>Approval</w:t>
            </w:r>
          </w:p>
        </w:tc>
      </w:tr>
      <w:tr w14:paraId="7F503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26330A95">
            <w:pPr>
              <w:pStyle w:val="71"/>
              <w:suppressAutoHyphens/>
            </w:pPr>
            <w:r>
              <w:t>December 2022</w:t>
            </w:r>
          </w:p>
        </w:tc>
        <w:tc>
          <w:tcPr>
            <w:tcW w:w="6025" w:type="dxa"/>
            <w:vAlign w:val="center"/>
          </w:tcPr>
          <w:p w14:paraId="0F29B84B">
            <w:pPr>
              <w:pStyle w:val="71"/>
              <w:suppressAutoHyphens/>
            </w:pPr>
            <w:r>
              <w:t xml:space="preserve">First issue. Major revision of Guideline G1111 sections, divided into sub-guidelines G1111-1 to G1111-9. </w:t>
            </w:r>
          </w:p>
        </w:tc>
        <w:tc>
          <w:tcPr>
            <w:tcW w:w="2552" w:type="dxa"/>
            <w:vAlign w:val="center"/>
          </w:tcPr>
          <w:p w14:paraId="4E8FD7A2">
            <w:pPr>
              <w:pStyle w:val="71"/>
              <w:suppressAutoHyphens/>
            </w:pPr>
            <w:r>
              <w:t>Council 76</w:t>
            </w:r>
          </w:p>
        </w:tc>
      </w:tr>
      <w:tr w14:paraId="5E1CA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43AD0B5F">
            <w:pPr>
              <w:pStyle w:val="71"/>
              <w:suppressAutoHyphens/>
            </w:pPr>
            <w:ins w:id="28" w:author="Sundklev Monica" w:date="2024-09-25T13:56:00Z">
              <w:r>
                <w:rPr/>
                <w:t>December 2024</w:t>
              </w:r>
            </w:ins>
          </w:p>
        </w:tc>
        <w:tc>
          <w:tcPr>
            <w:tcW w:w="6025" w:type="dxa"/>
            <w:vAlign w:val="center"/>
          </w:tcPr>
          <w:p w14:paraId="609A0790">
            <w:pPr>
              <w:pStyle w:val="71"/>
              <w:suppressAutoHyphens/>
            </w:pPr>
            <w:ins w:id="29" w:author="Heidi Clevett" w:date="2024-09-24T14:07:00Z">
              <w:del w:id="30" w:author="Sundklev Monica" w:date="2024-09-25T13:57:00Z">
                <w:r>
                  <w:rPr/>
                  <w:delText>Chapter</w:delText>
                </w:r>
              </w:del>
            </w:ins>
            <w:ins w:id="31" w:author="Sundklev Monica" w:date="2024-09-25T13:57:00Z">
              <w:r>
                <w:rPr/>
                <w:t>Section</w:t>
              </w:r>
            </w:ins>
            <w:ins w:id="32" w:author="Heidi Clevett" w:date="2024-09-24T14:07:00Z">
              <w:r>
                <w:rPr/>
                <w:t xml:space="preserve"> on management information system added</w:t>
              </w:r>
            </w:ins>
            <w:ins w:id="33" w:author="Sundklev Monica" w:date="2024-09-25T13:57:00Z">
              <w:r>
                <w:rPr/>
                <w:t xml:space="preserve"> (2.3.2)</w:t>
              </w:r>
            </w:ins>
            <w:ins w:id="34" w:author="Sundklev Monica" w:date="2024-09-25T13:59:00Z">
              <w:r>
                <w:rPr/>
                <w:t xml:space="preserve"> and </w:t>
              </w:r>
            </w:ins>
            <w:ins w:id="35" w:author="Sundklev Monica" w:date="2024-09-25T14:00:00Z">
              <w:r>
                <w:rPr/>
                <w:t xml:space="preserve">also </w:t>
              </w:r>
            </w:ins>
            <w:ins w:id="36" w:author="Sundklev Monica" w:date="2024-09-25T13:59:00Z">
              <w:r>
                <w:rPr/>
                <w:t>included in relevant parts</w:t>
              </w:r>
            </w:ins>
            <w:ins w:id="37" w:author="Sundklev Monica" w:date="2024-09-25T14:00:00Z">
              <w:r>
                <w:rPr/>
                <w:t>.</w:t>
              </w:r>
            </w:ins>
          </w:p>
        </w:tc>
        <w:tc>
          <w:tcPr>
            <w:tcW w:w="2552" w:type="dxa"/>
            <w:vAlign w:val="center"/>
          </w:tcPr>
          <w:p w14:paraId="1021072B">
            <w:pPr>
              <w:pStyle w:val="71"/>
              <w:suppressAutoHyphens/>
            </w:pPr>
            <w:ins w:id="38" w:author="Sundklev Monica" w:date="2024-09-25T13:56:00Z">
              <w:r>
                <w:rPr/>
                <w:t>Council 81</w:t>
              </w:r>
            </w:ins>
          </w:p>
        </w:tc>
      </w:tr>
      <w:tr w14:paraId="25102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0C32510D">
            <w:pPr>
              <w:pStyle w:val="71"/>
              <w:suppressAutoHyphens/>
            </w:pPr>
          </w:p>
        </w:tc>
        <w:tc>
          <w:tcPr>
            <w:tcW w:w="6025" w:type="dxa"/>
            <w:vAlign w:val="center"/>
          </w:tcPr>
          <w:p w14:paraId="015C2749">
            <w:pPr>
              <w:pStyle w:val="71"/>
              <w:suppressAutoHyphens/>
            </w:pPr>
          </w:p>
        </w:tc>
        <w:tc>
          <w:tcPr>
            <w:tcW w:w="2552" w:type="dxa"/>
            <w:vAlign w:val="center"/>
          </w:tcPr>
          <w:p w14:paraId="475BBA8A">
            <w:pPr>
              <w:pStyle w:val="71"/>
              <w:suppressAutoHyphens/>
            </w:pPr>
          </w:p>
        </w:tc>
      </w:tr>
      <w:tr w14:paraId="0D3E7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76E67566">
            <w:pPr>
              <w:pStyle w:val="71"/>
              <w:suppressAutoHyphens/>
            </w:pPr>
          </w:p>
        </w:tc>
        <w:tc>
          <w:tcPr>
            <w:tcW w:w="6025" w:type="dxa"/>
            <w:vAlign w:val="center"/>
          </w:tcPr>
          <w:p w14:paraId="0232C371">
            <w:pPr>
              <w:pStyle w:val="71"/>
              <w:suppressAutoHyphens/>
            </w:pPr>
          </w:p>
        </w:tc>
        <w:tc>
          <w:tcPr>
            <w:tcW w:w="2552" w:type="dxa"/>
            <w:vAlign w:val="center"/>
          </w:tcPr>
          <w:p w14:paraId="7080836A">
            <w:pPr>
              <w:pStyle w:val="71"/>
              <w:suppressAutoHyphens/>
            </w:pPr>
          </w:p>
        </w:tc>
      </w:tr>
      <w:tr w14:paraId="0AD89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2F745384">
            <w:pPr>
              <w:pStyle w:val="71"/>
              <w:suppressAutoHyphens/>
            </w:pPr>
          </w:p>
        </w:tc>
        <w:tc>
          <w:tcPr>
            <w:tcW w:w="6025" w:type="dxa"/>
            <w:vAlign w:val="center"/>
          </w:tcPr>
          <w:p w14:paraId="1CB4C62C">
            <w:pPr>
              <w:pStyle w:val="71"/>
              <w:suppressAutoHyphens/>
            </w:pPr>
          </w:p>
        </w:tc>
        <w:tc>
          <w:tcPr>
            <w:tcW w:w="2552" w:type="dxa"/>
            <w:vAlign w:val="center"/>
          </w:tcPr>
          <w:p w14:paraId="5E2349F1">
            <w:pPr>
              <w:pStyle w:val="71"/>
              <w:suppressAutoHyphens/>
            </w:pPr>
          </w:p>
        </w:tc>
      </w:tr>
      <w:tr w14:paraId="1E404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3275C878">
            <w:pPr>
              <w:pStyle w:val="71"/>
              <w:suppressAutoHyphens/>
            </w:pPr>
          </w:p>
        </w:tc>
        <w:tc>
          <w:tcPr>
            <w:tcW w:w="6025" w:type="dxa"/>
            <w:vAlign w:val="center"/>
          </w:tcPr>
          <w:p w14:paraId="6B987783">
            <w:pPr>
              <w:pStyle w:val="71"/>
              <w:suppressAutoHyphens/>
            </w:pPr>
          </w:p>
        </w:tc>
        <w:tc>
          <w:tcPr>
            <w:tcW w:w="2552" w:type="dxa"/>
            <w:vAlign w:val="center"/>
          </w:tcPr>
          <w:p w14:paraId="532DC736">
            <w:pPr>
              <w:pStyle w:val="71"/>
              <w:suppressAutoHyphens/>
            </w:pPr>
          </w:p>
        </w:tc>
      </w:tr>
      <w:tr w14:paraId="3D860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2419869F">
            <w:pPr>
              <w:pStyle w:val="71"/>
              <w:suppressAutoHyphens/>
            </w:pPr>
          </w:p>
        </w:tc>
        <w:tc>
          <w:tcPr>
            <w:tcW w:w="6025" w:type="dxa"/>
            <w:vAlign w:val="center"/>
          </w:tcPr>
          <w:p w14:paraId="024E5310">
            <w:pPr>
              <w:pStyle w:val="71"/>
              <w:suppressAutoHyphens/>
            </w:pPr>
          </w:p>
        </w:tc>
        <w:tc>
          <w:tcPr>
            <w:tcW w:w="2552" w:type="dxa"/>
            <w:vAlign w:val="center"/>
          </w:tcPr>
          <w:p w14:paraId="11D5435D">
            <w:pPr>
              <w:pStyle w:val="71"/>
              <w:suppressAutoHyphens/>
            </w:pPr>
          </w:p>
        </w:tc>
      </w:tr>
    </w:tbl>
    <w:p w14:paraId="5937B57F"/>
    <w:p w14:paraId="64DD4683">
      <w:pPr>
        <w:spacing w:after="200" w:line="276" w:lineRule="auto"/>
        <w:sectPr>
          <w:headerReference r:id="rId14" w:type="first"/>
          <w:headerReference r:id="rId12" w:type="default"/>
          <w:footerReference r:id="rId15" w:type="default"/>
          <w:headerReference r:id="rId13" w:type="even"/>
          <w:pgSz w:w="11906" w:h="16838"/>
          <w:pgMar w:top="567" w:right="794" w:bottom="567" w:left="907" w:header="567" w:footer="850" w:gutter="0"/>
          <w:cols w:space="708" w:num="1"/>
          <w:docGrid w:linePitch="360" w:charSpace="0"/>
        </w:sectPr>
      </w:pPr>
    </w:p>
    <w:p w14:paraId="459BE654">
      <w:pPr>
        <w:pStyle w:val="26"/>
        <w:rPr>
          <w:ins w:id="39" w:author="Heidi Clevett" w:date="2024-09-24T14:27:00Z"/>
          <w:rFonts w:eastAsiaTheme="minorEastAsia"/>
          <w:b w:val="0"/>
          <w:caps w:val="0"/>
          <w:color w:val="auto"/>
          <w:kern w:val="2"/>
          <w:sz w:val="24"/>
          <w:szCs w:val="24"/>
          <w:lang w:eastAsia="en-GB"/>
          <w14:ligatures w14:val="standardContextual"/>
        </w:rPr>
      </w:pPr>
      <w:r>
        <w:rPr>
          <w:rFonts w:eastAsia="Times New Roman" w:cs="Times New Roman"/>
          <w:b w:val="0"/>
          <w:szCs w:val="20"/>
        </w:rPr>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40" w:author="Heidi Clevett" w:date="2024-09-24T14:27:00Z">
        <w:r>
          <w:rPr/>
          <w:t>1.</w:t>
        </w:r>
      </w:ins>
      <w:ins w:id="41" w:author="Heidi Clevett" w:date="2024-09-24T14:27:00Z">
        <w:r>
          <w:rPr>
            <w:rFonts w:eastAsiaTheme="minorEastAsia"/>
            <w:b w:val="0"/>
            <w:caps w:val="0"/>
            <w:color w:val="auto"/>
            <w:kern w:val="2"/>
            <w:sz w:val="24"/>
            <w:szCs w:val="24"/>
            <w:lang w:eastAsia="en-GB"/>
            <w14:ligatures w14:val="standardContextual"/>
          </w:rPr>
          <w:tab/>
        </w:r>
      </w:ins>
      <w:ins w:id="42" w:author="Heidi Clevett" w:date="2024-09-24T14:27:00Z">
        <w:r>
          <w:rPr/>
          <w:t>INTRODUCTION</w:t>
        </w:r>
      </w:ins>
      <w:ins w:id="43" w:author="Heidi Clevett" w:date="2024-09-24T14:27:00Z">
        <w:r>
          <w:rPr/>
          <w:tab/>
        </w:r>
      </w:ins>
      <w:ins w:id="44" w:author="Heidi Clevett" w:date="2024-09-24T14:27:00Z">
        <w:r>
          <w:rPr/>
          <w:fldChar w:fldCharType="begin"/>
        </w:r>
      </w:ins>
      <w:ins w:id="45" w:author="Heidi Clevett" w:date="2024-09-24T14:27:00Z">
        <w:r>
          <w:rPr/>
          <w:instrText xml:space="preserve"> PAGEREF _Toc178080452 \h </w:instrText>
        </w:r>
      </w:ins>
      <w:r>
        <w:fldChar w:fldCharType="separate"/>
      </w:r>
      <w:ins w:id="46" w:author="Heidi Clevett" w:date="2024-09-24T14:27:00Z">
        <w:r>
          <w:rPr/>
          <w:t>7</w:t>
        </w:r>
      </w:ins>
      <w:ins w:id="47" w:author="Heidi Clevett" w:date="2024-09-24T14:27:00Z">
        <w:r>
          <w:rPr/>
          <w:fldChar w:fldCharType="end"/>
        </w:r>
      </w:ins>
    </w:p>
    <w:p w14:paraId="08E007B9">
      <w:pPr>
        <w:pStyle w:val="33"/>
        <w:rPr>
          <w:ins w:id="48" w:author="Heidi Clevett" w:date="2024-09-24T14:27:00Z"/>
          <w:rFonts w:eastAsiaTheme="minorEastAsia"/>
          <w:color w:val="auto"/>
          <w:kern w:val="2"/>
          <w:sz w:val="24"/>
          <w:szCs w:val="24"/>
          <w:lang w:eastAsia="en-GB"/>
          <w14:ligatures w14:val="standardContextual"/>
        </w:rPr>
      </w:pPr>
      <w:ins w:id="49" w:author="Heidi Clevett" w:date="2024-09-24T14:27:00Z">
        <w:r>
          <w:rPr/>
          <w:t>1.1.</w:t>
        </w:r>
      </w:ins>
      <w:ins w:id="50" w:author="Heidi Clevett" w:date="2024-09-24T14:27:00Z">
        <w:r>
          <w:rPr>
            <w:rFonts w:eastAsiaTheme="minorEastAsia"/>
            <w:color w:val="auto"/>
            <w:kern w:val="2"/>
            <w:sz w:val="24"/>
            <w:szCs w:val="24"/>
            <w:lang w:eastAsia="en-GB"/>
            <w14:ligatures w14:val="standardContextual"/>
          </w:rPr>
          <w:tab/>
        </w:r>
      </w:ins>
      <w:ins w:id="51" w:author="Heidi Clevett" w:date="2024-09-24T14:27:00Z">
        <w:r>
          <w:rPr/>
          <w:t>G1111 Definitions</w:t>
        </w:r>
      </w:ins>
      <w:ins w:id="52" w:author="Heidi Clevett" w:date="2024-09-24T14:27:00Z">
        <w:r>
          <w:rPr/>
          <w:tab/>
        </w:r>
      </w:ins>
      <w:ins w:id="53" w:author="Heidi Clevett" w:date="2024-09-24T14:27:00Z">
        <w:r>
          <w:rPr/>
          <w:fldChar w:fldCharType="begin"/>
        </w:r>
      </w:ins>
      <w:ins w:id="54" w:author="Heidi Clevett" w:date="2024-09-24T14:27:00Z">
        <w:r>
          <w:rPr/>
          <w:instrText xml:space="preserve"> PAGEREF _Toc178080453 \h </w:instrText>
        </w:r>
      </w:ins>
      <w:r>
        <w:fldChar w:fldCharType="separate"/>
      </w:r>
      <w:ins w:id="55" w:author="Heidi Clevett" w:date="2024-09-24T14:27:00Z">
        <w:r>
          <w:rPr/>
          <w:t>8</w:t>
        </w:r>
      </w:ins>
      <w:ins w:id="56" w:author="Heidi Clevett" w:date="2024-09-24T14:27:00Z">
        <w:r>
          <w:rPr/>
          <w:fldChar w:fldCharType="end"/>
        </w:r>
      </w:ins>
    </w:p>
    <w:p w14:paraId="15950A91">
      <w:pPr>
        <w:pStyle w:val="26"/>
        <w:rPr>
          <w:ins w:id="57" w:author="Heidi Clevett" w:date="2024-09-24T14:27:00Z"/>
          <w:rFonts w:eastAsiaTheme="minorEastAsia"/>
          <w:b w:val="0"/>
          <w:caps w:val="0"/>
          <w:color w:val="auto"/>
          <w:kern w:val="2"/>
          <w:sz w:val="24"/>
          <w:szCs w:val="24"/>
          <w:lang w:eastAsia="en-GB"/>
          <w14:ligatures w14:val="standardContextual"/>
        </w:rPr>
      </w:pPr>
      <w:ins w:id="58" w:author="Heidi Clevett" w:date="2024-09-24T14:27:00Z">
        <w:r>
          <w:rPr/>
          <w:t>2.</w:t>
        </w:r>
      </w:ins>
      <w:ins w:id="59" w:author="Heidi Clevett" w:date="2024-09-24T14:27:00Z">
        <w:r>
          <w:rPr>
            <w:rFonts w:eastAsiaTheme="minorEastAsia"/>
            <w:b w:val="0"/>
            <w:caps w:val="0"/>
            <w:color w:val="auto"/>
            <w:kern w:val="2"/>
            <w:sz w:val="24"/>
            <w:szCs w:val="24"/>
            <w:lang w:eastAsia="en-GB"/>
            <w14:ligatures w14:val="standardContextual"/>
          </w:rPr>
          <w:tab/>
        </w:r>
      </w:ins>
      <w:ins w:id="60" w:author="Heidi Clevett" w:date="2024-09-24T14:27:00Z">
        <w:r>
          <w:rPr/>
          <w:t>User Interface</w:t>
        </w:r>
      </w:ins>
      <w:ins w:id="61" w:author="Heidi Clevett" w:date="2024-09-24T14:27:00Z">
        <w:r>
          <w:rPr/>
          <w:tab/>
        </w:r>
      </w:ins>
      <w:ins w:id="62" w:author="Heidi Clevett" w:date="2024-09-24T14:27:00Z">
        <w:r>
          <w:rPr/>
          <w:fldChar w:fldCharType="begin"/>
        </w:r>
      </w:ins>
      <w:ins w:id="63" w:author="Heidi Clevett" w:date="2024-09-24T14:27:00Z">
        <w:r>
          <w:rPr/>
          <w:instrText xml:space="preserve"> PAGEREF _Toc178080454 \h </w:instrText>
        </w:r>
      </w:ins>
      <w:r>
        <w:fldChar w:fldCharType="separate"/>
      </w:r>
      <w:ins w:id="64" w:author="Heidi Clevett" w:date="2024-09-24T14:27:00Z">
        <w:r>
          <w:rPr/>
          <w:t>8</w:t>
        </w:r>
      </w:ins>
      <w:ins w:id="65" w:author="Heidi Clevett" w:date="2024-09-24T14:27:00Z">
        <w:r>
          <w:rPr/>
          <w:fldChar w:fldCharType="end"/>
        </w:r>
      </w:ins>
    </w:p>
    <w:p w14:paraId="11C325A9">
      <w:pPr>
        <w:pStyle w:val="33"/>
        <w:rPr>
          <w:ins w:id="66" w:author="Heidi Clevett" w:date="2024-09-24T14:27:00Z"/>
          <w:rFonts w:eastAsiaTheme="minorEastAsia"/>
          <w:color w:val="auto"/>
          <w:kern w:val="2"/>
          <w:sz w:val="24"/>
          <w:szCs w:val="24"/>
          <w:lang w:eastAsia="en-GB"/>
          <w14:ligatures w14:val="standardContextual"/>
        </w:rPr>
      </w:pPr>
      <w:ins w:id="67" w:author="Heidi Clevett" w:date="2024-09-24T14:27:00Z">
        <w:r>
          <w:rPr>
            <w:lang w:eastAsia="de-DE"/>
          </w:rPr>
          <w:t>2.1.</w:t>
        </w:r>
      </w:ins>
      <w:ins w:id="68" w:author="Heidi Clevett" w:date="2024-09-24T14:27:00Z">
        <w:r>
          <w:rPr>
            <w:rFonts w:eastAsiaTheme="minorEastAsia"/>
            <w:color w:val="auto"/>
            <w:kern w:val="2"/>
            <w:sz w:val="24"/>
            <w:szCs w:val="24"/>
            <w:lang w:eastAsia="en-GB"/>
            <w14:ligatures w14:val="standardContextual"/>
          </w:rPr>
          <w:tab/>
        </w:r>
      </w:ins>
      <w:ins w:id="69" w:author="Heidi Clevett" w:date="2024-09-24T14:27:00Z">
        <w:r>
          <w:rPr>
            <w:lang w:eastAsia="de-DE"/>
          </w:rPr>
          <w:t>Introduction</w:t>
        </w:r>
      </w:ins>
      <w:ins w:id="70" w:author="Heidi Clevett" w:date="2024-09-24T14:27:00Z">
        <w:r>
          <w:rPr/>
          <w:tab/>
        </w:r>
      </w:ins>
      <w:ins w:id="71" w:author="Heidi Clevett" w:date="2024-09-24T14:27:00Z">
        <w:r>
          <w:rPr/>
          <w:fldChar w:fldCharType="begin"/>
        </w:r>
      </w:ins>
      <w:ins w:id="72" w:author="Heidi Clevett" w:date="2024-09-24T14:27:00Z">
        <w:r>
          <w:rPr/>
          <w:instrText xml:space="preserve"> PAGEREF _Toc178080455 \h </w:instrText>
        </w:r>
      </w:ins>
      <w:r>
        <w:fldChar w:fldCharType="separate"/>
      </w:r>
      <w:ins w:id="73" w:author="Heidi Clevett" w:date="2024-09-24T14:27:00Z">
        <w:r>
          <w:rPr/>
          <w:t>8</w:t>
        </w:r>
      </w:ins>
      <w:ins w:id="74" w:author="Heidi Clevett" w:date="2024-09-24T14:27:00Z">
        <w:r>
          <w:rPr/>
          <w:fldChar w:fldCharType="end"/>
        </w:r>
      </w:ins>
    </w:p>
    <w:p w14:paraId="068874BA">
      <w:pPr>
        <w:pStyle w:val="21"/>
        <w:tabs>
          <w:tab w:val="left" w:pos="1134"/>
        </w:tabs>
        <w:rPr>
          <w:ins w:id="75" w:author="Heidi Clevett" w:date="2024-09-24T14:27:00Z"/>
          <w:rFonts w:eastAsiaTheme="minorEastAsia"/>
          <w:color w:val="auto"/>
          <w:kern w:val="2"/>
          <w:sz w:val="24"/>
          <w:szCs w:val="24"/>
          <w:lang w:eastAsia="en-GB"/>
          <w14:ligatures w14:val="standardContextual"/>
        </w:rPr>
      </w:pPr>
      <w:ins w:id="76" w:author="Heidi Clevett" w:date="2024-09-24T14:27:00Z">
        <w:r>
          <w:rPr/>
          <w:t>2.1.1.</w:t>
        </w:r>
      </w:ins>
      <w:ins w:id="77" w:author="Heidi Clevett" w:date="2024-09-24T14:27:00Z">
        <w:r>
          <w:rPr>
            <w:rFonts w:eastAsiaTheme="minorEastAsia"/>
            <w:color w:val="auto"/>
            <w:kern w:val="2"/>
            <w:sz w:val="24"/>
            <w:szCs w:val="24"/>
            <w:lang w:eastAsia="en-GB"/>
            <w14:ligatures w14:val="standardContextual"/>
          </w:rPr>
          <w:tab/>
        </w:r>
      </w:ins>
      <w:ins w:id="78" w:author="Heidi Clevett" w:date="2024-09-24T14:27:00Z">
        <w:r>
          <w:rPr/>
          <w:t>Section definitions</w:t>
        </w:r>
      </w:ins>
      <w:ins w:id="79" w:author="Heidi Clevett" w:date="2024-09-24T14:27:00Z">
        <w:r>
          <w:rPr/>
          <w:tab/>
        </w:r>
      </w:ins>
      <w:ins w:id="80" w:author="Heidi Clevett" w:date="2024-09-24T14:27:00Z">
        <w:r>
          <w:rPr/>
          <w:fldChar w:fldCharType="begin"/>
        </w:r>
      </w:ins>
      <w:ins w:id="81" w:author="Heidi Clevett" w:date="2024-09-24T14:27:00Z">
        <w:r>
          <w:rPr/>
          <w:instrText xml:space="preserve"> PAGEREF _Toc178080456 \h </w:instrText>
        </w:r>
      </w:ins>
      <w:r>
        <w:fldChar w:fldCharType="separate"/>
      </w:r>
      <w:ins w:id="82" w:author="Heidi Clevett" w:date="2024-09-24T14:27:00Z">
        <w:r>
          <w:rPr/>
          <w:t>8</w:t>
        </w:r>
      </w:ins>
      <w:ins w:id="83" w:author="Heidi Clevett" w:date="2024-09-24T14:27:00Z">
        <w:r>
          <w:rPr/>
          <w:fldChar w:fldCharType="end"/>
        </w:r>
      </w:ins>
    </w:p>
    <w:p w14:paraId="3BF2BD1E">
      <w:pPr>
        <w:pStyle w:val="33"/>
        <w:rPr>
          <w:ins w:id="84" w:author="Heidi Clevett" w:date="2024-09-24T14:27:00Z"/>
          <w:rFonts w:eastAsiaTheme="minorEastAsia"/>
          <w:color w:val="auto"/>
          <w:kern w:val="2"/>
          <w:sz w:val="24"/>
          <w:szCs w:val="24"/>
          <w:lang w:eastAsia="en-GB"/>
          <w14:ligatures w14:val="standardContextual"/>
        </w:rPr>
      </w:pPr>
      <w:ins w:id="85" w:author="Heidi Clevett" w:date="2024-09-24T14:27:00Z">
        <w:r>
          <w:rPr>
            <w:lang w:eastAsia="de-DE"/>
          </w:rPr>
          <w:t>2.2.</w:t>
        </w:r>
      </w:ins>
      <w:ins w:id="86" w:author="Heidi Clevett" w:date="2024-09-24T14:27:00Z">
        <w:r>
          <w:rPr>
            <w:rFonts w:eastAsiaTheme="minorEastAsia"/>
            <w:color w:val="auto"/>
            <w:kern w:val="2"/>
            <w:sz w:val="24"/>
            <w:szCs w:val="24"/>
            <w:lang w:eastAsia="en-GB"/>
            <w14:ligatures w14:val="standardContextual"/>
          </w:rPr>
          <w:tab/>
        </w:r>
      </w:ins>
      <w:ins w:id="87" w:author="Heidi Clevett" w:date="2024-09-24T14:27:00Z">
        <w:r>
          <w:rPr>
            <w:lang w:eastAsia="de-DE"/>
          </w:rPr>
          <w:t>Characteristics of User Interface</w:t>
        </w:r>
      </w:ins>
      <w:ins w:id="88" w:author="Heidi Clevett" w:date="2024-09-24T14:27:00Z">
        <w:r>
          <w:rPr/>
          <w:tab/>
        </w:r>
      </w:ins>
      <w:ins w:id="89" w:author="Heidi Clevett" w:date="2024-09-24T14:27:00Z">
        <w:r>
          <w:rPr/>
          <w:fldChar w:fldCharType="begin"/>
        </w:r>
      </w:ins>
      <w:ins w:id="90" w:author="Heidi Clevett" w:date="2024-09-24T14:27:00Z">
        <w:r>
          <w:rPr/>
          <w:instrText xml:space="preserve"> PAGEREF _Toc178080457 \h </w:instrText>
        </w:r>
      </w:ins>
      <w:r>
        <w:fldChar w:fldCharType="separate"/>
      </w:r>
      <w:ins w:id="91" w:author="Heidi Clevett" w:date="2024-09-24T14:27:00Z">
        <w:r>
          <w:rPr/>
          <w:t>8</w:t>
        </w:r>
      </w:ins>
      <w:ins w:id="92" w:author="Heidi Clevett" w:date="2024-09-24T14:27:00Z">
        <w:r>
          <w:rPr/>
          <w:fldChar w:fldCharType="end"/>
        </w:r>
      </w:ins>
    </w:p>
    <w:p w14:paraId="6A4DEE8E">
      <w:pPr>
        <w:pStyle w:val="33"/>
        <w:rPr>
          <w:ins w:id="93" w:author="Heidi Clevett" w:date="2024-09-24T14:27:00Z"/>
          <w:rFonts w:eastAsiaTheme="minorEastAsia"/>
          <w:color w:val="auto"/>
          <w:kern w:val="2"/>
          <w:sz w:val="24"/>
          <w:szCs w:val="24"/>
          <w:lang w:eastAsia="en-GB"/>
          <w14:ligatures w14:val="standardContextual"/>
        </w:rPr>
      </w:pPr>
      <w:ins w:id="94" w:author="Heidi Clevett" w:date="2024-09-24T14:27:00Z">
        <w:r>
          <w:rPr>
            <w:lang w:eastAsia="de-DE"/>
          </w:rPr>
          <w:t>2.3.</w:t>
        </w:r>
      </w:ins>
      <w:ins w:id="95" w:author="Heidi Clevett" w:date="2024-09-24T14:27:00Z">
        <w:r>
          <w:rPr>
            <w:rFonts w:eastAsiaTheme="minorEastAsia"/>
            <w:color w:val="auto"/>
            <w:kern w:val="2"/>
            <w:sz w:val="24"/>
            <w:szCs w:val="24"/>
            <w:lang w:eastAsia="en-GB"/>
            <w14:ligatures w14:val="standardContextual"/>
          </w:rPr>
          <w:tab/>
        </w:r>
      </w:ins>
      <w:ins w:id="96" w:author="Heidi Clevett" w:date="2024-09-24T14:27:00Z">
        <w:r>
          <w:rPr>
            <w:lang w:eastAsia="de-DE"/>
          </w:rPr>
          <w:t>Operational Requirements</w:t>
        </w:r>
      </w:ins>
      <w:ins w:id="97" w:author="Heidi Clevett" w:date="2024-09-24T14:27:00Z">
        <w:r>
          <w:rPr/>
          <w:tab/>
        </w:r>
      </w:ins>
      <w:ins w:id="98" w:author="Heidi Clevett" w:date="2024-09-24T14:27:00Z">
        <w:r>
          <w:rPr/>
          <w:fldChar w:fldCharType="begin"/>
        </w:r>
      </w:ins>
      <w:ins w:id="99" w:author="Heidi Clevett" w:date="2024-09-24T14:27:00Z">
        <w:r>
          <w:rPr/>
          <w:instrText xml:space="preserve"> PAGEREF _Toc178080458 \h </w:instrText>
        </w:r>
      </w:ins>
      <w:r>
        <w:fldChar w:fldCharType="separate"/>
      </w:r>
      <w:ins w:id="100" w:author="Heidi Clevett" w:date="2024-09-24T14:27:00Z">
        <w:r>
          <w:rPr/>
          <w:t>9</w:t>
        </w:r>
      </w:ins>
      <w:ins w:id="101" w:author="Heidi Clevett" w:date="2024-09-24T14:27:00Z">
        <w:r>
          <w:rPr/>
          <w:fldChar w:fldCharType="end"/>
        </w:r>
      </w:ins>
    </w:p>
    <w:p w14:paraId="4AC5A270">
      <w:pPr>
        <w:pStyle w:val="21"/>
        <w:tabs>
          <w:tab w:val="left" w:pos="1134"/>
        </w:tabs>
        <w:rPr>
          <w:ins w:id="102" w:author="Heidi Clevett" w:date="2024-09-24T14:27:00Z"/>
          <w:rFonts w:eastAsiaTheme="minorEastAsia"/>
          <w:color w:val="auto"/>
          <w:kern w:val="2"/>
          <w:sz w:val="24"/>
          <w:szCs w:val="24"/>
          <w:lang w:eastAsia="en-GB"/>
          <w14:ligatures w14:val="standardContextual"/>
        </w:rPr>
      </w:pPr>
      <w:ins w:id="103" w:author="Heidi Clevett" w:date="2024-09-24T14:27:00Z">
        <w:r>
          <w:rPr/>
          <w:t>2.3.1.</w:t>
        </w:r>
      </w:ins>
      <w:ins w:id="104" w:author="Heidi Clevett" w:date="2024-09-24T14:27:00Z">
        <w:r>
          <w:rPr>
            <w:rFonts w:eastAsiaTheme="minorEastAsia"/>
            <w:color w:val="auto"/>
            <w:kern w:val="2"/>
            <w:sz w:val="24"/>
            <w:szCs w:val="24"/>
            <w:lang w:eastAsia="en-GB"/>
            <w14:ligatures w14:val="standardContextual"/>
          </w:rPr>
          <w:tab/>
        </w:r>
      </w:ins>
      <w:ins w:id="105" w:author="Heidi Clevett" w:date="2024-09-24T14:27:00Z">
        <w:r>
          <w:rPr/>
          <w:t>Traffic image</w:t>
        </w:r>
      </w:ins>
      <w:ins w:id="106" w:author="Heidi Clevett" w:date="2024-09-24T14:27:00Z">
        <w:r>
          <w:rPr/>
          <w:tab/>
        </w:r>
      </w:ins>
      <w:ins w:id="107" w:author="Heidi Clevett" w:date="2024-09-24T14:27:00Z">
        <w:r>
          <w:rPr/>
          <w:fldChar w:fldCharType="begin"/>
        </w:r>
      </w:ins>
      <w:ins w:id="108" w:author="Heidi Clevett" w:date="2024-09-24T14:27:00Z">
        <w:r>
          <w:rPr/>
          <w:instrText xml:space="preserve"> PAGEREF _Toc178080459 \h </w:instrText>
        </w:r>
      </w:ins>
      <w:r>
        <w:fldChar w:fldCharType="separate"/>
      </w:r>
      <w:ins w:id="109" w:author="Heidi Clevett" w:date="2024-09-24T14:27:00Z">
        <w:r>
          <w:rPr/>
          <w:t>9</w:t>
        </w:r>
      </w:ins>
      <w:ins w:id="110" w:author="Heidi Clevett" w:date="2024-09-24T14:27:00Z">
        <w:r>
          <w:rPr/>
          <w:fldChar w:fldCharType="end"/>
        </w:r>
      </w:ins>
    </w:p>
    <w:p w14:paraId="1AF58F43">
      <w:pPr>
        <w:pStyle w:val="21"/>
        <w:tabs>
          <w:tab w:val="left" w:pos="1134"/>
        </w:tabs>
        <w:rPr>
          <w:ins w:id="111" w:author="Heidi Clevett" w:date="2024-09-24T14:27:00Z"/>
          <w:rFonts w:eastAsiaTheme="minorEastAsia"/>
          <w:color w:val="auto"/>
          <w:kern w:val="2"/>
          <w:sz w:val="24"/>
          <w:szCs w:val="24"/>
          <w:lang w:eastAsia="en-GB"/>
          <w14:ligatures w14:val="standardContextual"/>
        </w:rPr>
      </w:pPr>
      <w:ins w:id="112" w:author="Heidi Clevett" w:date="2024-09-24T14:27:00Z">
        <w:r>
          <w:rPr/>
          <w:t>2.3.2.</w:t>
        </w:r>
      </w:ins>
      <w:ins w:id="113" w:author="Heidi Clevett" w:date="2024-09-24T14:27:00Z">
        <w:r>
          <w:rPr>
            <w:rFonts w:eastAsiaTheme="minorEastAsia"/>
            <w:color w:val="auto"/>
            <w:kern w:val="2"/>
            <w:sz w:val="24"/>
            <w:szCs w:val="24"/>
            <w:lang w:eastAsia="en-GB"/>
            <w14:ligatures w14:val="standardContextual"/>
          </w:rPr>
          <w:tab/>
        </w:r>
      </w:ins>
      <w:ins w:id="114" w:author="Heidi Clevett" w:date="2024-09-24T14:27:00Z">
        <w:r>
          <w:rPr>
            <w:color w:val="FF0000"/>
          </w:rPr>
          <w:t xml:space="preserve">Management information </w:t>
        </w:r>
      </w:ins>
      <w:ins w:id="115" w:author="Heidi Clevett" w:date="2024-09-24T14:27:00Z">
        <w:r>
          <w:rPr>
            <w:color w:val="FF0000"/>
            <w:lang w:eastAsia="zh-CN"/>
          </w:rPr>
          <w:t>s</w:t>
        </w:r>
      </w:ins>
      <w:ins w:id="116" w:author="Heidi Clevett" w:date="2024-09-24T14:27:00Z">
        <w:r>
          <w:rPr>
            <w:color w:val="FF0000"/>
          </w:rPr>
          <w:t>ystem</w:t>
        </w:r>
      </w:ins>
      <w:ins w:id="117" w:author="Heidi Clevett" w:date="2024-09-24T14:27:00Z">
        <w:r>
          <w:rPr/>
          <w:tab/>
        </w:r>
      </w:ins>
      <w:ins w:id="118" w:author="Heidi Clevett" w:date="2024-09-24T14:27:00Z">
        <w:r>
          <w:rPr/>
          <w:fldChar w:fldCharType="begin"/>
        </w:r>
      </w:ins>
      <w:ins w:id="119" w:author="Heidi Clevett" w:date="2024-09-24T14:27:00Z">
        <w:r>
          <w:rPr/>
          <w:instrText xml:space="preserve"> PAGEREF _Toc178080460 \h </w:instrText>
        </w:r>
      </w:ins>
      <w:r>
        <w:fldChar w:fldCharType="separate"/>
      </w:r>
      <w:ins w:id="120" w:author="Heidi Clevett" w:date="2024-09-24T14:27:00Z">
        <w:r>
          <w:rPr/>
          <w:t>11</w:t>
        </w:r>
      </w:ins>
      <w:ins w:id="121" w:author="Heidi Clevett" w:date="2024-09-24T14:27:00Z">
        <w:r>
          <w:rPr/>
          <w:fldChar w:fldCharType="end"/>
        </w:r>
      </w:ins>
    </w:p>
    <w:p w14:paraId="5985B862">
      <w:pPr>
        <w:pStyle w:val="21"/>
        <w:tabs>
          <w:tab w:val="left" w:pos="1134"/>
        </w:tabs>
        <w:rPr>
          <w:ins w:id="122" w:author="Heidi Clevett" w:date="2024-09-24T14:27:00Z"/>
          <w:rFonts w:eastAsiaTheme="minorEastAsia"/>
          <w:color w:val="auto"/>
          <w:kern w:val="2"/>
          <w:sz w:val="24"/>
          <w:szCs w:val="24"/>
          <w:lang w:eastAsia="en-GB"/>
          <w14:ligatures w14:val="standardContextual"/>
        </w:rPr>
      </w:pPr>
      <w:ins w:id="123" w:author="Heidi Clevett" w:date="2024-09-24T14:27:00Z">
        <w:r>
          <w:rPr/>
          <w:t>2.3.3.</w:t>
        </w:r>
      </w:ins>
      <w:ins w:id="124" w:author="Heidi Clevett" w:date="2024-09-24T14:27:00Z">
        <w:r>
          <w:rPr>
            <w:rFonts w:eastAsiaTheme="minorEastAsia"/>
            <w:color w:val="auto"/>
            <w:kern w:val="2"/>
            <w:sz w:val="24"/>
            <w:szCs w:val="24"/>
            <w:lang w:eastAsia="en-GB"/>
            <w14:ligatures w14:val="standardContextual"/>
          </w:rPr>
          <w:tab/>
        </w:r>
      </w:ins>
      <w:ins w:id="125" w:author="Heidi Clevett" w:date="2024-09-24T14:27:00Z">
        <w:r>
          <w:rPr/>
          <w:t>Decision Support</w:t>
        </w:r>
      </w:ins>
      <w:ins w:id="126" w:author="Heidi Clevett" w:date="2024-09-24T14:27:00Z">
        <w:r>
          <w:rPr/>
          <w:tab/>
        </w:r>
      </w:ins>
      <w:ins w:id="127" w:author="Heidi Clevett" w:date="2024-09-24T14:27:00Z">
        <w:r>
          <w:rPr/>
          <w:fldChar w:fldCharType="begin"/>
        </w:r>
      </w:ins>
      <w:ins w:id="128" w:author="Heidi Clevett" w:date="2024-09-24T14:27:00Z">
        <w:r>
          <w:rPr/>
          <w:instrText xml:space="preserve"> PAGEREF _Toc178080461 \h </w:instrText>
        </w:r>
      </w:ins>
      <w:r>
        <w:fldChar w:fldCharType="separate"/>
      </w:r>
      <w:ins w:id="129" w:author="Heidi Clevett" w:date="2024-09-24T14:27:00Z">
        <w:r>
          <w:rPr/>
          <w:t>12</w:t>
        </w:r>
      </w:ins>
      <w:ins w:id="130" w:author="Heidi Clevett" w:date="2024-09-24T14:27:00Z">
        <w:r>
          <w:rPr/>
          <w:fldChar w:fldCharType="end"/>
        </w:r>
      </w:ins>
    </w:p>
    <w:p w14:paraId="79FF6688">
      <w:pPr>
        <w:pStyle w:val="21"/>
        <w:tabs>
          <w:tab w:val="left" w:pos="1134"/>
        </w:tabs>
        <w:rPr>
          <w:ins w:id="131" w:author="Heidi Clevett" w:date="2024-09-24T14:27:00Z"/>
          <w:rFonts w:eastAsiaTheme="minorEastAsia"/>
          <w:color w:val="auto"/>
          <w:kern w:val="2"/>
          <w:sz w:val="24"/>
          <w:szCs w:val="24"/>
          <w:lang w:eastAsia="en-GB"/>
          <w14:ligatures w14:val="standardContextual"/>
        </w:rPr>
      </w:pPr>
      <w:ins w:id="132" w:author="Heidi Clevett" w:date="2024-09-24T14:27:00Z">
        <w:r>
          <w:rPr/>
          <w:t>2.3.4.</w:t>
        </w:r>
      </w:ins>
      <w:ins w:id="133" w:author="Heidi Clevett" w:date="2024-09-24T14:27:00Z">
        <w:r>
          <w:rPr>
            <w:rFonts w:eastAsiaTheme="minorEastAsia"/>
            <w:color w:val="auto"/>
            <w:kern w:val="2"/>
            <w:sz w:val="24"/>
            <w:szCs w:val="24"/>
            <w:lang w:eastAsia="en-GB"/>
            <w14:ligatures w14:val="standardContextual"/>
          </w:rPr>
          <w:tab/>
        </w:r>
      </w:ins>
      <w:ins w:id="134" w:author="Heidi Clevett" w:date="2024-09-24T14:27:00Z">
        <w:r>
          <w:rPr/>
          <w:t>Voice communication</w:t>
        </w:r>
      </w:ins>
      <w:ins w:id="135" w:author="Heidi Clevett" w:date="2024-09-24T14:27:00Z">
        <w:r>
          <w:rPr/>
          <w:tab/>
        </w:r>
      </w:ins>
      <w:ins w:id="136" w:author="Heidi Clevett" w:date="2024-09-24T14:27:00Z">
        <w:r>
          <w:rPr/>
          <w:fldChar w:fldCharType="begin"/>
        </w:r>
      </w:ins>
      <w:ins w:id="137" w:author="Heidi Clevett" w:date="2024-09-24T14:27:00Z">
        <w:r>
          <w:rPr/>
          <w:instrText xml:space="preserve"> PAGEREF _Toc178080462 \h </w:instrText>
        </w:r>
      </w:ins>
      <w:r>
        <w:fldChar w:fldCharType="separate"/>
      </w:r>
      <w:ins w:id="138" w:author="Heidi Clevett" w:date="2024-09-24T14:27:00Z">
        <w:r>
          <w:rPr/>
          <w:t>12</w:t>
        </w:r>
      </w:ins>
      <w:ins w:id="139" w:author="Heidi Clevett" w:date="2024-09-24T14:27:00Z">
        <w:r>
          <w:rPr/>
          <w:fldChar w:fldCharType="end"/>
        </w:r>
      </w:ins>
    </w:p>
    <w:p w14:paraId="560D74ED">
      <w:pPr>
        <w:pStyle w:val="21"/>
        <w:tabs>
          <w:tab w:val="left" w:pos="1134"/>
        </w:tabs>
        <w:rPr>
          <w:ins w:id="140" w:author="Heidi Clevett" w:date="2024-09-24T14:27:00Z"/>
          <w:rFonts w:eastAsiaTheme="minorEastAsia"/>
          <w:color w:val="auto"/>
          <w:kern w:val="2"/>
          <w:sz w:val="24"/>
          <w:szCs w:val="24"/>
          <w:lang w:eastAsia="en-GB"/>
          <w14:ligatures w14:val="standardContextual"/>
        </w:rPr>
      </w:pPr>
      <w:ins w:id="141" w:author="Heidi Clevett" w:date="2024-09-24T14:27:00Z">
        <w:r>
          <w:rPr/>
          <w:t>2.3.5.</w:t>
        </w:r>
      </w:ins>
      <w:ins w:id="142" w:author="Heidi Clevett" w:date="2024-09-24T14:27:00Z">
        <w:r>
          <w:rPr>
            <w:rFonts w:eastAsiaTheme="minorEastAsia"/>
            <w:color w:val="auto"/>
            <w:kern w:val="2"/>
            <w:sz w:val="24"/>
            <w:szCs w:val="24"/>
            <w:lang w:eastAsia="en-GB"/>
            <w14:ligatures w14:val="standardContextual"/>
          </w:rPr>
          <w:tab/>
        </w:r>
      </w:ins>
      <w:ins w:id="143" w:author="Heidi Clevett" w:date="2024-09-24T14:27:00Z">
        <w:r>
          <w:rPr/>
          <w:t>Radar</w:t>
        </w:r>
      </w:ins>
      <w:ins w:id="144" w:author="Heidi Clevett" w:date="2024-09-24T14:27:00Z">
        <w:r>
          <w:rPr/>
          <w:tab/>
        </w:r>
      </w:ins>
      <w:ins w:id="145" w:author="Heidi Clevett" w:date="2024-09-24T14:27:00Z">
        <w:r>
          <w:rPr/>
          <w:fldChar w:fldCharType="begin"/>
        </w:r>
      </w:ins>
      <w:ins w:id="146" w:author="Heidi Clevett" w:date="2024-09-24T14:27:00Z">
        <w:r>
          <w:rPr/>
          <w:instrText xml:space="preserve"> PAGEREF _Toc178080463 \h </w:instrText>
        </w:r>
      </w:ins>
      <w:r>
        <w:fldChar w:fldCharType="separate"/>
      </w:r>
      <w:ins w:id="147" w:author="Heidi Clevett" w:date="2024-09-24T14:27:00Z">
        <w:r>
          <w:rPr/>
          <w:t>12</w:t>
        </w:r>
      </w:ins>
      <w:ins w:id="148" w:author="Heidi Clevett" w:date="2024-09-24T14:27:00Z">
        <w:r>
          <w:rPr/>
          <w:fldChar w:fldCharType="end"/>
        </w:r>
      </w:ins>
    </w:p>
    <w:p w14:paraId="5D4B9C4F">
      <w:pPr>
        <w:pStyle w:val="21"/>
        <w:tabs>
          <w:tab w:val="left" w:pos="1134"/>
        </w:tabs>
        <w:rPr>
          <w:ins w:id="149" w:author="Heidi Clevett" w:date="2024-09-24T14:27:00Z"/>
          <w:rFonts w:eastAsiaTheme="minorEastAsia"/>
          <w:color w:val="auto"/>
          <w:kern w:val="2"/>
          <w:sz w:val="24"/>
          <w:szCs w:val="24"/>
          <w:lang w:eastAsia="en-GB"/>
          <w14:ligatures w14:val="standardContextual"/>
        </w:rPr>
      </w:pPr>
      <w:ins w:id="150" w:author="Heidi Clevett" w:date="2024-09-24T14:27:00Z">
        <w:r>
          <w:rPr/>
          <w:t>2.3.6.</w:t>
        </w:r>
      </w:ins>
      <w:ins w:id="151" w:author="Heidi Clevett" w:date="2024-09-24T14:27:00Z">
        <w:r>
          <w:rPr>
            <w:rFonts w:eastAsiaTheme="minorEastAsia"/>
            <w:color w:val="auto"/>
            <w:kern w:val="2"/>
            <w:sz w:val="24"/>
            <w:szCs w:val="24"/>
            <w:lang w:eastAsia="en-GB"/>
            <w14:ligatures w14:val="standardContextual"/>
          </w:rPr>
          <w:tab/>
        </w:r>
      </w:ins>
      <w:ins w:id="152" w:author="Heidi Clevett" w:date="2024-09-24T14:27:00Z">
        <w:r>
          <w:rPr/>
          <w:t>AIS</w:t>
        </w:r>
      </w:ins>
      <w:ins w:id="153" w:author="Heidi Clevett" w:date="2024-09-24T14:27:00Z">
        <w:r>
          <w:rPr/>
          <w:tab/>
        </w:r>
      </w:ins>
      <w:ins w:id="154" w:author="Heidi Clevett" w:date="2024-09-24T14:27:00Z">
        <w:r>
          <w:rPr/>
          <w:fldChar w:fldCharType="begin"/>
        </w:r>
      </w:ins>
      <w:ins w:id="155" w:author="Heidi Clevett" w:date="2024-09-24T14:27:00Z">
        <w:r>
          <w:rPr/>
          <w:instrText xml:space="preserve"> PAGEREF _Toc178080464 \h </w:instrText>
        </w:r>
      </w:ins>
      <w:r>
        <w:fldChar w:fldCharType="separate"/>
      </w:r>
      <w:ins w:id="156" w:author="Heidi Clevett" w:date="2024-09-24T14:27:00Z">
        <w:r>
          <w:rPr/>
          <w:t>13</w:t>
        </w:r>
      </w:ins>
      <w:ins w:id="157" w:author="Heidi Clevett" w:date="2024-09-24T14:27:00Z">
        <w:r>
          <w:rPr/>
          <w:fldChar w:fldCharType="end"/>
        </w:r>
      </w:ins>
    </w:p>
    <w:p w14:paraId="38B87856">
      <w:pPr>
        <w:pStyle w:val="21"/>
        <w:tabs>
          <w:tab w:val="left" w:pos="1134"/>
        </w:tabs>
        <w:rPr>
          <w:ins w:id="158" w:author="Heidi Clevett" w:date="2024-09-24T14:27:00Z"/>
          <w:rFonts w:eastAsiaTheme="minorEastAsia"/>
          <w:color w:val="auto"/>
          <w:kern w:val="2"/>
          <w:sz w:val="24"/>
          <w:szCs w:val="24"/>
          <w:lang w:eastAsia="en-GB"/>
          <w14:ligatures w14:val="standardContextual"/>
        </w:rPr>
      </w:pPr>
      <w:ins w:id="159" w:author="Heidi Clevett" w:date="2024-09-24T14:27:00Z">
        <w:r>
          <w:rPr/>
          <w:t>2.3.7.</w:t>
        </w:r>
      </w:ins>
      <w:ins w:id="160" w:author="Heidi Clevett" w:date="2024-09-24T14:27:00Z">
        <w:r>
          <w:rPr>
            <w:rFonts w:eastAsiaTheme="minorEastAsia"/>
            <w:color w:val="auto"/>
            <w:kern w:val="2"/>
            <w:sz w:val="24"/>
            <w:szCs w:val="24"/>
            <w:lang w:eastAsia="en-GB"/>
            <w14:ligatures w14:val="standardContextual"/>
          </w:rPr>
          <w:tab/>
        </w:r>
      </w:ins>
      <w:ins w:id="161" w:author="Heidi Clevett" w:date="2024-09-24T14:27:00Z">
        <w:r>
          <w:rPr/>
          <w:t>Environmental information</w:t>
        </w:r>
      </w:ins>
      <w:ins w:id="162" w:author="Heidi Clevett" w:date="2024-09-24T14:27:00Z">
        <w:r>
          <w:rPr/>
          <w:tab/>
        </w:r>
      </w:ins>
      <w:ins w:id="163" w:author="Heidi Clevett" w:date="2024-09-24T14:27:00Z">
        <w:r>
          <w:rPr/>
          <w:fldChar w:fldCharType="begin"/>
        </w:r>
      </w:ins>
      <w:ins w:id="164" w:author="Heidi Clevett" w:date="2024-09-24T14:27:00Z">
        <w:r>
          <w:rPr/>
          <w:instrText xml:space="preserve"> PAGEREF _Toc178080465 \h </w:instrText>
        </w:r>
      </w:ins>
      <w:r>
        <w:fldChar w:fldCharType="separate"/>
      </w:r>
      <w:ins w:id="165" w:author="Heidi Clevett" w:date="2024-09-24T14:27:00Z">
        <w:r>
          <w:rPr/>
          <w:t>13</w:t>
        </w:r>
      </w:ins>
      <w:ins w:id="166" w:author="Heidi Clevett" w:date="2024-09-24T14:27:00Z">
        <w:r>
          <w:rPr/>
          <w:fldChar w:fldCharType="end"/>
        </w:r>
      </w:ins>
    </w:p>
    <w:p w14:paraId="17ED5BD4">
      <w:pPr>
        <w:pStyle w:val="21"/>
        <w:tabs>
          <w:tab w:val="left" w:pos="1134"/>
        </w:tabs>
        <w:rPr>
          <w:ins w:id="167" w:author="Heidi Clevett" w:date="2024-09-24T14:27:00Z"/>
          <w:rFonts w:eastAsiaTheme="minorEastAsia"/>
          <w:color w:val="auto"/>
          <w:kern w:val="2"/>
          <w:sz w:val="24"/>
          <w:szCs w:val="24"/>
          <w:lang w:eastAsia="en-GB"/>
          <w14:ligatures w14:val="standardContextual"/>
        </w:rPr>
      </w:pPr>
      <w:ins w:id="168" w:author="Heidi Clevett" w:date="2024-09-24T14:27:00Z">
        <w:r>
          <w:rPr/>
          <w:t>2.3.8.</w:t>
        </w:r>
      </w:ins>
      <w:ins w:id="169" w:author="Heidi Clevett" w:date="2024-09-24T14:27:00Z">
        <w:r>
          <w:rPr>
            <w:rFonts w:eastAsiaTheme="minorEastAsia"/>
            <w:color w:val="auto"/>
            <w:kern w:val="2"/>
            <w:sz w:val="24"/>
            <w:szCs w:val="24"/>
            <w:lang w:eastAsia="en-GB"/>
            <w14:ligatures w14:val="standardContextual"/>
          </w:rPr>
          <w:tab/>
        </w:r>
      </w:ins>
      <w:ins w:id="170" w:author="Heidi Clevett" w:date="2024-09-24T14:27:00Z">
        <w:r>
          <w:rPr/>
          <w:t>Electro-Optical Sensors</w:t>
        </w:r>
      </w:ins>
      <w:ins w:id="171" w:author="Heidi Clevett" w:date="2024-09-24T14:27:00Z">
        <w:r>
          <w:rPr/>
          <w:tab/>
        </w:r>
      </w:ins>
      <w:ins w:id="172" w:author="Heidi Clevett" w:date="2024-09-24T14:27:00Z">
        <w:r>
          <w:rPr/>
          <w:fldChar w:fldCharType="begin"/>
        </w:r>
      </w:ins>
      <w:ins w:id="173" w:author="Heidi Clevett" w:date="2024-09-24T14:27:00Z">
        <w:r>
          <w:rPr/>
          <w:instrText xml:space="preserve"> PAGEREF _Toc178080466 \h </w:instrText>
        </w:r>
      </w:ins>
      <w:r>
        <w:fldChar w:fldCharType="separate"/>
      </w:r>
      <w:ins w:id="174" w:author="Heidi Clevett" w:date="2024-09-24T14:27:00Z">
        <w:r>
          <w:rPr/>
          <w:t>13</w:t>
        </w:r>
      </w:ins>
      <w:ins w:id="175" w:author="Heidi Clevett" w:date="2024-09-24T14:27:00Z">
        <w:r>
          <w:rPr/>
          <w:fldChar w:fldCharType="end"/>
        </w:r>
      </w:ins>
    </w:p>
    <w:p w14:paraId="07E88CAA">
      <w:pPr>
        <w:pStyle w:val="21"/>
        <w:tabs>
          <w:tab w:val="left" w:pos="1134"/>
        </w:tabs>
        <w:rPr>
          <w:ins w:id="176" w:author="Heidi Clevett" w:date="2024-09-24T14:27:00Z"/>
          <w:rFonts w:eastAsiaTheme="minorEastAsia"/>
          <w:color w:val="auto"/>
          <w:kern w:val="2"/>
          <w:sz w:val="24"/>
          <w:szCs w:val="24"/>
          <w:lang w:eastAsia="en-GB"/>
          <w14:ligatures w14:val="standardContextual"/>
        </w:rPr>
      </w:pPr>
      <w:ins w:id="177" w:author="Heidi Clevett" w:date="2024-09-24T14:27:00Z">
        <w:r>
          <w:rPr/>
          <w:t>2.3.9.</w:t>
        </w:r>
      </w:ins>
      <w:ins w:id="178" w:author="Heidi Clevett" w:date="2024-09-24T14:27:00Z">
        <w:r>
          <w:rPr>
            <w:rFonts w:eastAsiaTheme="minorEastAsia"/>
            <w:color w:val="auto"/>
            <w:kern w:val="2"/>
            <w:sz w:val="24"/>
            <w:szCs w:val="24"/>
            <w:lang w:eastAsia="en-GB"/>
            <w14:ligatures w14:val="standardContextual"/>
          </w:rPr>
          <w:tab/>
        </w:r>
      </w:ins>
      <w:ins w:id="179" w:author="Heidi Clevett" w:date="2024-09-24T14:27:00Z">
        <w:r>
          <w:rPr/>
          <w:t>Radio Direction Finder</w:t>
        </w:r>
      </w:ins>
      <w:ins w:id="180" w:author="Heidi Clevett" w:date="2024-09-24T14:27:00Z">
        <w:r>
          <w:rPr/>
          <w:tab/>
        </w:r>
      </w:ins>
      <w:ins w:id="181" w:author="Heidi Clevett" w:date="2024-09-24T14:27:00Z">
        <w:r>
          <w:rPr/>
          <w:fldChar w:fldCharType="begin"/>
        </w:r>
      </w:ins>
      <w:ins w:id="182" w:author="Heidi Clevett" w:date="2024-09-24T14:27:00Z">
        <w:r>
          <w:rPr/>
          <w:instrText xml:space="preserve"> PAGEREF _Toc178080467 \h </w:instrText>
        </w:r>
      </w:ins>
      <w:r>
        <w:fldChar w:fldCharType="separate"/>
      </w:r>
      <w:ins w:id="183" w:author="Heidi Clevett" w:date="2024-09-24T14:27:00Z">
        <w:r>
          <w:rPr/>
          <w:t>14</w:t>
        </w:r>
      </w:ins>
      <w:ins w:id="184" w:author="Heidi Clevett" w:date="2024-09-24T14:27:00Z">
        <w:r>
          <w:rPr/>
          <w:fldChar w:fldCharType="end"/>
        </w:r>
      </w:ins>
    </w:p>
    <w:p w14:paraId="7F691585">
      <w:pPr>
        <w:pStyle w:val="21"/>
        <w:tabs>
          <w:tab w:val="left" w:pos="1418"/>
        </w:tabs>
        <w:rPr>
          <w:ins w:id="185" w:author="Heidi Clevett" w:date="2024-09-24T14:27:00Z"/>
          <w:rFonts w:eastAsiaTheme="minorEastAsia"/>
          <w:color w:val="auto"/>
          <w:kern w:val="2"/>
          <w:sz w:val="24"/>
          <w:szCs w:val="24"/>
          <w:lang w:eastAsia="en-GB"/>
          <w14:ligatures w14:val="standardContextual"/>
        </w:rPr>
      </w:pPr>
      <w:ins w:id="186" w:author="Heidi Clevett" w:date="2024-09-24T14:27:00Z">
        <w:r>
          <w:rPr/>
          <w:t>2.3.10.</w:t>
        </w:r>
      </w:ins>
      <w:ins w:id="187" w:author="Heidi Clevett" w:date="2024-09-24T14:27:00Z">
        <w:r>
          <w:rPr>
            <w:rFonts w:eastAsiaTheme="minorEastAsia"/>
            <w:color w:val="auto"/>
            <w:kern w:val="2"/>
            <w:sz w:val="24"/>
            <w:szCs w:val="24"/>
            <w:lang w:eastAsia="en-GB"/>
            <w14:ligatures w14:val="standardContextual"/>
          </w:rPr>
          <w:tab/>
        </w:r>
      </w:ins>
      <w:ins w:id="188" w:author="Heidi Clevett" w:date="2024-09-24T14:27:00Z">
        <w:r>
          <w:rPr/>
          <w:t>Long Range Sensor systems</w:t>
        </w:r>
      </w:ins>
      <w:ins w:id="189" w:author="Heidi Clevett" w:date="2024-09-24T14:27:00Z">
        <w:r>
          <w:rPr/>
          <w:tab/>
        </w:r>
      </w:ins>
      <w:ins w:id="190" w:author="Heidi Clevett" w:date="2024-09-24T14:27:00Z">
        <w:r>
          <w:rPr/>
          <w:fldChar w:fldCharType="begin"/>
        </w:r>
      </w:ins>
      <w:ins w:id="191" w:author="Heidi Clevett" w:date="2024-09-24T14:27:00Z">
        <w:r>
          <w:rPr/>
          <w:instrText xml:space="preserve"> PAGEREF _Toc178080468 \h </w:instrText>
        </w:r>
      </w:ins>
      <w:r>
        <w:fldChar w:fldCharType="separate"/>
      </w:r>
      <w:ins w:id="192" w:author="Heidi Clevett" w:date="2024-09-24T14:27:00Z">
        <w:r>
          <w:rPr/>
          <w:t>14</w:t>
        </w:r>
      </w:ins>
      <w:ins w:id="193" w:author="Heidi Clevett" w:date="2024-09-24T14:27:00Z">
        <w:r>
          <w:rPr/>
          <w:fldChar w:fldCharType="end"/>
        </w:r>
      </w:ins>
    </w:p>
    <w:p w14:paraId="7D6B7F42">
      <w:pPr>
        <w:pStyle w:val="21"/>
        <w:tabs>
          <w:tab w:val="left" w:pos="1418"/>
        </w:tabs>
        <w:rPr>
          <w:ins w:id="194" w:author="Heidi Clevett" w:date="2024-09-24T14:27:00Z"/>
          <w:rFonts w:eastAsiaTheme="minorEastAsia"/>
          <w:color w:val="auto"/>
          <w:kern w:val="2"/>
          <w:sz w:val="24"/>
          <w:szCs w:val="24"/>
          <w:lang w:eastAsia="en-GB"/>
          <w14:ligatures w14:val="standardContextual"/>
        </w:rPr>
      </w:pPr>
      <w:ins w:id="195" w:author="Heidi Clevett" w:date="2024-09-24T14:27:00Z">
        <w:r>
          <w:rPr/>
          <w:t>2.3.11.</w:t>
        </w:r>
      </w:ins>
      <w:ins w:id="196" w:author="Heidi Clevett" w:date="2024-09-24T14:27:00Z">
        <w:r>
          <w:rPr>
            <w:rFonts w:eastAsiaTheme="minorEastAsia"/>
            <w:color w:val="auto"/>
            <w:kern w:val="2"/>
            <w:sz w:val="24"/>
            <w:szCs w:val="24"/>
            <w:lang w:eastAsia="en-GB"/>
            <w14:ligatures w14:val="standardContextual"/>
          </w:rPr>
          <w:tab/>
        </w:r>
      </w:ins>
      <w:ins w:id="197" w:author="Heidi Clevett" w:date="2024-09-24T14:27:00Z">
        <w:r>
          <w:rPr/>
          <w:t>Replay</w:t>
        </w:r>
      </w:ins>
      <w:ins w:id="198" w:author="Heidi Clevett" w:date="2024-09-24T14:27:00Z">
        <w:r>
          <w:rPr/>
          <w:tab/>
        </w:r>
      </w:ins>
      <w:ins w:id="199" w:author="Heidi Clevett" w:date="2024-09-24T14:27:00Z">
        <w:r>
          <w:rPr/>
          <w:fldChar w:fldCharType="begin"/>
        </w:r>
      </w:ins>
      <w:ins w:id="200" w:author="Heidi Clevett" w:date="2024-09-24T14:27:00Z">
        <w:r>
          <w:rPr/>
          <w:instrText xml:space="preserve"> PAGEREF _Toc178080469 \h </w:instrText>
        </w:r>
      </w:ins>
      <w:r>
        <w:fldChar w:fldCharType="separate"/>
      </w:r>
      <w:ins w:id="201" w:author="Heidi Clevett" w:date="2024-09-24T14:27:00Z">
        <w:r>
          <w:rPr/>
          <w:t>14</w:t>
        </w:r>
      </w:ins>
      <w:ins w:id="202" w:author="Heidi Clevett" w:date="2024-09-24T14:27:00Z">
        <w:r>
          <w:rPr/>
          <w:fldChar w:fldCharType="end"/>
        </w:r>
      </w:ins>
    </w:p>
    <w:p w14:paraId="1FFDEF34">
      <w:pPr>
        <w:pStyle w:val="21"/>
        <w:tabs>
          <w:tab w:val="left" w:pos="1418"/>
        </w:tabs>
        <w:rPr>
          <w:ins w:id="203" w:author="Heidi Clevett" w:date="2024-09-24T14:27:00Z"/>
          <w:rFonts w:eastAsiaTheme="minorEastAsia"/>
          <w:color w:val="auto"/>
          <w:kern w:val="2"/>
          <w:sz w:val="24"/>
          <w:szCs w:val="24"/>
          <w:lang w:eastAsia="en-GB"/>
          <w14:ligatures w14:val="standardContextual"/>
        </w:rPr>
      </w:pPr>
      <w:ins w:id="204" w:author="Heidi Clevett" w:date="2024-09-24T14:27:00Z">
        <w:r>
          <w:rPr/>
          <w:t>2.3.12.</w:t>
        </w:r>
      </w:ins>
      <w:ins w:id="205" w:author="Heidi Clevett" w:date="2024-09-24T14:27:00Z">
        <w:r>
          <w:rPr>
            <w:rFonts w:eastAsiaTheme="minorEastAsia"/>
            <w:color w:val="auto"/>
            <w:kern w:val="2"/>
            <w:sz w:val="24"/>
            <w:szCs w:val="24"/>
            <w:lang w:eastAsia="en-GB"/>
            <w14:ligatures w14:val="standardContextual"/>
          </w:rPr>
          <w:tab/>
        </w:r>
      </w:ins>
      <w:ins w:id="206" w:author="Heidi Clevett" w:date="2024-09-24T14:27:00Z">
        <w:r>
          <w:rPr/>
          <w:t>Internal monitoring</w:t>
        </w:r>
      </w:ins>
      <w:ins w:id="207" w:author="Heidi Clevett" w:date="2024-09-24T14:27:00Z">
        <w:r>
          <w:rPr/>
          <w:tab/>
        </w:r>
      </w:ins>
      <w:ins w:id="208" w:author="Heidi Clevett" w:date="2024-09-24T14:27:00Z">
        <w:r>
          <w:rPr/>
          <w:fldChar w:fldCharType="begin"/>
        </w:r>
      </w:ins>
      <w:ins w:id="209" w:author="Heidi Clevett" w:date="2024-09-24T14:27:00Z">
        <w:r>
          <w:rPr/>
          <w:instrText xml:space="preserve"> PAGEREF _Toc178080470 \h </w:instrText>
        </w:r>
      </w:ins>
      <w:r>
        <w:fldChar w:fldCharType="separate"/>
      </w:r>
      <w:ins w:id="210" w:author="Heidi Clevett" w:date="2024-09-24T14:27:00Z">
        <w:r>
          <w:rPr/>
          <w:t>15</w:t>
        </w:r>
      </w:ins>
      <w:ins w:id="211" w:author="Heidi Clevett" w:date="2024-09-24T14:27:00Z">
        <w:r>
          <w:rPr/>
          <w:fldChar w:fldCharType="end"/>
        </w:r>
      </w:ins>
    </w:p>
    <w:p w14:paraId="6BCE6AD7">
      <w:pPr>
        <w:pStyle w:val="21"/>
        <w:tabs>
          <w:tab w:val="left" w:pos="1418"/>
        </w:tabs>
        <w:rPr>
          <w:ins w:id="212" w:author="Heidi Clevett" w:date="2024-09-24T14:27:00Z"/>
          <w:rFonts w:eastAsiaTheme="minorEastAsia"/>
          <w:color w:val="auto"/>
          <w:kern w:val="2"/>
          <w:sz w:val="24"/>
          <w:szCs w:val="24"/>
          <w:lang w:eastAsia="en-GB"/>
          <w14:ligatures w14:val="standardContextual"/>
        </w:rPr>
      </w:pPr>
      <w:ins w:id="213" w:author="Heidi Clevett" w:date="2024-09-24T14:27:00Z">
        <w:r>
          <w:rPr/>
          <w:t>2.3.13.</w:t>
        </w:r>
      </w:ins>
      <w:ins w:id="214" w:author="Heidi Clevett" w:date="2024-09-24T14:27:00Z">
        <w:r>
          <w:rPr>
            <w:rFonts w:eastAsiaTheme="minorEastAsia"/>
            <w:color w:val="auto"/>
            <w:kern w:val="2"/>
            <w:sz w:val="24"/>
            <w:szCs w:val="24"/>
            <w:lang w:eastAsia="en-GB"/>
            <w14:ligatures w14:val="standardContextual"/>
          </w:rPr>
          <w:tab/>
        </w:r>
      </w:ins>
      <w:ins w:id="215" w:author="Heidi Clevett" w:date="2024-09-24T14:27:00Z">
        <w:r>
          <w:rPr/>
          <w:t>External Information Exchange</w:t>
        </w:r>
      </w:ins>
      <w:ins w:id="216" w:author="Heidi Clevett" w:date="2024-09-24T14:27:00Z">
        <w:r>
          <w:rPr/>
          <w:tab/>
        </w:r>
      </w:ins>
      <w:ins w:id="217" w:author="Heidi Clevett" w:date="2024-09-24T14:27:00Z">
        <w:r>
          <w:rPr/>
          <w:fldChar w:fldCharType="begin"/>
        </w:r>
      </w:ins>
      <w:ins w:id="218" w:author="Heidi Clevett" w:date="2024-09-24T14:27:00Z">
        <w:r>
          <w:rPr/>
          <w:instrText xml:space="preserve"> PAGEREF _Toc178080471 \h </w:instrText>
        </w:r>
      </w:ins>
      <w:r>
        <w:fldChar w:fldCharType="separate"/>
      </w:r>
      <w:ins w:id="219" w:author="Heidi Clevett" w:date="2024-09-24T14:27:00Z">
        <w:r>
          <w:rPr/>
          <w:t>15</w:t>
        </w:r>
      </w:ins>
      <w:ins w:id="220" w:author="Heidi Clevett" w:date="2024-09-24T14:27:00Z">
        <w:r>
          <w:rPr/>
          <w:fldChar w:fldCharType="end"/>
        </w:r>
      </w:ins>
    </w:p>
    <w:p w14:paraId="68E5A8D9">
      <w:pPr>
        <w:pStyle w:val="33"/>
        <w:rPr>
          <w:ins w:id="221" w:author="Heidi Clevett" w:date="2024-09-24T14:27:00Z"/>
          <w:rFonts w:eastAsiaTheme="minorEastAsia"/>
          <w:color w:val="auto"/>
          <w:kern w:val="2"/>
          <w:sz w:val="24"/>
          <w:szCs w:val="24"/>
          <w:lang w:eastAsia="en-GB"/>
          <w14:ligatures w14:val="standardContextual"/>
        </w:rPr>
      </w:pPr>
      <w:ins w:id="222" w:author="Heidi Clevett" w:date="2024-09-24T14:27:00Z">
        <w:r>
          <w:rPr>
            <w:lang w:eastAsia="de-DE"/>
          </w:rPr>
          <w:t>2.4.</w:t>
        </w:r>
      </w:ins>
      <w:ins w:id="223" w:author="Heidi Clevett" w:date="2024-09-24T14:27:00Z">
        <w:r>
          <w:rPr>
            <w:rFonts w:eastAsiaTheme="minorEastAsia"/>
            <w:color w:val="auto"/>
            <w:kern w:val="2"/>
            <w:sz w:val="24"/>
            <w:szCs w:val="24"/>
            <w:lang w:eastAsia="en-GB"/>
            <w14:ligatures w14:val="standardContextual"/>
          </w:rPr>
          <w:tab/>
        </w:r>
      </w:ins>
      <w:ins w:id="224" w:author="Heidi Clevett" w:date="2024-09-24T14:27:00Z">
        <w:r>
          <w:rPr>
            <w:lang w:eastAsia="de-DE"/>
          </w:rPr>
          <w:t>Specific Design, Configuration, Installation and Maintenance Considerations</w:t>
        </w:r>
      </w:ins>
      <w:ins w:id="225" w:author="Heidi Clevett" w:date="2024-09-24T14:27:00Z">
        <w:r>
          <w:rPr/>
          <w:tab/>
        </w:r>
      </w:ins>
      <w:ins w:id="226" w:author="Heidi Clevett" w:date="2024-09-24T14:27:00Z">
        <w:r>
          <w:rPr/>
          <w:fldChar w:fldCharType="begin"/>
        </w:r>
      </w:ins>
      <w:ins w:id="227" w:author="Heidi Clevett" w:date="2024-09-24T14:27:00Z">
        <w:r>
          <w:rPr/>
          <w:instrText xml:space="preserve"> PAGEREF _Toc178080472 \h </w:instrText>
        </w:r>
      </w:ins>
      <w:r>
        <w:fldChar w:fldCharType="separate"/>
      </w:r>
      <w:ins w:id="228" w:author="Heidi Clevett" w:date="2024-09-24T14:27:00Z">
        <w:r>
          <w:rPr/>
          <w:t>15</w:t>
        </w:r>
      </w:ins>
      <w:ins w:id="229" w:author="Heidi Clevett" w:date="2024-09-24T14:27:00Z">
        <w:r>
          <w:rPr/>
          <w:fldChar w:fldCharType="end"/>
        </w:r>
      </w:ins>
    </w:p>
    <w:p w14:paraId="4D8B78A7">
      <w:pPr>
        <w:pStyle w:val="21"/>
        <w:tabs>
          <w:tab w:val="left" w:pos="1134"/>
        </w:tabs>
        <w:rPr>
          <w:ins w:id="230" w:author="Heidi Clevett" w:date="2024-09-24T14:27:00Z"/>
          <w:rFonts w:eastAsiaTheme="minorEastAsia"/>
          <w:color w:val="auto"/>
          <w:kern w:val="2"/>
          <w:sz w:val="24"/>
          <w:szCs w:val="24"/>
          <w:lang w:eastAsia="en-GB"/>
          <w14:ligatures w14:val="standardContextual"/>
        </w:rPr>
      </w:pPr>
      <w:ins w:id="231" w:author="Heidi Clevett" w:date="2024-09-24T14:27:00Z">
        <w:r>
          <w:rPr/>
          <w:t>2.4.1.</w:t>
        </w:r>
      </w:ins>
      <w:ins w:id="232" w:author="Heidi Clevett" w:date="2024-09-24T14:27:00Z">
        <w:r>
          <w:rPr>
            <w:rFonts w:eastAsiaTheme="minorEastAsia"/>
            <w:color w:val="auto"/>
            <w:kern w:val="2"/>
            <w:sz w:val="24"/>
            <w:szCs w:val="24"/>
            <w:lang w:eastAsia="en-GB"/>
            <w14:ligatures w14:val="standardContextual"/>
          </w:rPr>
          <w:tab/>
        </w:r>
      </w:ins>
      <w:ins w:id="233" w:author="Heidi Clevett" w:date="2024-09-24T14:27:00Z">
        <w:r>
          <w:rPr/>
          <w:t>Physical layout</w:t>
        </w:r>
      </w:ins>
      <w:ins w:id="234" w:author="Heidi Clevett" w:date="2024-09-24T14:27:00Z">
        <w:r>
          <w:rPr/>
          <w:tab/>
        </w:r>
      </w:ins>
      <w:ins w:id="235" w:author="Heidi Clevett" w:date="2024-09-24T14:27:00Z">
        <w:r>
          <w:rPr/>
          <w:fldChar w:fldCharType="begin"/>
        </w:r>
      </w:ins>
      <w:ins w:id="236" w:author="Heidi Clevett" w:date="2024-09-24T14:27:00Z">
        <w:r>
          <w:rPr/>
          <w:instrText xml:space="preserve"> PAGEREF _Toc178080473 \h </w:instrText>
        </w:r>
      </w:ins>
      <w:r>
        <w:fldChar w:fldCharType="separate"/>
      </w:r>
      <w:ins w:id="237" w:author="Heidi Clevett" w:date="2024-09-24T14:27:00Z">
        <w:r>
          <w:rPr/>
          <w:t>15</w:t>
        </w:r>
      </w:ins>
      <w:ins w:id="238" w:author="Heidi Clevett" w:date="2024-09-24T14:27:00Z">
        <w:r>
          <w:rPr/>
          <w:fldChar w:fldCharType="end"/>
        </w:r>
      </w:ins>
    </w:p>
    <w:p w14:paraId="7AA0871D">
      <w:pPr>
        <w:pStyle w:val="21"/>
        <w:tabs>
          <w:tab w:val="left" w:pos="1134"/>
        </w:tabs>
        <w:rPr>
          <w:ins w:id="239" w:author="Heidi Clevett" w:date="2024-09-24T14:27:00Z"/>
          <w:rFonts w:eastAsiaTheme="minorEastAsia"/>
          <w:color w:val="auto"/>
          <w:kern w:val="2"/>
          <w:sz w:val="24"/>
          <w:szCs w:val="24"/>
          <w:lang w:eastAsia="en-GB"/>
          <w14:ligatures w14:val="standardContextual"/>
        </w:rPr>
      </w:pPr>
      <w:ins w:id="240" w:author="Heidi Clevett" w:date="2024-09-24T14:27:00Z">
        <w:r>
          <w:rPr/>
          <w:t>2.4.2.</w:t>
        </w:r>
      </w:ins>
      <w:ins w:id="241" w:author="Heidi Clevett" w:date="2024-09-24T14:27:00Z">
        <w:r>
          <w:rPr>
            <w:rFonts w:eastAsiaTheme="minorEastAsia"/>
            <w:color w:val="auto"/>
            <w:kern w:val="2"/>
            <w:sz w:val="24"/>
            <w:szCs w:val="24"/>
            <w:lang w:eastAsia="en-GB"/>
            <w14:ligatures w14:val="standardContextual"/>
          </w:rPr>
          <w:tab/>
        </w:r>
      </w:ins>
      <w:ins w:id="242" w:author="Heidi Clevett" w:date="2024-09-24T14:27:00Z">
        <w:r>
          <w:rPr/>
          <w:t>Screen Layout</w:t>
        </w:r>
      </w:ins>
      <w:ins w:id="243" w:author="Heidi Clevett" w:date="2024-09-24T14:27:00Z">
        <w:r>
          <w:rPr/>
          <w:tab/>
        </w:r>
      </w:ins>
      <w:ins w:id="244" w:author="Heidi Clevett" w:date="2024-09-24T14:27:00Z">
        <w:r>
          <w:rPr/>
          <w:fldChar w:fldCharType="begin"/>
        </w:r>
      </w:ins>
      <w:ins w:id="245" w:author="Heidi Clevett" w:date="2024-09-24T14:27:00Z">
        <w:r>
          <w:rPr/>
          <w:instrText xml:space="preserve"> PAGEREF _Toc178080474 \h </w:instrText>
        </w:r>
      </w:ins>
      <w:r>
        <w:fldChar w:fldCharType="separate"/>
      </w:r>
      <w:ins w:id="246" w:author="Heidi Clevett" w:date="2024-09-24T14:27:00Z">
        <w:r>
          <w:rPr/>
          <w:t>16</w:t>
        </w:r>
      </w:ins>
      <w:ins w:id="247" w:author="Heidi Clevett" w:date="2024-09-24T14:27:00Z">
        <w:r>
          <w:rPr/>
          <w:fldChar w:fldCharType="end"/>
        </w:r>
      </w:ins>
    </w:p>
    <w:p w14:paraId="7B6C6BAD">
      <w:pPr>
        <w:pStyle w:val="26"/>
        <w:rPr>
          <w:ins w:id="248" w:author="Heidi Clevett" w:date="2024-09-24T14:27:00Z"/>
          <w:rFonts w:eastAsiaTheme="minorEastAsia"/>
          <w:b w:val="0"/>
          <w:caps w:val="0"/>
          <w:color w:val="auto"/>
          <w:kern w:val="2"/>
          <w:sz w:val="24"/>
          <w:szCs w:val="24"/>
          <w:lang w:eastAsia="en-GB"/>
          <w14:ligatures w14:val="standardContextual"/>
        </w:rPr>
      </w:pPr>
      <w:ins w:id="249" w:author="Heidi Clevett" w:date="2024-09-24T14:27:00Z">
        <w:r>
          <w:rPr/>
          <w:t>3.</w:t>
        </w:r>
      </w:ins>
      <w:ins w:id="250" w:author="Heidi Clevett" w:date="2024-09-24T14:27:00Z">
        <w:r>
          <w:rPr>
            <w:rFonts w:eastAsiaTheme="minorEastAsia"/>
            <w:b w:val="0"/>
            <w:caps w:val="0"/>
            <w:color w:val="auto"/>
            <w:kern w:val="2"/>
            <w:sz w:val="24"/>
            <w:szCs w:val="24"/>
            <w:lang w:eastAsia="en-GB"/>
            <w14:ligatures w14:val="standardContextual"/>
          </w:rPr>
          <w:tab/>
        </w:r>
      </w:ins>
      <w:ins w:id="251" w:author="Heidi Clevett" w:date="2024-09-24T14:27:00Z">
        <w:r>
          <w:rPr/>
          <w:t>DECISION SUPPORT</w:t>
        </w:r>
      </w:ins>
      <w:ins w:id="252" w:author="Heidi Clevett" w:date="2024-09-24T14:27:00Z">
        <w:r>
          <w:rPr/>
          <w:tab/>
        </w:r>
      </w:ins>
      <w:ins w:id="253" w:author="Heidi Clevett" w:date="2024-09-24T14:27:00Z">
        <w:r>
          <w:rPr/>
          <w:fldChar w:fldCharType="begin"/>
        </w:r>
      </w:ins>
      <w:ins w:id="254" w:author="Heidi Clevett" w:date="2024-09-24T14:27:00Z">
        <w:r>
          <w:rPr/>
          <w:instrText xml:space="preserve"> PAGEREF _Toc178080475 \h </w:instrText>
        </w:r>
      </w:ins>
      <w:r>
        <w:fldChar w:fldCharType="separate"/>
      </w:r>
      <w:ins w:id="255" w:author="Heidi Clevett" w:date="2024-09-24T14:27:00Z">
        <w:r>
          <w:rPr/>
          <w:t>16</w:t>
        </w:r>
      </w:ins>
      <w:ins w:id="256" w:author="Heidi Clevett" w:date="2024-09-24T14:27:00Z">
        <w:r>
          <w:rPr/>
          <w:fldChar w:fldCharType="end"/>
        </w:r>
      </w:ins>
    </w:p>
    <w:p w14:paraId="096BCDB4">
      <w:pPr>
        <w:pStyle w:val="33"/>
        <w:rPr>
          <w:ins w:id="257" w:author="Heidi Clevett" w:date="2024-09-24T14:27:00Z"/>
          <w:rFonts w:eastAsiaTheme="minorEastAsia"/>
          <w:color w:val="auto"/>
          <w:kern w:val="2"/>
          <w:sz w:val="24"/>
          <w:szCs w:val="24"/>
          <w:lang w:eastAsia="en-GB"/>
          <w14:ligatures w14:val="standardContextual"/>
        </w:rPr>
      </w:pPr>
      <w:ins w:id="258" w:author="Heidi Clevett" w:date="2024-09-24T14:27:00Z">
        <w:r>
          <w:rPr/>
          <w:t>3.1.</w:t>
        </w:r>
      </w:ins>
      <w:ins w:id="259" w:author="Heidi Clevett" w:date="2024-09-24T14:27:00Z">
        <w:r>
          <w:rPr>
            <w:rFonts w:eastAsiaTheme="minorEastAsia"/>
            <w:color w:val="auto"/>
            <w:kern w:val="2"/>
            <w:sz w:val="24"/>
            <w:szCs w:val="24"/>
            <w:lang w:eastAsia="en-GB"/>
            <w14:ligatures w14:val="standardContextual"/>
          </w:rPr>
          <w:tab/>
        </w:r>
      </w:ins>
      <w:ins w:id="260" w:author="Heidi Clevett" w:date="2024-09-24T14:27:00Z">
        <w:r>
          <w:rPr/>
          <w:t>Introduction</w:t>
        </w:r>
      </w:ins>
      <w:ins w:id="261" w:author="Heidi Clevett" w:date="2024-09-24T14:27:00Z">
        <w:r>
          <w:rPr/>
          <w:tab/>
        </w:r>
      </w:ins>
      <w:ins w:id="262" w:author="Heidi Clevett" w:date="2024-09-24T14:27:00Z">
        <w:r>
          <w:rPr/>
          <w:fldChar w:fldCharType="begin"/>
        </w:r>
      </w:ins>
      <w:ins w:id="263" w:author="Heidi Clevett" w:date="2024-09-24T14:27:00Z">
        <w:r>
          <w:rPr/>
          <w:instrText xml:space="preserve"> PAGEREF _Toc178080476 \h </w:instrText>
        </w:r>
      </w:ins>
      <w:r>
        <w:fldChar w:fldCharType="separate"/>
      </w:r>
      <w:ins w:id="264" w:author="Heidi Clevett" w:date="2024-09-24T14:27:00Z">
        <w:r>
          <w:rPr/>
          <w:t>16</w:t>
        </w:r>
      </w:ins>
      <w:ins w:id="265" w:author="Heidi Clevett" w:date="2024-09-24T14:27:00Z">
        <w:r>
          <w:rPr/>
          <w:fldChar w:fldCharType="end"/>
        </w:r>
      </w:ins>
    </w:p>
    <w:p w14:paraId="07BF1DA1">
      <w:pPr>
        <w:pStyle w:val="21"/>
        <w:tabs>
          <w:tab w:val="left" w:pos="1134"/>
        </w:tabs>
        <w:rPr>
          <w:ins w:id="266" w:author="Heidi Clevett" w:date="2024-09-24T14:27:00Z"/>
          <w:rFonts w:eastAsiaTheme="minorEastAsia"/>
          <w:color w:val="auto"/>
          <w:kern w:val="2"/>
          <w:sz w:val="24"/>
          <w:szCs w:val="24"/>
          <w:lang w:eastAsia="en-GB"/>
          <w14:ligatures w14:val="standardContextual"/>
        </w:rPr>
      </w:pPr>
      <w:ins w:id="267" w:author="Heidi Clevett" w:date="2024-09-24T14:27:00Z">
        <w:r>
          <w:rPr/>
          <w:t>3.1.1.</w:t>
        </w:r>
      </w:ins>
      <w:ins w:id="268" w:author="Heidi Clevett" w:date="2024-09-24T14:27:00Z">
        <w:r>
          <w:rPr>
            <w:rFonts w:eastAsiaTheme="minorEastAsia"/>
            <w:color w:val="auto"/>
            <w:kern w:val="2"/>
            <w:sz w:val="24"/>
            <w:szCs w:val="24"/>
            <w:lang w:eastAsia="en-GB"/>
            <w14:ligatures w14:val="standardContextual"/>
          </w:rPr>
          <w:tab/>
        </w:r>
      </w:ins>
      <w:ins w:id="269" w:author="Heidi Clevett" w:date="2024-09-24T14:27:00Z">
        <w:r>
          <w:rPr/>
          <w:t>Section definitions</w:t>
        </w:r>
      </w:ins>
      <w:ins w:id="270" w:author="Heidi Clevett" w:date="2024-09-24T14:27:00Z">
        <w:r>
          <w:rPr/>
          <w:tab/>
        </w:r>
      </w:ins>
      <w:ins w:id="271" w:author="Heidi Clevett" w:date="2024-09-24T14:27:00Z">
        <w:r>
          <w:rPr/>
          <w:fldChar w:fldCharType="begin"/>
        </w:r>
      </w:ins>
      <w:ins w:id="272" w:author="Heidi Clevett" w:date="2024-09-24T14:27:00Z">
        <w:r>
          <w:rPr/>
          <w:instrText xml:space="preserve"> PAGEREF _Toc178080477 \h </w:instrText>
        </w:r>
      </w:ins>
      <w:r>
        <w:fldChar w:fldCharType="separate"/>
      </w:r>
      <w:ins w:id="273" w:author="Heidi Clevett" w:date="2024-09-24T14:27:00Z">
        <w:r>
          <w:rPr/>
          <w:t>16</w:t>
        </w:r>
      </w:ins>
      <w:ins w:id="274" w:author="Heidi Clevett" w:date="2024-09-24T14:27:00Z">
        <w:r>
          <w:rPr/>
          <w:fldChar w:fldCharType="end"/>
        </w:r>
      </w:ins>
    </w:p>
    <w:p w14:paraId="49E0558C">
      <w:pPr>
        <w:pStyle w:val="33"/>
        <w:rPr>
          <w:ins w:id="275" w:author="Heidi Clevett" w:date="2024-09-24T14:27:00Z"/>
          <w:rFonts w:eastAsiaTheme="minorEastAsia"/>
          <w:color w:val="auto"/>
          <w:kern w:val="2"/>
          <w:sz w:val="24"/>
          <w:szCs w:val="24"/>
          <w:lang w:eastAsia="en-GB"/>
          <w14:ligatures w14:val="standardContextual"/>
        </w:rPr>
      </w:pPr>
      <w:ins w:id="276" w:author="Heidi Clevett" w:date="2024-09-24T14:27:00Z">
        <w:r>
          <w:rPr/>
          <w:t>3.2.</w:t>
        </w:r>
      </w:ins>
      <w:ins w:id="277" w:author="Heidi Clevett" w:date="2024-09-24T14:27:00Z">
        <w:r>
          <w:rPr>
            <w:rFonts w:eastAsiaTheme="minorEastAsia"/>
            <w:color w:val="auto"/>
            <w:kern w:val="2"/>
            <w:sz w:val="24"/>
            <w:szCs w:val="24"/>
            <w:lang w:eastAsia="en-GB"/>
            <w14:ligatures w14:val="standardContextual"/>
          </w:rPr>
          <w:tab/>
        </w:r>
      </w:ins>
      <w:ins w:id="278" w:author="Heidi Clevett" w:date="2024-09-24T14:27:00Z">
        <w:r>
          <w:rPr/>
          <w:t>Characteristics of decision support tools</w:t>
        </w:r>
      </w:ins>
      <w:ins w:id="279" w:author="Heidi Clevett" w:date="2024-09-24T14:27:00Z">
        <w:r>
          <w:rPr/>
          <w:tab/>
        </w:r>
      </w:ins>
      <w:ins w:id="280" w:author="Heidi Clevett" w:date="2024-09-24T14:27:00Z">
        <w:r>
          <w:rPr/>
          <w:fldChar w:fldCharType="begin"/>
        </w:r>
      </w:ins>
      <w:ins w:id="281" w:author="Heidi Clevett" w:date="2024-09-24T14:27:00Z">
        <w:r>
          <w:rPr/>
          <w:instrText xml:space="preserve"> PAGEREF _Toc178080478 \h </w:instrText>
        </w:r>
      </w:ins>
      <w:r>
        <w:fldChar w:fldCharType="separate"/>
      </w:r>
      <w:ins w:id="282" w:author="Heidi Clevett" w:date="2024-09-24T14:27:00Z">
        <w:r>
          <w:rPr/>
          <w:t>17</w:t>
        </w:r>
      </w:ins>
      <w:ins w:id="283" w:author="Heidi Clevett" w:date="2024-09-24T14:27:00Z">
        <w:r>
          <w:rPr/>
          <w:fldChar w:fldCharType="end"/>
        </w:r>
      </w:ins>
    </w:p>
    <w:p w14:paraId="3E3EAE35">
      <w:pPr>
        <w:pStyle w:val="33"/>
        <w:rPr>
          <w:ins w:id="284" w:author="Heidi Clevett" w:date="2024-09-24T14:27:00Z"/>
          <w:rFonts w:eastAsiaTheme="minorEastAsia"/>
          <w:color w:val="auto"/>
          <w:kern w:val="2"/>
          <w:sz w:val="24"/>
          <w:szCs w:val="24"/>
          <w:lang w:eastAsia="en-GB"/>
          <w14:ligatures w14:val="standardContextual"/>
        </w:rPr>
      </w:pPr>
      <w:ins w:id="285" w:author="Heidi Clevett" w:date="2024-09-24T14:27:00Z">
        <w:r>
          <w:rPr/>
          <w:t>3.3.</w:t>
        </w:r>
      </w:ins>
      <w:ins w:id="286" w:author="Heidi Clevett" w:date="2024-09-24T14:27:00Z">
        <w:r>
          <w:rPr>
            <w:rFonts w:eastAsiaTheme="minorEastAsia"/>
            <w:color w:val="auto"/>
            <w:kern w:val="2"/>
            <w:sz w:val="24"/>
            <w:szCs w:val="24"/>
            <w:lang w:eastAsia="en-GB"/>
            <w14:ligatures w14:val="standardContextual"/>
          </w:rPr>
          <w:tab/>
        </w:r>
      </w:ins>
      <w:ins w:id="287" w:author="Heidi Clevett" w:date="2024-09-24T14:27:00Z">
        <w:r>
          <w:rPr/>
          <w:t>Operational requirements</w:t>
        </w:r>
      </w:ins>
      <w:ins w:id="288" w:author="Heidi Clevett" w:date="2024-09-24T14:27:00Z">
        <w:r>
          <w:rPr/>
          <w:tab/>
        </w:r>
      </w:ins>
      <w:ins w:id="289" w:author="Heidi Clevett" w:date="2024-09-24T14:27:00Z">
        <w:r>
          <w:rPr/>
          <w:fldChar w:fldCharType="begin"/>
        </w:r>
      </w:ins>
      <w:ins w:id="290" w:author="Heidi Clevett" w:date="2024-09-24T14:27:00Z">
        <w:r>
          <w:rPr/>
          <w:instrText xml:space="preserve"> PAGEREF _Toc178080479 \h </w:instrText>
        </w:r>
      </w:ins>
      <w:r>
        <w:fldChar w:fldCharType="separate"/>
      </w:r>
      <w:ins w:id="291" w:author="Heidi Clevett" w:date="2024-09-24T14:27:00Z">
        <w:r>
          <w:rPr/>
          <w:t>17</w:t>
        </w:r>
      </w:ins>
      <w:ins w:id="292" w:author="Heidi Clevett" w:date="2024-09-24T14:27:00Z">
        <w:r>
          <w:rPr/>
          <w:fldChar w:fldCharType="end"/>
        </w:r>
      </w:ins>
    </w:p>
    <w:p w14:paraId="05ADF2A3">
      <w:pPr>
        <w:pStyle w:val="21"/>
        <w:tabs>
          <w:tab w:val="left" w:pos="1134"/>
        </w:tabs>
        <w:rPr>
          <w:ins w:id="293" w:author="Heidi Clevett" w:date="2024-09-24T14:27:00Z"/>
          <w:rFonts w:eastAsiaTheme="minorEastAsia"/>
          <w:color w:val="auto"/>
          <w:kern w:val="2"/>
          <w:sz w:val="24"/>
          <w:szCs w:val="24"/>
          <w:lang w:eastAsia="en-GB"/>
          <w14:ligatures w14:val="standardContextual"/>
        </w:rPr>
      </w:pPr>
      <w:ins w:id="294" w:author="Heidi Clevett" w:date="2024-09-24T14:27:00Z">
        <w:r>
          <w:rPr/>
          <w:t>3.3.1.</w:t>
        </w:r>
      </w:ins>
      <w:ins w:id="295" w:author="Heidi Clevett" w:date="2024-09-24T14:27:00Z">
        <w:r>
          <w:rPr>
            <w:rFonts w:eastAsiaTheme="minorEastAsia"/>
            <w:color w:val="auto"/>
            <w:kern w:val="2"/>
            <w:sz w:val="24"/>
            <w:szCs w:val="24"/>
            <w:lang w:eastAsia="en-GB"/>
            <w14:ligatures w14:val="standardContextual"/>
          </w:rPr>
          <w:tab/>
        </w:r>
      </w:ins>
      <w:ins w:id="296" w:author="Heidi Clevett" w:date="2024-09-24T14:27:00Z">
        <w:r>
          <w:rPr/>
          <w:t>Route management</w:t>
        </w:r>
      </w:ins>
      <w:ins w:id="297" w:author="Heidi Clevett" w:date="2024-09-24T14:27:00Z">
        <w:r>
          <w:rPr/>
          <w:tab/>
        </w:r>
      </w:ins>
      <w:ins w:id="298" w:author="Heidi Clevett" w:date="2024-09-24T14:27:00Z">
        <w:r>
          <w:rPr/>
          <w:fldChar w:fldCharType="begin"/>
        </w:r>
      </w:ins>
      <w:ins w:id="299" w:author="Heidi Clevett" w:date="2024-09-24T14:27:00Z">
        <w:r>
          <w:rPr/>
          <w:instrText xml:space="preserve"> PAGEREF _Toc178080480 \h </w:instrText>
        </w:r>
      </w:ins>
      <w:r>
        <w:fldChar w:fldCharType="separate"/>
      </w:r>
      <w:ins w:id="300" w:author="Heidi Clevett" w:date="2024-09-24T14:27:00Z">
        <w:r>
          <w:rPr/>
          <w:t>18</w:t>
        </w:r>
      </w:ins>
      <w:ins w:id="301" w:author="Heidi Clevett" w:date="2024-09-24T14:27:00Z">
        <w:r>
          <w:rPr/>
          <w:fldChar w:fldCharType="end"/>
        </w:r>
      </w:ins>
    </w:p>
    <w:p w14:paraId="7D420059">
      <w:pPr>
        <w:pStyle w:val="21"/>
        <w:tabs>
          <w:tab w:val="left" w:pos="1134"/>
        </w:tabs>
        <w:rPr>
          <w:ins w:id="302" w:author="Heidi Clevett" w:date="2024-09-24T14:27:00Z"/>
          <w:rFonts w:eastAsiaTheme="minorEastAsia"/>
          <w:color w:val="auto"/>
          <w:kern w:val="2"/>
          <w:sz w:val="24"/>
          <w:szCs w:val="24"/>
          <w:lang w:eastAsia="en-GB"/>
          <w14:ligatures w14:val="standardContextual"/>
        </w:rPr>
      </w:pPr>
      <w:ins w:id="303" w:author="Heidi Clevett" w:date="2024-09-24T14:27:00Z">
        <w:r>
          <w:rPr/>
          <w:t>3.3.2.</w:t>
        </w:r>
      </w:ins>
      <w:ins w:id="304" w:author="Heidi Clevett" w:date="2024-09-24T14:27:00Z">
        <w:r>
          <w:rPr>
            <w:rFonts w:eastAsiaTheme="minorEastAsia"/>
            <w:color w:val="auto"/>
            <w:kern w:val="2"/>
            <w:sz w:val="24"/>
            <w:szCs w:val="24"/>
            <w:lang w:eastAsia="en-GB"/>
            <w14:ligatures w14:val="standardContextual"/>
          </w:rPr>
          <w:tab/>
        </w:r>
      </w:ins>
      <w:ins w:id="305" w:author="Heidi Clevett" w:date="2024-09-24T14:27:00Z">
        <w:r>
          <w:rPr/>
          <w:t>Traffic management</w:t>
        </w:r>
      </w:ins>
      <w:ins w:id="306" w:author="Heidi Clevett" w:date="2024-09-24T14:27:00Z">
        <w:r>
          <w:rPr/>
          <w:tab/>
        </w:r>
      </w:ins>
      <w:ins w:id="307" w:author="Heidi Clevett" w:date="2024-09-24T14:27:00Z">
        <w:r>
          <w:rPr/>
          <w:fldChar w:fldCharType="begin"/>
        </w:r>
      </w:ins>
      <w:ins w:id="308" w:author="Heidi Clevett" w:date="2024-09-24T14:27:00Z">
        <w:r>
          <w:rPr/>
          <w:instrText xml:space="preserve"> PAGEREF _Toc178080481 \h </w:instrText>
        </w:r>
      </w:ins>
      <w:r>
        <w:fldChar w:fldCharType="separate"/>
      </w:r>
      <w:ins w:id="309" w:author="Heidi Clevett" w:date="2024-09-24T14:27:00Z">
        <w:r>
          <w:rPr/>
          <w:t>18</w:t>
        </w:r>
      </w:ins>
      <w:ins w:id="310" w:author="Heidi Clevett" w:date="2024-09-24T14:27:00Z">
        <w:r>
          <w:rPr/>
          <w:fldChar w:fldCharType="end"/>
        </w:r>
      </w:ins>
    </w:p>
    <w:p w14:paraId="68144BD1">
      <w:pPr>
        <w:pStyle w:val="21"/>
        <w:tabs>
          <w:tab w:val="left" w:pos="1134"/>
        </w:tabs>
        <w:rPr>
          <w:ins w:id="311" w:author="Heidi Clevett" w:date="2024-09-24T14:27:00Z"/>
          <w:rFonts w:eastAsiaTheme="minorEastAsia"/>
          <w:color w:val="auto"/>
          <w:kern w:val="2"/>
          <w:sz w:val="24"/>
          <w:szCs w:val="24"/>
          <w:lang w:eastAsia="en-GB"/>
          <w14:ligatures w14:val="standardContextual"/>
        </w:rPr>
      </w:pPr>
      <w:ins w:id="312" w:author="Heidi Clevett" w:date="2024-09-24T14:27:00Z">
        <w:r>
          <w:rPr/>
          <w:t>3.3.3.</w:t>
        </w:r>
      </w:ins>
      <w:ins w:id="313" w:author="Heidi Clevett" w:date="2024-09-24T14:27:00Z">
        <w:r>
          <w:rPr>
            <w:rFonts w:eastAsiaTheme="minorEastAsia"/>
            <w:color w:val="auto"/>
            <w:kern w:val="2"/>
            <w:sz w:val="24"/>
            <w:szCs w:val="24"/>
            <w:lang w:eastAsia="en-GB"/>
            <w14:ligatures w14:val="standardContextual"/>
          </w:rPr>
          <w:tab/>
        </w:r>
      </w:ins>
      <w:ins w:id="314" w:author="Heidi Clevett" w:date="2024-09-24T14:27:00Z">
        <w:r>
          <w:rPr/>
          <w:t>Monitoring and protection of assets</w:t>
        </w:r>
      </w:ins>
      <w:ins w:id="315" w:author="Heidi Clevett" w:date="2024-09-24T14:27:00Z">
        <w:r>
          <w:rPr/>
          <w:tab/>
        </w:r>
      </w:ins>
      <w:ins w:id="316" w:author="Heidi Clevett" w:date="2024-09-24T14:27:00Z">
        <w:r>
          <w:rPr/>
          <w:fldChar w:fldCharType="begin"/>
        </w:r>
      </w:ins>
      <w:ins w:id="317" w:author="Heidi Clevett" w:date="2024-09-24T14:27:00Z">
        <w:r>
          <w:rPr/>
          <w:instrText xml:space="preserve"> PAGEREF _Toc178080482 \h </w:instrText>
        </w:r>
      </w:ins>
      <w:r>
        <w:fldChar w:fldCharType="separate"/>
      </w:r>
      <w:ins w:id="318" w:author="Heidi Clevett" w:date="2024-09-24T14:27:00Z">
        <w:r>
          <w:rPr/>
          <w:t>18</w:t>
        </w:r>
      </w:ins>
      <w:ins w:id="319" w:author="Heidi Clevett" w:date="2024-09-24T14:27:00Z">
        <w:r>
          <w:rPr/>
          <w:fldChar w:fldCharType="end"/>
        </w:r>
      </w:ins>
    </w:p>
    <w:p w14:paraId="6DAD89EF">
      <w:pPr>
        <w:pStyle w:val="21"/>
        <w:tabs>
          <w:tab w:val="left" w:pos="1134"/>
        </w:tabs>
        <w:rPr>
          <w:ins w:id="320" w:author="Heidi Clevett" w:date="2024-09-24T14:27:00Z"/>
          <w:rFonts w:eastAsiaTheme="minorEastAsia"/>
          <w:color w:val="auto"/>
          <w:kern w:val="2"/>
          <w:sz w:val="24"/>
          <w:szCs w:val="24"/>
          <w:lang w:eastAsia="en-GB"/>
          <w14:ligatures w14:val="standardContextual"/>
        </w:rPr>
      </w:pPr>
      <w:ins w:id="321" w:author="Heidi Clevett" w:date="2024-09-24T14:27:00Z">
        <w:r>
          <w:rPr/>
          <w:t>3.3.4.</w:t>
        </w:r>
      </w:ins>
      <w:ins w:id="322" w:author="Heidi Clevett" w:date="2024-09-24T14:27:00Z">
        <w:r>
          <w:rPr>
            <w:rFonts w:eastAsiaTheme="minorEastAsia"/>
            <w:color w:val="auto"/>
            <w:kern w:val="2"/>
            <w:sz w:val="24"/>
            <w:szCs w:val="24"/>
            <w:lang w:eastAsia="en-GB"/>
            <w14:ligatures w14:val="standardContextual"/>
          </w:rPr>
          <w:tab/>
        </w:r>
      </w:ins>
      <w:ins w:id="323" w:author="Heidi Clevett" w:date="2024-09-24T14:27:00Z">
        <w:r>
          <w:rPr/>
          <w:t>Environment and fairway monitoring</w:t>
        </w:r>
      </w:ins>
      <w:ins w:id="324" w:author="Heidi Clevett" w:date="2024-09-24T14:27:00Z">
        <w:r>
          <w:rPr/>
          <w:tab/>
        </w:r>
      </w:ins>
      <w:ins w:id="325" w:author="Heidi Clevett" w:date="2024-09-24T14:27:00Z">
        <w:r>
          <w:rPr/>
          <w:fldChar w:fldCharType="begin"/>
        </w:r>
      </w:ins>
      <w:ins w:id="326" w:author="Heidi Clevett" w:date="2024-09-24T14:27:00Z">
        <w:r>
          <w:rPr/>
          <w:instrText xml:space="preserve"> PAGEREF _Toc178080483 \h </w:instrText>
        </w:r>
      </w:ins>
      <w:r>
        <w:fldChar w:fldCharType="separate"/>
      </w:r>
      <w:ins w:id="327" w:author="Heidi Clevett" w:date="2024-09-24T14:27:00Z">
        <w:r>
          <w:rPr/>
          <w:t>19</w:t>
        </w:r>
      </w:ins>
      <w:ins w:id="328" w:author="Heidi Clevett" w:date="2024-09-24T14:27:00Z">
        <w:r>
          <w:rPr/>
          <w:fldChar w:fldCharType="end"/>
        </w:r>
      </w:ins>
    </w:p>
    <w:p w14:paraId="35917D14">
      <w:pPr>
        <w:pStyle w:val="21"/>
        <w:tabs>
          <w:tab w:val="left" w:pos="1134"/>
        </w:tabs>
        <w:rPr>
          <w:ins w:id="329" w:author="Heidi Clevett" w:date="2024-09-24T14:27:00Z"/>
          <w:rFonts w:eastAsiaTheme="minorEastAsia"/>
          <w:color w:val="auto"/>
          <w:kern w:val="2"/>
          <w:sz w:val="24"/>
          <w:szCs w:val="24"/>
          <w:lang w:eastAsia="en-GB"/>
          <w14:ligatures w14:val="standardContextual"/>
        </w:rPr>
      </w:pPr>
      <w:ins w:id="330" w:author="Heidi Clevett" w:date="2024-09-24T14:27:00Z">
        <w:r>
          <w:rPr/>
          <w:t>3.3.5.</w:t>
        </w:r>
      </w:ins>
      <w:ins w:id="331" w:author="Heidi Clevett" w:date="2024-09-24T14:27:00Z">
        <w:r>
          <w:rPr>
            <w:rFonts w:eastAsiaTheme="minorEastAsia"/>
            <w:color w:val="auto"/>
            <w:kern w:val="2"/>
            <w:sz w:val="24"/>
            <w:szCs w:val="24"/>
            <w:lang w:eastAsia="en-GB"/>
            <w14:ligatures w14:val="standardContextual"/>
          </w:rPr>
          <w:tab/>
        </w:r>
      </w:ins>
      <w:ins w:id="332" w:author="Heidi Clevett" w:date="2024-09-24T14:27:00Z">
        <w:r>
          <w:rPr/>
          <w:t>Incident response</w:t>
        </w:r>
      </w:ins>
      <w:ins w:id="333" w:author="Heidi Clevett" w:date="2024-09-24T14:27:00Z">
        <w:r>
          <w:rPr/>
          <w:tab/>
        </w:r>
      </w:ins>
      <w:ins w:id="334" w:author="Heidi Clevett" w:date="2024-09-24T14:27:00Z">
        <w:r>
          <w:rPr/>
          <w:fldChar w:fldCharType="begin"/>
        </w:r>
      </w:ins>
      <w:ins w:id="335" w:author="Heidi Clevett" w:date="2024-09-24T14:27:00Z">
        <w:r>
          <w:rPr/>
          <w:instrText xml:space="preserve"> PAGEREF _Toc178080484 \h </w:instrText>
        </w:r>
      </w:ins>
      <w:r>
        <w:fldChar w:fldCharType="separate"/>
      </w:r>
      <w:ins w:id="336" w:author="Heidi Clevett" w:date="2024-09-24T14:27:00Z">
        <w:r>
          <w:rPr/>
          <w:t>19</w:t>
        </w:r>
      </w:ins>
      <w:ins w:id="337" w:author="Heidi Clevett" w:date="2024-09-24T14:27:00Z">
        <w:r>
          <w:rPr/>
          <w:fldChar w:fldCharType="end"/>
        </w:r>
      </w:ins>
    </w:p>
    <w:p w14:paraId="2978276F">
      <w:pPr>
        <w:pStyle w:val="21"/>
        <w:tabs>
          <w:tab w:val="left" w:pos="1134"/>
        </w:tabs>
        <w:rPr>
          <w:ins w:id="338" w:author="Heidi Clevett" w:date="2024-09-24T14:27:00Z"/>
          <w:rFonts w:eastAsiaTheme="minorEastAsia"/>
          <w:color w:val="auto"/>
          <w:kern w:val="2"/>
          <w:sz w:val="24"/>
          <w:szCs w:val="24"/>
          <w:lang w:eastAsia="en-GB"/>
          <w14:ligatures w14:val="standardContextual"/>
        </w:rPr>
      </w:pPr>
      <w:ins w:id="339" w:author="Heidi Clevett" w:date="2024-09-24T14:27:00Z">
        <w:r>
          <w:rPr/>
          <w:t>3.3.6.</w:t>
        </w:r>
      </w:ins>
      <w:ins w:id="340" w:author="Heidi Clevett" w:date="2024-09-24T14:27:00Z">
        <w:r>
          <w:rPr>
            <w:rFonts w:eastAsiaTheme="minorEastAsia"/>
            <w:color w:val="auto"/>
            <w:kern w:val="2"/>
            <w:sz w:val="24"/>
            <w:szCs w:val="24"/>
            <w:lang w:eastAsia="en-GB"/>
            <w14:ligatures w14:val="standardContextual"/>
          </w:rPr>
          <w:tab/>
        </w:r>
      </w:ins>
      <w:ins w:id="341" w:author="Heidi Clevett" w:date="2024-09-24T14:27:00Z">
        <w:r>
          <w:rPr/>
          <w:t>Anomaly detection</w:t>
        </w:r>
      </w:ins>
      <w:ins w:id="342" w:author="Heidi Clevett" w:date="2024-09-24T14:27:00Z">
        <w:r>
          <w:rPr/>
          <w:tab/>
        </w:r>
      </w:ins>
      <w:ins w:id="343" w:author="Heidi Clevett" w:date="2024-09-24T14:27:00Z">
        <w:r>
          <w:rPr/>
          <w:fldChar w:fldCharType="begin"/>
        </w:r>
      </w:ins>
      <w:ins w:id="344" w:author="Heidi Clevett" w:date="2024-09-24T14:27:00Z">
        <w:r>
          <w:rPr/>
          <w:instrText xml:space="preserve"> PAGEREF _Toc178080485 \h </w:instrText>
        </w:r>
      </w:ins>
      <w:r>
        <w:fldChar w:fldCharType="separate"/>
      </w:r>
      <w:ins w:id="345" w:author="Heidi Clevett" w:date="2024-09-24T14:27:00Z">
        <w:r>
          <w:rPr/>
          <w:t>20</w:t>
        </w:r>
      </w:ins>
      <w:ins w:id="346" w:author="Heidi Clevett" w:date="2024-09-24T14:27:00Z">
        <w:r>
          <w:rPr/>
          <w:fldChar w:fldCharType="end"/>
        </w:r>
      </w:ins>
    </w:p>
    <w:p w14:paraId="018D8586">
      <w:pPr>
        <w:pStyle w:val="21"/>
        <w:tabs>
          <w:tab w:val="left" w:pos="1134"/>
        </w:tabs>
        <w:rPr>
          <w:ins w:id="347" w:author="Heidi Clevett" w:date="2024-09-24T14:27:00Z"/>
          <w:rFonts w:eastAsiaTheme="minorEastAsia"/>
          <w:color w:val="auto"/>
          <w:kern w:val="2"/>
          <w:sz w:val="24"/>
          <w:szCs w:val="24"/>
          <w:lang w:eastAsia="en-GB"/>
          <w14:ligatures w14:val="standardContextual"/>
        </w:rPr>
      </w:pPr>
      <w:ins w:id="348" w:author="Heidi Clevett" w:date="2024-09-24T14:27:00Z">
        <w:r>
          <w:rPr/>
          <w:t>3.3.7.</w:t>
        </w:r>
      </w:ins>
      <w:ins w:id="349" w:author="Heidi Clevett" w:date="2024-09-24T14:27:00Z">
        <w:r>
          <w:rPr>
            <w:rFonts w:eastAsiaTheme="minorEastAsia"/>
            <w:color w:val="auto"/>
            <w:kern w:val="2"/>
            <w:sz w:val="24"/>
            <w:szCs w:val="24"/>
            <w:lang w:eastAsia="en-GB"/>
            <w14:ligatures w14:val="standardContextual"/>
          </w:rPr>
          <w:tab/>
        </w:r>
      </w:ins>
      <w:ins w:id="350" w:author="Heidi Clevett" w:date="2024-09-24T14:27:00Z">
        <w:r>
          <w:rPr/>
          <w:t>Collision avoidance</w:t>
        </w:r>
      </w:ins>
      <w:ins w:id="351" w:author="Heidi Clevett" w:date="2024-09-24T14:27:00Z">
        <w:r>
          <w:rPr/>
          <w:tab/>
        </w:r>
      </w:ins>
      <w:ins w:id="352" w:author="Heidi Clevett" w:date="2024-09-24T14:27:00Z">
        <w:r>
          <w:rPr/>
          <w:fldChar w:fldCharType="begin"/>
        </w:r>
      </w:ins>
      <w:ins w:id="353" w:author="Heidi Clevett" w:date="2024-09-24T14:27:00Z">
        <w:r>
          <w:rPr/>
          <w:instrText xml:space="preserve"> PAGEREF _Toc178080486 \h </w:instrText>
        </w:r>
      </w:ins>
      <w:r>
        <w:fldChar w:fldCharType="separate"/>
      </w:r>
      <w:ins w:id="354" w:author="Heidi Clevett" w:date="2024-09-24T14:27:00Z">
        <w:r>
          <w:rPr/>
          <w:t>20</w:t>
        </w:r>
      </w:ins>
      <w:ins w:id="355" w:author="Heidi Clevett" w:date="2024-09-24T14:27:00Z">
        <w:r>
          <w:rPr/>
          <w:fldChar w:fldCharType="end"/>
        </w:r>
      </w:ins>
    </w:p>
    <w:p w14:paraId="2D482200">
      <w:pPr>
        <w:pStyle w:val="21"/>
        <w:tabs>
          <w:tab w:val="left" w:pos="1134"/>
        </w:tabs>
        <w:rPr>
          <w:ins w:id="356" w:author="Heidi Clevett" w:date="2024-09-24T14:27:00Z"/>
          <w:rFonts w:eastAsiaTheme="minorEastAsia"/>
          <w:color w:val="auto"/>
          <w:kern w:val="2"/>
          <w:sz w:val="24"/>
          <w:szCs w:val="24"/>
          <w:lang w:eastAsia="en-GB"/>
          <w14:ligatures w14:val="standardContextual"/>
        </w:rPr>
      </w:pPr>
      <w:ins w:id="357" w:author="Heidi Clevett" w:date="2024-09-24T14:27:00Z">
        <w:r>
          <w:rPr/>
          <w:t>3.3.8.</w:t>
        </w:r>
      </w:ins>
      <w:ins w:id="358" w:author="Heidi Clevett" w:date="2024-09-24T14:27:00Z">
        <w:r>
          <w:rPr>
            <w:rFonts w:eastAsiaTheme="minorEastAsia"/>
            <w:color w:val="auto"/>
            <w:kern w:val="2"/>
            <w:sz w:val="24"/>
            <w:szCs w:val="24"/>
            <w:lang w:eastAsia="en-GB"/>
            <w14:ligatures w14:val="standardContextual"/>
          </w:rPr>
          <w:tab/>
        </w:r>
      </w:ins>
      <w:ins w:id="359" w:author="Heidi Clevett" w:date="2024-09-24T14:27:00Z">
        <w:r>
          <w:rPr/>
          <w:t>Anchor watch</w:t>
        </w:r>
      </w:ins>
      <w:ins w:id="360" w:author="Heidi Clevett" w:date="2024-09-24T14:27:00Z">
        <w:r>
          <w:rPr/>
          <w:tab/>
        </w:r>
      </w:ins>
      <w:ins w:id="361" w:author="Heidi Clevett" w:date="2024-09-24T14:27:00Z">
        <w:r>
          <w:rPr/>
          <w:fldChar w:fldCharType="begin"/>
        </w:r>
      </w:ins>
      <w:ins w:id="362" w:author="Heidi Clevett" w:date="2024-09-24T14:27:00Z">
        <w:r>
          <w:rPr/>
          <w:instrText xml:space="preserve"> PAGEREF _Toc178080487 \h </w:instrText>
        </w:r>
      </w:ins>
      <w:r>
        <w:fldChar w:fldCharType="separate"/>
      </w:r>
      <w:ins w:id="363" w:author="Heidi Clevett" w:date="2024-09-24T14:27:00Z">
        <w:r>
          <w:rPr/>
          <w:t>20</w:t>
        </w:r>
      </w:ins>
      <w:ins w:id="364" w:author="Heidi Clevett" w:date="2024-09-24T14:27:00Z">
        <w:r>
          <w:rPr/>
          <w:fldChar w:fldCharType="end"/>
        </w:r>
      </w:ins>
    </w:p>
    <w:p w14:paraId="434D15F2">
      <w:pPr>
        <w:pStyle w:val="21"/>
        <w:tabs>
          <w:tab w:val="left" w:pos="1134"/>
        </w:tabs>
        <w:rPr>
          <w:ins w:id="365" w:author="Heidi Clevett" w:date="2024-09-24T14:27:00Z"/>
          <w:rFonts w:eastAsiaTheme="minorEastAsia"/>
          <w:color w:val="auto"/>
          <w:kern w:val="2"/>
          <w:sz w:val="24"/>
          <w:szCs w:val="24"/>
          <w:lang w:eastAsia="en-GB"/>
          <w14:ligatures w14:val="standardContextual"/>
        </w:rPr>
      </w:pPr>
      <w:ins w:id="366" w:author="Heidi Clevett" w:date="2024-09-24T14:27:00Z">
        <w:r>
          <w:rPr/>
          <w:t>3.3.9.</w:t>
        </w:r>
      </w:ins>
      <w:ins w:id="367" w:author="Heidi Clevett" w:date="2024-09-24T14:27:00Z">
        <w:r>
          <w:rPr>
            <w:rFonts w:eastAsiaTheme="minorEastAsia"/>
            <w:color w:val="auto"/>
            <w:kern w:val="2"/>
            <w:sz w:val="24"/>
            <w:szCs w:val="24"/>
            <w:lang w:eastAsia="en-GB"/>
            <w14:ligatures w14:val="standardContextual"/>
          </w:rPr>
          <w:tab/>
        </w:r>
      </w:ins>
      <w:ins w:id="368" w:author="Heidi Clevett" w:date="2024-09-24T14:27:00Z">
        <w:r>
          <w:rPr/>
          <w:t>Grounding avoidance</w:t>
        </w:r>
      </w:ins>
      <w:ins w:id="369" w:author="Heidi Clevett" w:date="2024-09-24T14:27:00Z">
        <w:r>
          <w:rPr/>
          <w:tab/>
        </w:r>
      </w:ins>
      <w:ins w:id="370" w:author="Heidi Clevett" w:date="2024-09-24T14:27:00Z">
        <w:r>
          <w:rPr/>
          <w:fldChar w:fldCharType="begin"/>
        </w:r>
      </w:ins>
      <w:ins w:id="371" w:author="Heidi Clevett" w:date="2024-09-24T14:27:00Z">
        <w:r>
          <w:rPr/>
          <w:instrText xml:space="preserve"> PAGEREF _Toc178080488 \h </w:instrText>
        </w:r>
      </w:ins>
      <w:r>
        <w:fldChar w:fldCharType="separate"/>
      </w:r>
      <w:ins w:id="372" w:author="Heidi Clevett" w:date="2024-09-24T14:27:00Z">
        <w:r>
          <w:rPr/>
          <w:t>20</w:t>
        </w:r>
      </w:ins>
      <w:ins w:id="373" w:author="Heidi Clevett" w:date="2024-09-24T14:27:00Z">
        <w:r>
          <w:rPr/>
          <w:fldChar w:fldCharType="end"/>
        </w:r>
      </w:ins>
    </w:p>
    <w:p w14:paraId="7F4FAFE0">
      <w:pPr>
        <w:pStyle w:val="21"/>
        <w:tabs>
          <w:tab w:val="left" w:pos="1418"/>
        </w:tabs>
        <w:rPr>
          <w:ins w:id="374" w:author="Heidi Clevett" w:date="2024-09-24T14:27:00Z"/>
          <w:rFonts w:eastAsiaTheme="minorEastAsia"/>
          <w:color w:val="auto"/>
          <w:kern w:val="2"/>
          <w:sz w:val="24"/>
          <w:szCs w:val="24"/>
          <w:lang w:eastAsia="en-GB"/>
          <w14:ligatures w14:val="standardContextual"/>
        </w:rPr>
      </w:pPr>
      <w:ins w:id="375" w:author="Heidi Clevett" w:date="2024-09-24T14:27:00Z">
        <w:r>
          <w:rPr/>
          <w:t>3.3.10.</w:t>
        </w:r>
      </w:ins>
      <w:ins w:id="376" w:author="Heidi Clevett" w:date="2024-09-24T14:27:00Z">
        <w:r>
          <w:rPr>
            <w:rFonts w:eastAsiaTheme="minorEastAsia"/>
            <w:color w:val="auto"/>
            <w:kern w:val="2"/>
            <w:sz w:val="24"/>
            <w:szCs w:val="24"/>
            <w:lang w:eastAsia="en-GB"/>
            <w14:ligatures w14:val="standardContextual"/>
          </w:rPr>
          <w:tab/>
        </w:r>
      </w:ins>
      <w:ins w:id="377" w:author="Heidi Clevett" w:date="2024-09-24T14:27:00Z">
        <w:r>
          <w:rPr/>
          <w:t>Air draught clearance</w:t>
        </w:r>
      </w:ins>
      <w:ins w:id="378" w:author="Heidi Clevett" w:date="2024-09-24T14:27:00Z">
        <w:r>
          <w:rPr/>
          <w:tab/>
        </w:r>
      </w:ins>
      <w:ins w:id="379" w:author="Heidi Clevett" w:date="2024-09-24T14:27:00Z">
        <w:r>
          <w:rPr/>
          <w:fldChar w:fldCharType="begin"/>
        </w:r>
      </w:ins>
      <w:ins w:id="380" w:author="Heidi Clevett" w:date="2024-09-24T14:27:00Z">
        <w:r>
          <w:rPr/>
          <w:instrText xml:space="preserve"> PAGEREF _Toc178080489 \h </w:instrText>
        </w:r>
      </w:ins>
      <w:r>
        <w:fldChar w:fldCharType="separate"/>
      </w:r>
      <w:ins w:id="381" w:author="Heidi Clevett" w:date="2024-09-24T14:27:00Z">
        <w:r>
          <w:rPr/>
          <w:t>20</w:t>
        </w:r>
      </w:ins>
      <w:ins w:id="382" w:author="Heidi Clevett" w:date="2024-09-24T14:27:00Z">
        <w:r>
          <w:rPr/>
          <w:fldChar w:fldCharType="end"/>
        </w:r>
      </w:ins>
    </w:p>
    <w:p w14:paraId="2F1B2D7F">
      <w:pPr>
        <w:pStyle w:val="21"/>
        <w:tabs>
          <w:tab w:val="left" w:pos="1418"/>
        </w:tabs>
        <w:rPr>
          <w:ins w:id="383" w:author="Heidi Clevett" w:date="2024-09-24T14:27:00Z"/>
          <w:rFonts w:eastAsiaTheme="minorEastAsia"/>
          <w:color w:val="auto"/>
          <w:kern w:val="2"/>
          <w:sz w:val="24"/>
          <w:szCs w:val="24"/>
          <w:lang w:eastAsia="en-GB"/>
          <w14:ligatures w14:val="standardContextual"/>
        </w:rPr>
      </w:pPr>
      <w:ins w:id="384" w:author="Heidi Clevett" w:date="2024-09-24T14:27:00Z">
        <w:r>
          <w:rPr/>
          <w:t>3.3.11.</w:t>
        </w:r>
      </w:ins>
      <w:ins w:id="385" w:author="Heidi Clevett" w:date="2024-09-24T14:27:00Z">
        <w:r>
          <w:rPr>
            <w:rFonts w:eastAsiaTheme="minorEastAsia"/>
            <w:color w:val="auto"/>
            <w:kern w:val="2"/>
            <w:sz w:val="24"/>
            <w:szCs w:val="24"/>
            <w:lang w:eastAsia="en-GB"/>
            <w14:ligatures w14:val="standardContextual"/>
          </w:rPr>
          <w:tab/>
        </w:r>
      </w:ins>
      <w:ins w:id="386" w:author="Heidi Clevett" w:date="2024-09-24T14:27:00Z">
        <w:r>
          <w:rPr/>
          <w:t>Area related</w:t>
        </w:r>
      </w:ins>
      <w:ins w:id="387" w:author="Heidi Clevett" w:date="2024-09-24T14:27:00Z">
        <w:r>
          <w:rPr/>
          <w:tab/>
        </w:r>
      </w:ins>
      <w:ins w:id="388" w:author="Heidi Clevett" w:date="2024-09-24T14:27:00Z">
        <w:r>
          <w:rPr/>
          <w:fldChar w:fldCharType="begin"/>
        </w:r>
      </w:ins>
      <w:ins w:id="389" w:author="Heidi Clevett" w:date="2024-09-24T14:27:00Z">
        <w:r>
          <w:rPr/>
          <w:instrText xml:space="preserve"> PAGEREF _Toc178080490 \h </w:instrText>
        </w:r>
      </w:ins>
      <w:r>
        <w:fldChar w:fldCharType="separate"/>
      </w:r>
      <w:ins w:id="390" w:author="Heidi Clevett" w:date="2024-09-24T14:27:00Z">
        <w:r>
          <w:rPr/>
          <w:t>21</w:t>
        </w:r>
      </w:ins>
      <w:ins w:id="391" w:author="Heidi Clevett" w:date="2024-09-24T14:27:00Z">
        <w:r>
          <w:rPr/>
          <w:fldChar w:fldCharType="end"/>
        </w:r>
      </w:ins>
    </w:p>
    <w:p w14:paraId="40AD2433">
      <w:pPr>
        <w:pStyle w:val="21"/>
        <w:tabs>
          <w:tab w:val="left" w:pos="1418"/>
        </w:tabs>
        <w:rPr>
          <w:ins w:id="392" w:author="Heidi Clevett" w:date="2024-09-24T14:27:00Z"/>
          <w:rFonts w:eastAsiaTheme="minorEastAsia"/>
          <w:color w:val="auto"/>
          <w:kern w:val="2"/>
          <w:sz w:val="24"/>
          <w:szCs w:val="24"/>
          <w:lang w:eastAsia="en-GB"/>
          <w14:ligatures w14:val="standardContextual"/>
        </w:rPr>
      </w:pPr>
      <w:ins w:id="393" w:author="Heidi Clevett" w:date="2024-09-24T14:27:00Z">
        <w:r>
          <w:rPr/>
          <w:t>3.3.12.</w:t>
        </w:r>
      </w:ins>
      <w:ins w:id="394" w:author="Heidi Clevett" w:date="2024-09-24T14:27:00Z">
        <w:r>
          <w:rPr>
            <w:rFonts w:eastAsiaTheme="minorEastAsia"/>
            <w:color w:val="auto"/>
            <w:kern w:val="2"/>
            <w:sz w:val="24"/>
            <w:szCs w:val="24"/>
            <w:lang w:eastAsia="en-GB"/>
            <w14:ligatures w14:val="standardContextual"/>
          </w:rPr>
          <w:tab/>
        </w:r>
      </w:ins>
      <w:ins w:id="395" w:author="Heidi Clevett" w:date="2024-09-24T14:27:00Z">
        <w:r>
          <w:rPr/>
          <w:t>Speed limitations</w:t>
        </w:r>
      </w:ins>
      <w:ins w:id="396" w:author="Heidi Clevett" w:date="2024-09-24T14:27:00Z">
        <w:r>
          <w:rPr/>
          <w:tab/>
        </w:r>
      </w:ins>
      <w:ins w:id="397" w:author="Heidi Clevett" w:date="2024-09-24T14:27:00Z">
        <w:r>
          <w:rPr/>
          <w:fldChar w:fldCharType="begin"/>
        </w:r>
      </w:ins>
      <w:ins w:id="398" w:author="Heidi Clevett" w:date="2024-09-24T14:27:00Z">
        <w:r>
          <w:rPr/>
          <w:instrText xml:space="preserve"> PAGEREF _Toc178080491 \h </w:instrText>
        </w:r>
      </w:ins>
      <w:r>
        <w:fldChar w:fldCharType="separate"/>
      </w:r>
      <w:ins w:id="399" w:author="Heidi Clevett" w:date="2024-09-24T14:27:00Z">
        <w:r>
          <w:rPr/>
          <w:t>21</w:t>
        </w:r>
      </w:ins>
      <w:ins w:id="400" w:author="Heidi Clevett" w:date="2024-09-24T14:27:00Z">
        <w:r>
          <w:rPr/>
          <w:fldChar w:fldCharType="end"/>
        </w:r>
      </w:ins>
    </w:p>
    <w:p w14:paraId="4D5281CF">
      <w:pPr>
        <w:pStyle w:val="33"/>
        <w:rPr>
          <w:ins w:id="401" w:author="Heidi Clevett" w:date="2024-09-24T14:27:00Z"/>
          <w:rFonts w:eastAsiaTheme="minorEastAsia"/>
          <w:color w:val="auto"/>
          <w:kern w:val="2"/>
          <w:sz w:val="24"/>
          <w:szCs w:val="24"/>
          <w:lang w:eastAsia="en-GB"/>
          <w14:ligatures w14:val="standardContextual"/>
        </w:rPr>
      </w:pPr>
      <w:ins w:id="402" w:author="Heidi Clevett" w:date="2024-09-24T14:27:00Z">
        <w:r>
          <w:rPr/>
          <w:t>3.4.</w:t>
        </w:r>
      </w:ins>
      <w:ins w:id="403" w:author="Heidi Clevett" w:date="2024-09-24T14:27:00Z">
        <w:r>
          <w:rPr>
            <w:rFonts w:eastAsiaTheme="minorEastAsia"/>
            <w:color w:val="auto"/>
            <w:kern w:val="2"/>
            <w:sz w:val="24"/>
            <w:szCs w:val="24"/>
            <w:lang w:eastAsia="en-GB"/>
            <w14:ligatures w14:val="standardContextual"/>
          </w:rPr>
          <w:tab/>
        </w:r>
      </w:ins>
      <w:ins w:id="404" w:author="Heidi Clevett" w:date="2024-09-24T14:27:00Z">
        <w:r>
          <w:rPr/>
          <w:t>Specific Design and Installation Considerations</w:t>
        </w:r>
      </w:ins>
      <w:ins w:id="405" w:author="Heidi Clevett" w:date="2024-09-24T14:27:00Z">
        <w:r>
          <w:rPr/>
          <w:tab/>
        </w:r>
      </w:ins>
      <w:ins w:id="406" w:author="Heidi Clevett" w:date="2024-09-24T14:27:00Z">
        <w:r>
          <w:rPr/>
          <w:fldChar w:fldCharType="begin"/>
        </w:r>
      </w:ins>
      <w:ins w:id="407" w:author="Heidi Clevett" w:date="2024-09-24T14:27:00Z">
        <w:r>
          <w:rPr/>
          <w:instrText xml:space="preserve"> PAGEREF _Toc178080492 \h </w:instrText>
        </w:r>
      </w:ins>
      <w:r>
        <w:fldChar w:fldCharType="separate"/>
      </w:r>
      <w:ins w:id="408" w:author="Heidi Clevett" w:date="2024-09-24T14:27:00Z">
        <w:r>
          <w:rPr/>
          <w:t>21</w:t>
        </w:r>
      </w:ins>
      <w:ins w:id="409" w:author="Heidi Clevett" w:date="2024-09-24T14:27:00Z">
        <w:r>
          <w:rPr/>
          <w:fldChar w:fldCharType="end"/>
        </w:r>
      </w:ins>
    </w:p>
    <w:p w14:paraId="714AAE66">
      <w:pPr>
        <w:pStyle w:val="26"/>
        <w:rPr>
          <w:ins w:id="410" w:author="Heidi Clevett" w:date="2024-09-24T14:27:00Z"/>
          <w:rFonts w:eastAsiaTheme="minorEastAsia"/>
          <w:b w:val="0"/>
          <w:caps w:val="0"/>
          <w:color w:val="auto"/>
          <w:kern w:val="2"/>
          <w:sz w:val="24"/>
          <w:szCs w:val="24"/>
          <w:lang w:eastAsia="en-GB"/>
          <w14:ligatures w14:val="standardContextual"/>
        </w:rPr>
      </w:pPr>
      <w:ins w:id="411" w:author="Heidi Clevett" w:date="2024-09-24T14:27:00Z">
        <w:r>
          <w:rPr/>
          <w:t>4.</w:t>
        </w:r>
      </w:ins>
      <w:ins w:id="412" w:author="Heidi Clevett" w:date="2024-09-24T14:27:00Z">
        <w:r>
          <w:rPr>
            <w:rFonts w:eastAsiaTheme="minorEastAsia"/>
            <w:b w:val="0"/>
            <w:caps w:val="0"/>
            <w:color w:val="auto"/>
            <w:kern w:val="2"/>
            <w:sz w:val="24"/>
            <w:szCs w:val="24"/>
            <w:lang w:eastAsia="en-GB"/>
            <w14:ligatures w14:val="standardContextual"/>
          </w:rPr>
          <w:tab/>
        </w:r>
      </w:ins>
      <w:ins w:id="413" w:author="Heidi Clevett" w:date="2024-09-24T14:27:00Z">
        <w:r>
          <w:rPr/>
          <w:t>DATA PROCESSING</w:t>
        </w:r>
      </w:ins>
      <w:ins w:id="414" w:author="Heidi Clevett" w:date="2024-09-24T14:27:00Z">
        <w:r>
          <w:rPr/>
          <w:tab/>
        </w:r>
      </w:ins>
      <w:ins w:id="415" w:author="Heidi Clevett" w:date="2024-09-24T14:27:00Z">
        <w:r>
          <w:rPr/>
          <w:fldChar w:fldCharType="begin"/>
        </w:r>
      </w:ins>
      <w:ins w:id="416" w:author="Heidi Clevett" w:date="2024-09-24T14:27:00Z">
        <w:r>
          <w:rPr/>
          <w:instrText xml:space="preserve"> PAGEREF _Toc178080493 \h </w:instrText>
        </w:r>
      </w:ins>
      <w:r>
        <w:fldChar w:fldCharType="separate"/>
      </w:r>
      <w:ins w:id="417" w:author="Heidi Clevett" w:date="2024-09-24T14:27:00Z">
        <w:r>
          <w:rPr/>
          <w:t>21</w:t>
        </w:r>
      </w:ins>
      <w:ins w:id="418" w:author="Heidi Clevett" w:date="2024-09-24T14:27:00Z">
        <w:r>
          <w:rPr/>
          <w:fldChar w:fldCharType="end"/>
        </w:r>
      </w:ins>
    </w:p>
    <w:p w14:paraId="591174D7">
      <w:pPr>
        <w:pStyle w:val="33"/>
        <w:rPr>
          <w:ins w:id="419" w:author="Heidi Clevett" w:date="2024-09-24T14:27:00Z"/>
          <w:rFonts w:eastAsiaTheme="minorEastAsia"/>
          <w:color w:val="auto"/>
          <w:kern w:val="2"/>
          <w:sz w:val="24"/>
          <w:szCs w:val="24"/>
          <w:lang w:eastAsia="en-GB"/>
          <w14:ligatures w14:val="standardContextual"/>
        </w:rPr>
      </w:pPr>
      <w:ins w:id="420" w:author="Heidi Clevett" w:date="2024-09-24T14:27:00Z">
        <w:r>
          <w:rPr/>
          <w:t>4.1.</w:t>
        </w:r>
      </w:ins>
      <w:ins w:id="421" w:author="Heidi Clevett" w:date="2024-09-24T14:27:00Z">
        <w:r>
          <w:rPr>
            <w:rFonts w:eastAsiaTheme="minorEastAsia"/>
            <w:color w:val="auto"/>
            <w:kern w:val="2"/>
            <w:sz w:val="24"/>
            <w:szCs w:val="24"/>
            <w:lang w:eastAsia="en-GB"/>
            <w14:ligatures w14:val="standardContextual"/>
          </w:rPr>
          <w:tab/>
        </w:r>
      </w:ins>
      <w:ins w:id="422" w:author="Heidi Clevett" w:date="2024-09-24T14:27:00Z">
        <w:r>
          <w:rPr/>
          <w:t>Introduction</w:t>
        </w:r>
      </w:ins>
      <w:ins w:id="423" w:author="Heidi Clevett" w:date="2024-09-24T14:27:00Z">
        <w:r>
          <w:rPr/>
          <w:tab/>
        </w:r>
      </w:ins>
      <w:ins w:id="424" w:author="Heidi Clevett" w:date="2024-09-24T14:27:00Z">
        <w:r>
          <w:rPr/>
          <w:fldChar w:fldCharType="begin"/>
        </w:r>
      </w:ins>
      <w:ins w:id="425" w:author="Heidi Clevett" w:date="2024-09-24T14:27:00Z">
        <w:r>
          <w:rPr/>
          <w:instrText xml:space="preserve"> PAGEREF _Toc178080494 \h </w:instrText>
        </w:r>
      </w:ins>
      <w:r>
        <w:fldChar w:fldCharType="separate"/>
      </w:r>
      <w:ins w:id="426" w:author="Heidi Clevett" w:date="2024-09-24T14:27:00Z">
        <w:r>
          <w:rPr/>
          <w:t>21</w:t>
        </w:r>
      </w:ins>
      <w:ins w:id="427" w:author="Heidi Clevett" w:date="2024-09-24T14:27:00Z">
        <w:r>
          <w:rPr/>
          <w:fldChar w:fldCharType="end"/>
        </w:r>
      </w:ins>
    </w:p>
    <w:p w14:paraId="0DBC4AA1">
      <w:pPr>
        <w:pStyle w:val="21"/>
        <w:tabs>
          <w:tab w:val="left" w:pos="1134"/>
        </w:tabs>
        <w:rPr>
          <w:ins w:id="428" w:author="Heidi Clevett" w:date="2024-09-24T14:27:00Z"/>
          <w:rFonts w:eastAsiaTheme="minorEastAsia"/>
          <w:color w:val="auto"/>
          <w:kern w:val="2"/>
          <w:sz w:val="24"/>
          <w:szCs w:val="24"/>
          <w:lang w:eastAsia="en-GB"/>
          <w14:ligatures w14:val="standardContextual"/>
        </w:rPr>
      </w:pPr>
      <w:ins w:id="429" w:author="Heidi Clevett" w:date="2024-09-24T14:27:00Z">
        <w:r>
          <w:rPr/>
          <w:t>4.1.1.</w:t>
        </w:r>
      </w:ins>
      <w:ins w:id="430" w:author="Heidi Clevett" w:date="2024-09-24T14:27:00Z">
        <w:r>
          <w:rPr>
            <w:rFonts w:eastAsiaTheme="minorEastAsia"/>
            <w:color w:val="auto"/>
            <w:kern w:val="2"/>
            <w:sz w:val="24"/>
            <w:szCs w:val="24"/>
            <w:lang w:eastAsia="en-GB"/>
            <w14:ligatures w14:val="standardContextual"/>
          </w:rPr>
          <w:tab/>
        </w:r>
      </w:ins>
      <w:ins w:id="431" w:author="Heidi Clevett" w:date="2024-09-24T14:27:00Z">
        <w:r>
          <w:rPr/>
          <w:t>Section definitions</w:t>
        </w:r>
      </w:ins>
      <w:ins w:id="432" w:author="Heidi Clevett" w:date="2024-09-24T14:27:00Z">
        <w:r>
          <w:rPr/>
          <w:tab/>
        </w:r>
      </w:ins>
      <w:ins w:id="433" w:author="Heidi Clevett" w:date="2024-09-24T14:27:00Z">
        <w:r>
          <w:rPr/>
          <w:fldChar w:fldCharType="begin"/>
        </w:r>
      </w:ins>
      <w:ins w:id="434" w:author="Heidi Clevett" w:date="2024-09-24T14:27:00Z">
        <w:r>
          <w:rPr/>
          <w:instrText xml:space="preserve"> PAGEREF _Toc178080495 \h </w:instrText>
        </w:r>
      </w:ins>
      <w:r>
        <w:fldChar w:fldCharType="separate"/>
      </w:r>
      <w:ins w:id="435" w:author="Heidi Clevett" w:date="2024-09-24T14:27:00Z">
        <w:r>
          <w:rPr/>
          <w:t>21</w:t>
        </w:r>
      </w:ins>
      <w:ins w:id="436" w:author="Heidi Clevett" w:date="2024-09-24T14:27:00Z">
        <w:r>
          <w:rPr/>
          <w:fldChar w:fldCharType="end"/>
        </w:r>
      </w:ins>
    </w:p>
    <w:p w14:paraId="0B87B2E5">
      <w:pPr>
        <w:pStyle w:val="33"/>
        <w:rPr>
          <w:ins w:id="437" w:author="Heidi Clevett" w:date="2024-09-24T14:27:00Z"/>
          <w:rFonts w:eastAsiaTheme="minorEastAsia"/>
          <w:color w:val="auto"/>
          <w:kern w:val="2"/>
          <w:sz w:val="24"/>
          <w:szCs w:val="24"/>
          <w:lang w:eastAsia="en-GB"/>
          <w14:ligatures w14:val="standardContextual"/>
        </w:rPr>
      </w:pPr>
      <w:ins w:id="438" w:author="Heidi Clevett" w:date="2024-09-24T14:27:00Z">
        <w:r>
          <w:rPr/>
          <w:t>4.2.</w:t>
        </w:r>
      </w:ins>
      <w:ins w:id="439" w:author="Heidi Clevett" w:date="2024-09-24T14:27:00Z">
        <w:r>
          <w:rPr>
            <w:rFonts w:eastAsiaTheme="minorEastAsia"/>
            <w:color w:val="auto"/>
            <w:kern w:val="2"/>
            <w:sz w:val="24"/>
            <w:szCs w:val="24"/>
            <w:lang w:eastAsia="en-GB"/>
            <w14:ligatures w14:val="standardContextual"/>
          </w:rPr>
          <w:tab/>
        </w:r>
      </w:ins>
      <w:ins w:id="440" w:author="Heidi Clevett" w:date="2024-09-24T14:27:00Z">
        <w:r>
          <w:rPr/>
          <w:t>Traffic image creation</w:t>
        </w:r>
      </w:ins>
      <w:ins w:id="441" w:author="Heidi Clevett" w:date="2024-09-24T14:27:00Z">
        <w:r>
          <w:rPr/>
          <w:tab/>
        </w:r>
      </w:ins>
      <w:ins w:id="442" w:author="Heidi Clevett" w:date="2024-09-24T14:27:00Z">
        <w:r>
          <w:rPr/>
          <w:fldChar w:fldCharType="begin"/>
        </w:r>
      </w:ins>
      <w:ins w:id="443" w:author="Heidi Clevett" w:date="2024-09-24T14:27:00Z">
        <w:r>
          <w:rPr/>
          <w:instrText xml:space="preserve"> PAGEREF _Toc178080496 \h </w:instrText>
        </w:r>
      </w:ins>
      <w:r>
        <w:fldChar w:fldCharType="separate"/>
      </w:r>
      <w:ins w:id="444" w:author="Heidi Clevett" w:date="2024-09-24T14:27:00Z">
        <w:r>
          <w:rPr/>
          <w:t>23</w:t>
        </w:r>
      </w:ins>
      <w:ins w:id="445" w:author="Heidi Clevett" w:date="2024-09-24T14:27:00Z">
        <w:r>
          <w:rPr/>
          <w:fldChar w:fldCharType="end"/>
        </w:r>
      </w:ins>
    </w:p>
    <w:p w14:paraId="6FE6BBB4">
      <w:pPr>
        <w:pStyle w:val="21"/>
        <w:tabs>
          <w:tab w:val="left" w:pos="1134"/>
        </w:tabs>
        <w:rPr>
          <w:ins w:id="446" w:author="Heidi Clevett" w:date="2024-09-24T14:27:00Z"/>
          <w:rFonts w:eastAsiaTheme="minorEastAsia"/>
          <w:color w:val="auto"/>
          <w:kern w:val="2"/>
          <w:sz w:val="24"/>
          <w:szCs w:val="24"/>
          <w:lang w:eastAsia="en-GB"/>
          <w14:ligatures w14:val="standardContextual"/>
        </w:rPr>
      </w:pPr>
      <w:ins w:id="447" w:author="Heidi Clevett" w:date="2024-09-24T14:27:00Z">
        <w:r>
          <w:rPr/>
          <w:t>4.2.1.</w:t>
        </w:r>
      </w:ins>
      <w:ins w:id="448" w:author="Heidi Clevett" w:date="2024-09-24T14:27:00Z">
        <w:r>
          <w:rPr>
            <w:rFonts w:eastAsiaTheme="minorEastAsia"/>
            <w:color w:val="auto"/>
            <w:kern w:val="2"/>
            <w:sz w:val="24"/>
            <w:szCs w:val="24"/>
            <w:lang w:eastAsia="en-GB"/>
            <w14:ligatures w14:val="standardContextual"/>
          </w:rPr>
          <w:tab/>
        </w:r>
      </w:ins>
      <w:ins w:id="449" w:author="Heidi Clevett" w:date="2024-09-24T14:27:00Z">
        <w:r>
          <w:rPr/>
          <w:t>Sensors data processing</w:t>
        </w:r>
      </w:ins>
      <w:ins w:id="450" w:author="Heidi Clevett" w:date="2024-09-24T14:27:00Z">
        <w:r>
          <w:rPr/>
          <w:tab/>
        </w:r>
      </w:ins>
      <w:ins w:id="451" w:author="Heidi Clevett" w:date="2024-09-24T14:27:00Z">
        <w:r>
          <w:rPr/>
          <w:fldChar w:fldCharType="begin"/>
        </w:r>
      </w:ins>
      <w:ins w:id="452" w:author="Heidi Clevett" w:date="2024-09-24T14:27:00Z">
        <w:r>
          <w:rPr/>
          <w:instrText xml:space="preserve"> PAGEREF _Toc178080497 \h </w:instrText>
        </w:r>
      </w:ins>
      <w:r>
        <w:fldChar w:fldCharType="separate"/>
      </w:r>
      <w:ins w:id="453" w:author="Heidi Clevett" w:date="2024-09-24T14:27:00Z">
        <w:r>
          <w:rPr/>
          <w:t>23</w:t>
        </w:r>
      </w:ins>
      <w:ins w:id="454" w:author="Heidi Clevett" w:date="2024-09-24T14:27:00Z">
        <w:r>
          <w:rPr/>
          <w:fldChar w:fldCharType="end"/>
        </w:r>
      </w:ins>
    </w:p>
    <w:p w14:paraId="01BBD14B">
      <w:pPr>
        <w:pStyle w:val="21"/>
        <w:tabs>
          <w:tab w:val="left" w:pos="1134"/>
        </w:tabs>
        <w:rPr>
          <w:ins w:id="455" w:author="Heidi Clevett" w:date="2024-09-24T14:27:00Z"/>
          <w:rFonts w:eastAsiaTheme="minorEastAsia"/>
          <w:color w:val="auto"/>
          <w:kern w:val="2"/>
          <w:sz w:val="24"/>
          <w:szCs w:val="24"/>
          <w:lang w:eastAsia="en-GB"/>
          <w14:ligatures w14:val="standardContextual"/>
        </w:rPr>
      </w:pPr>
      <w:ins w:id="456" w:author="Heidi Clevett" w:date="2024-09-24T14:27:00Z">
        <w:r>
          <w:rPr/>
          <w:t>4.2.2.</w:t>
        </w:r>
      </w:ins>
      <w:ins w:id="457" w:author="Heidi Clevett" w:date="2024-09-24T14:27:00Z">
        <w:r>
          <w:rPr>
            <w:rFonts w:eastAsiaTheme="minorEastAsia"/>
            <w:color w:val="auto"/>
            <w:kern w:val="2"/>
            <w:sz w:val="24"/>
            <w:szCs w:val="24"/>
            <w:lang w:eastAsia="en-GB"/>
            <w14:ligatures w14:val="standardContextual"/>
          </w:rPr>
          <w:tab/>
        </w:r>
      </w:ins>
      <w:ins w:id="458" w:author="Heidi Clevett" w:date="2024-09-24T14:27:00Z">
        <w:r>
          <w:rPr/>
          <w:t>Tracking and data fusion</w:t>
        </w:r>
      </w:ins>
      <w:ins w:id="459" w:author="Heidi Clevett" w:date="2024-09-24T14:27:00Z">
        <w:r>
          <w:rPr/>
          <w:tab/>
        </w:r>
      </w:ins>
      <w:ins w:id="460" w:author="Heidi Clevett" w:date="2024-09-24T14:27:00Z">
        <w:r>
          <w:rPr/>
          <w:fldChar w:fldCharType="begin"/>
        </w:r>
      </w:ins>
      <w:ins w:id="461" w:author="Heidi Clevett" w:date="2024-09-24T14:27:00Z">
        <w:r>
          <w:rPr/>
          <w:instrText xml:space="preserve"> PAGEREF _Toc178080498 \h </w:instrText>
        </w:r>
      </w:ins>
      <w:r>
        <w:fldChar w:fldCharType="separate"/>
      </w:r>
      <w:ins w:id="462" w:author="Heidi Clevett" w:date="2024-09-24T14:27:00Z">
        <w:r>
          <w:rPr/>
          <w:t>24</w:t>
        </w:r>
      </w:ins>
      <w:ins w:id="463" w:author="Heidi Clevett" w:date="2024-09-24T14:27:00Z">
        <w:r>
          <w:rPr/>
          <w:fldChar w:fldCharType="end"/>
        </w:r>
      </w:ins>
    </w:p>
    <w:p w14:paraId="1D58E91D">
      <w:pPr>
        <w:pStyle w:val="21"/>
        <w:tabs>
          <w:tab w:val="left" w:pos="1134"/>
        </w:tabs>
        <w:rPr>
          <w:ins w:id="464" w:author="Heidi Clevett" w:date="2024-09-24T14:27:00Z"/>
          <w:rFonts w:eastAsiaTheme="minorEastAsia"/>
          <w:color w:val="auto"/>
          <w:kern w:val="2"/>
          <w:sz w:val="24"/>
          <w:szCs w:val="24"/>
          <w:lang w:eastAsia="en-GB"/>
          <w14:ligatures w14:val="standardContextual"/>
        </w:rPr>
      </w:pPr>
      <w:ins w:id="465" w:author="Heidi Clevett" w:date="2024-09-24T14:27:00Z">
        <w:r>
          <w:rPr/>
          <w:t>4.2.3.</w:t>
        </w:r>
      </w:ins>
      <w:ins w:id="466" w:author="Heidi Clevett" w:date="2024-09-24T14:27:00Z">
        <w:r>
          <w:rPr>
            <w:rFonts w:eastAsiaTheme="minorEastAsia"/>
            <w:color w:val="auto"/>
            <w:kern w:val="2"/>
            <w:sz w:val="24"/>
            <w:szCs w:val="24"/>
            <w:lang w:eastAsia="en-GB"/>
            <w14:ligatures w14:val="standardContextual"/>
          </w:rPr>
          <w:tab/>
        </w:r>
      </w:ins>
      <w:ins w:id="467" w:author="Heidi Clevett" w:date="2024-09-24T14:27:00Z">
        <w:r>
          <w:rPr/>
          <w:t>Traffic image performance parameters</w:t>
        </w:r>
      </w:ins>
      <w:ins w:id="468" w:author="Heidi Clevett" w:date="2024-09-24T14:27:00Z">
        <w:r>
          <w:rPr/>
          <w:tab/>
        </w:r>
      </w:ins>
      <w:ins w:id="469" w:author="Heidi Clevett" w:date="2024-09-24T14:27:00Z">
        <w:r>
          <w:rPr/>
          <w:fldChar w:fldCharType="begin"/>
        </w:r>
      </w:ins>
      <w:ins w:id="470" w:author="Heidi Clevett" w:date="2024-09-24T14:27:00Z">
        <w:r>
          <w:rPr/>
          <w:instrText xml:space="preserve"> PAGEREF _Toc178080499 \h </w:instrText>
        </w:r>
      </w:ins>
      <w:r>
        <w:fldChar w:fldCharType="separate"/>
      </w:r>
      <w:ins w:id="471" w:author="Heidi Clevett" w:date="2024-09-24T14:27:00Z">
        <w:r>
          <w:rPr/>
          <w:t>27</w:t>
        </w:r>
      </w:ins>
      <w:ins w:id="472" w:author="Heidi Clevett" w:date="2024-09-24T14:27:00Z">
        <w:r>
          <w:rPr/>
          <w:fldChar w:fldCharType="end"/>
        </w:r>
      </w:ins>
    </w:p>
    <w:p w14:paraId="76F3C038">
      <w:pPr>
        <w:pStyle w:val="33"/>
        <w:rPr>
          <w:ins w:id="473" w:author="Heidi Clevett" w:date="2024-09-24T14:27:00Z"/>
          <w:rFonts w:eastAsiaTheme="minorEastAsia"/>
          <w:color w:val="auto"/>
          <w:kern w:val="2"/>
          <w:sz w:val="24"/>
          <w:szCs w:val="24"/>
          <w:lang w:eastAsia="en-GB"/>
          <w14:ligatures w14:val="standardContextual"/>
        </w:rPr>
      </w:pPr>
      <w:ins w:id="474" w:author="Heidi Clevett" w:date="2024-09-24T14:27:00Z">
        <w:r>
          <w:rPr/>
          <w:t>4.3.</w:t>
        </w:r>
      </w:ins>
      <w:ins w:id="475" w:author="Heidi Clevett" w:date="2024-09-24T14:27:00Z">
        <w:r>
          <w:rPr>
            <w:rFonts w:eastAsiaTheme="minorEastAsia"/>
            <w:color w:val="auto"/>
            <w:kern w:val="2"/>
            <w:sz w:val="24"/>
            <w:szCs w:val="24"/>
            <w:lang w:eastAsia="en-GB"/>
            <w14:ligatures w14:val="standardContextual"/>
          </w:rPr>
          <w:tab/>
        </w:r>
      </w:ins>
      <w:ins w:id="476" w:author="Heidi Clevett" w:date="2024-09-24T14:27:00Z">
        <w:r>
          <w:rPr/>
          <w:t>Recording and Archiving</w:t>
        </w:r>
      </w:ins>
      <w:ins w:id="477" w:author="Heidi Clevett" w:date="2024-09-24T14:27:00Z">
        <w:r>
          <w:rPr/>
          <w:tab/>
        </w:r>
      </w:ins>
      <w:ins w:id="478" w:author="Heidi Clevett" w:date="2024-09-24T14:27:00Z">
        <w:r>
          <w:rPr/>
          <w:fldChar w:fldCharType="begin"/>
        </w:r>
      </w:ins>
      <w:ins w:id="479" w:author="Heidi Clevett" w:date="2024-09-24T14:27:00Z">
        <w:r>
          <w:rPr/>
          <w:instrText xml:space="preserve"> PAGEREF _Toc178080501 \h </w:instrText>
        </w:r>
      </w:ins>
      <w:r>
        <w:fldChar w:fldCharType="separate"/>
      </w:r>
      <w:ins w:id="480" w:author="Heidi Clevett" w:date="2024-09-24T14:27:00Z">
        <w:r>
          <w:rPr/>
          <w:t>31</w:t>
        </w:r>
      </w:ins>
      <w:ins w:id="481" w:author="Heidi Clevett" w:date="2024-09-24T14:27:00Z">
        <w:r>
          <w:rPr/>
          <w:fldChar w:fldCharType="end"/>
        </w:r>
      </w:ins>
    </w:p>
    <w:p w14:paraId="00222E84">
      <w:pPr>
        <w:pStyle w:val="26"/>
        <w:rPr>
          <w:ins w:id="482" w:author="Heidi Clevett" w:date="2024-09-24T14:27:00Z"/>
          <w:rFonts w:eastAsiaTheme="minorEastAsia"/>
          <w:b w:val="0"/>
          <w:caps w:val="0"/>
          <w:color w:val="auto"/>
          <w:kern w:val="2"/>
          <w:sz w:val="24"/>
          <w:szCs w:val="24"/>
          <w:lang w:eastAsia="en-GB"/>
          <w14:ligatures w14:val="standardContextual"/>
        </w:rPr>
      </w:pPr>
      <w:ins w:id="483" w:author="Heidi Clevett" w:date="2024-09-24T14:27:00Z">
        <w:r>
          <w:rPr/>
          <w:t>5.</w:t>
        </w:r>
      </w:ins>
      <w:ins w:id="484" w:author="Heidi Clevett" w:date="2024-09-24T14:27:00Z">
        <w:r>
          <w:rPr>
            <w:rFonts w:eastAsiaTheme="minorEastAsia"/>
            <w:b w:val="0"/>
            <w:caps w:val="0"/>
            <w:color w:val="auto"/>
            <w:kern w:val="2"/>
            <w:sz w:val="24"/>
            <w:szCs w:val="24"/>
            <w:lang w:eastAsia="en-GB"/>
            <w14:ligatures w14:val="standardContextual"/>
          </w:rPr>
          <w:tab/>
        </w:r>
      </w:ins>
      <w:ins w:id="485" w:author="Heidi Clevett" w:date="2024-09-24T14:27:00Z">
        <w:r>
          <w:rPr/>
          <w:t>EXTERNAL Data EXCHANGE and Information Sharing</w:t>
        </w:r>
      </w:ins>
      <w:ins w:id="486" w:author="Heidi Clevett" w:date="2024-09-24T14:27:00Z">
        <w:r>
          <w:rPr/>
          <w:tab/>
        </w:r>
      </w:ins>
      <w:ins w:id="487" w:author="Heidi Clevett" w:date="2024-09-24T14:27:00Z">
        <w:r>
          <w:rPr/>
          <w:fldChar w:fldCharType="begin"/>
        </w:r>
      </w:ins>
      <w:ins w:id="488" w:author="Heidi Clevett" w:date="2024-09-24T14:27:00Z">
        <w:r>
          <w:rPr/>
          <w:instrText xml:space="preserve"> PAGEREF _Toc178080502 \h </w:instrText>
        </w:r>
      </w:ins>
      <w:r>
        <w:fldChar w:fldCharType="separate"/>
      </w:r>
      <w:ins w:id="489" w:author="Heidi Clevett" w:date="2024-09-24T14:27:00Z">
        <w:r>
          <w:rPr/>
          <w:t>31</w:t>
        </w:r>
      </w:ins>
      <w:ins w:id="490" w:author="Heidi Clevett" w:date="2024-09-24T14:27:00Z">
        <w:r>
          <w:rPr/>
          <w:fldChar w:fldCharType="end"/>
        </w:r>
      </w:ins>
    </w:p>
    <w:p w14:paraId="3A5F2F55">
      <w:pPr>
        <w:pStyle w:val="33"/>
        <w:rPr>
          <w:ins w:id="491" w:author="Heidi Clevett" w:date="2024-09-24T14:27:00Z"/>
          <w:rFonts w:eastAsiaTheme="minorEastAsia"/>
          <w:color w:val="auto"/>
          <w:kern w:val="2"/>
          <w:sz w:val="24"/>
          <w:szCs w:val="24"/>
          <w:lang w:eastAsia="en-GB"/>
          <w14:ligatures w14:val="standardContextual"/>
        </w:rPr>
      </w:pPr>
      <w:ins w:id="492" w:author="Heidi Clevett" w:date="2024-09-24T14:27:00Z">
        <w:r>
          <w:rPr/>
          <w:t>5.1.</w:t>
        </w:r>
      </w:ins>
      <w:ins w:id="493" w:author="Heidi Clevett" w:date="2024-09-24T14:27:00Z">
        <w:r>
          <w:rPr>
            <w:rFonts w:eastAsiaTheme="minorEastAsia"/>
            <w:color w:val="auto"/>
            <w:kern w:val="2"/>
            <w:sz w:val="24"/>
            <w:szCs w:val="24"/>
            <w:lang w:eastAsia="en-GB"/>
            <w14:ligatures w14:val="standardContextual"/>
          </w:rPr>
          <w:tab/>
        </w:r>
      </w:ins>
      <w:ins w:id="494" w:author="Heidi Clevett" w:date="2024-09-24T14:27:00Z">
        <w:r>
          <w:rPr/>
          <w:t>Introduction</w:t>
        </w:r>
      </w:ins>
      <w:ins w:id="495" w:author="Heidi Clevett" w:date="2024-09-24T14:27:00Z">
        <w:r>
          <w:rPr/>
          <w:tab/>
        </w:r>
      </w:ins>
      <w:ins w:id="496" w:author="Heidi Clevett" w:date="2024-09-24T14:27:00Z">
        <w:r>
          <w:rPr/>
          <w:fldChar w:fldCharType="begin"/>
        </w:r>
      </w:ins>
      <w:ins w:id="497" w:author="Heidi Clevett" w:date="2024-09-24T14:27:00Z">
        <w:r>
          <w:rPr/>
          <w:instrText xml:space="preserve"> PAGEREF _Toc178080503 \h </w:instrText>
        </w:r>
      </w:ins>
      <w:r>
        <w:fldChar w:fldCharType="separate"/>
      </w:r>
      <w:ins w:id="498" w:author="Heidi Clevett" w:date="2024-09-24T14:27:00Z">
        <w:r>
          <w:rPr/>
          <w:t>31</w:t>
        </w:r>
      </w:ins>
      <w:ins w:id="499" w:author="Heidi Clevett" w:date="2024-09-24T14:27:00Z">
        <w:r>
          <w:rPr/>
          <w:fldChar w:fldCharType="end"/>
        </w:r>
      </w:ins>
    </w:p>
    <w:p w14:paraId="70A79E41">
      <w:pPr>
        <w:pStyle w:val="33"/>
        <w:rPr>
          <w:ins w:id="500" w:author="Heidi Clevett" w:date="2024-09-24T14:27:00Z"/>
          <w:rFonts w:eastAsiaTheme="minorEastAsia"/>
          <w:color w:val="auto"/>
          <w:kern w:val="2"/>
          <w:sz w:val="24"/>
          <w:szCs w:val="24"/>
          <w:lang w:eastAsia="en-GB"/>
          <w14:ligatures w14:val="standardContextual"/>
        </w:rPr>
      </w:pPr>
      <w:ins w:id="501" w:author="Heidi Clevett" w:date="2024-09-24T14:27:00Z">
        <w:r>
          <w:rPr/>
          <w:t>5.2.</w:t>
        </w:r>
      </w:ins>
      <w:ins w:id="502" w:author="Heidi Clevett" w:date="2024-09-24T14:27:00Z">
        <w:r>
          <w:rPr>
            <w:rFonts w:eastAsiaTheme="minorEastAsia"/>
            <w:color w:val="auto"/>
            <w:kern w:val="2"/>
            <w:sz w:val="24"/>
            <w:szCs w:val="24"/>
            <w:lang w:eastAsia="en-GB"/>
            <w14:ligatures w14:val="standardContextual"/>
          </w:rPr>
          <w:tab/>
        </w:r>
      </w:ins>
      <w:ins w:id="503" w:author="Heidi Clevett" w:date="2024-09-24T14:27:00Z">
        <w:r>
          <w:rPr/>
          <w:t>E-navigation</w:t>
        </w:r>
      </w:ins>
      <w:ins w:id="504" w:author="Heidi Clevett" w:date="2024-09-24T14:27:00Z">
        <w:r>
          <w:rPr/>
          <w:tab/>
        </w:r>
      </w:ins>
      <w:ins w:id="505" w:author="Heidi Clevett" w:date="2024-09-24T14:27:00Z">
        <w:r>
          <w:rPr/>
          <w:fldChar w:fldCharType="begin"/>
        </w:r>
      </w:ins>
      <w:ins w:id="506" w:author="Heidi Clevett" w:date="2024-09-24T14:27:00Z">
        <w:r>
          <w:rPr/>
          <w:instrText xml:space="preserve"> PAGEREF _Toc178080504 \h </w:instrText>
        </w:r>
      </w:ins>
      <w:r>
        <w:fldChar w:fldCharType="separate"/>
      </w:r>
      <w:ins w:id="507" w:author="Heidi Clevett" w:date="2024-09-24T14:27:00Z">
        <w:r>
          <w:rPr/>
          <w:t>32</w:t>
        </w:r>
      </w:ins>
      <w:ins w:id="508" w:author="Heidi Clevett" w:date="2024-09-24T14:27:00Z">
        <w:r>
          <w:rPr/>
          <w:fldChar w:fldCharType="end"/>
        </w:r>
      </w:ins>
    </w:p>
    <w:p w14:paraId="696F0BB0">
      <w:pPr>
        <w:pStyle w:val="33"/>
        <w:rPr>
          <w:ins w:id="509" w:author="Heidi Clevett" w:date="2024-09-24T14:27:00Z"/>
          <w:rFonts w:eastAsiaTheme="minorEastAsia"/>
          <w:color w:val="auto"/>
          <w:kern w:val="2"/>
          <w:sz w:val="24"/>
          <w:szCs w:val="24"/>
          <w:lang w:eastAsia="en-GB"/>
          <w14:ligatures w14:val="standardContextual"/>
        </w:rPr>
      </w:pPr>
      <w:ins w:id="510" w:author="Heidi Clevett" w:date="2024-09-24T14:27:00Z">
        <w:r>
          <w:rPr/>
          <w:t>5.3.</w:t>
        </w:r>
      </w:ins>
      <w:ins w:id="511" w:author="Heidi Clevett" w:date="2024-09-24T14:27:00Z">
        <w:r>
          <w:rPr>
            <w:rFonts w:eastAsiaTheme="minorEastAsia"/>
            <w:color w:val="auto"/>
            <w:kern w:val="2"/>
            <w:sz w:val="24"/>
            <w:szCs w:val="24"/>
            <w:lang w:eastAsia="en-GB"/>
            <w14:ligatures w14:val="standardContextual"/>
          </w:rPr>
          <w:tab/>
        </w:r>
      </w:ins>
      <w:ins w:id="512" w:author="Heidi Clevett" w:date="2024-09-24T14:27:00Z">
        <w:r>
          <w:rPr/>
          <w:t>IHO/IALA Data modelling domains</w:t>
        </w:r>
      </w:ins>
      <w:ins w:id="513" w:author="Heidi Clevett" w:date="2024-09-24T14:27:00Z">
        <w:r>
          <w:rPr/>
          <w:tab/>
        </w:r>
      </w:ins>
      <w:ins w:id="514" w:author="Heidi Clevett" w:date="2024-09-24T14:27:00Z">
        <w:r>
          <w:rPr/>
          <w:fldChar w:fldCharType="begin"/>
        </w:r>
      </w:ins>
      <w:ins w:id="515" w:author="Heidi Clevett" w:date="2024-09-24T14:27:00Z">
        <w:r>
          <w:rPr/>
          <w:instrText xml:space="preserve"> PAGEREF _Toc178080505 \h </w:instrText>
        </w:r>
      </w:ins>
      <w:r>
        <w:fldChar w:fldCharType="separate"/>
      </w:r>
      <w:ins w:id="516" w:author="Heidi Clevett" w:date="2024-09-24T14:27:00Z">
        <w:r>
          <w:rPr/>
          <w:t>32</w:t>
        </w:r>
      </w:ins>
      <w:ins w:id="517" w:author="Heidi Clevett" w:date="2024-09-24T14:27:00Z">
        <w:r>
          <w:rPr/>
          <w:fldChar w:fldCharType="end"/>
        </w:r>
      </w:ins>
    </w:p>
    <w:p w14:paraId="64204450">
      <w:pPr>
        <w:pStyle w:val="33"/>
        <w:rPr>
          <w:ins w:id="518" w:author="Heidi Clevett" w:date="2024-09-24T14:27:00Z"/>
          <w:rFonts w:eastAsiaTheme="minorEastAsia"/>
          <w:color w:val="auto"/>
          <w:kern w:val="2"/>
          <w:sz w:val="24"/>
          <w:szCs w:val="24"/>
          <w:lang w:eastAsia="en-GB"/>
          <w14:ligatures w14:val="standardContextual"/>
        </w:rPr>
      </w:pPr>
      <w:ins w:id="519" w:author="Heidi Clevett" w:date="2024-09-24T14:27:00Z">
        <w:r>
          <w:rPr/>
          <w:t>5.4.</w:t>
        </w:r>
      </w:ins>
      <w:ins w:id="520" w:author="Heidi Clevett" w:date="2024-09-24T14:27:00Z">
        <w:r>
          <w:rPr>
            <w:rFonts w:eastAsiaTheme="minorEastAsia"/>
            <w:color w:val="auto"/>
            <w:kern w:val="2"/>
            <w:sz w:val="24"/>
            <w:szCs w:val="24"/>
            <w:lang w:eastAsia="en-GB"/>
            <w14:ligatures w14:val="standardContextual"/>
          </w:rPr>
          <w:tab/>
        </w:r>
      </w:ins>
      <w:ins w:id="521" w:author="Heidi Clevett" w:date="2024-09-24T14:27:00Z">
        <w:r>
          <w:rPr/>
          <w:t>Characteristics of External Information Exchange in VTS</w:t>
        </w:r>
      </w:ins>
      <w:ins w:id="522" w:author="Heidi Clevett" w:date="2024-09-24T14:27:00Z">
        <w:r>
          <w:rPr/>
          <w:tab/>
        </w:r>
      </w:ins>
      <w:ins w:id="523" w:author="Heidi Clevett" w:date="2024-09-24T14:27:00Z">
        <w:r>
          <w:rPr/>
          <w:fldChar w:fldCharType="begin"/>
        </w:r>
      </w:ins>
      <w:ins w:id="524" w:author="Heidi Clevett" w:date="2024-09-24T14:27:00Z">
        <w:r>
          <w:rPr/>
          <w:instrText xml:space="preserve"> PAGEREF _Toc178080506 \h </w:instrText>
        </w:r>
      </w:ins>
      <w:r>
        <w:fldChar w:fldCharType="separate"/>
      </w:r>
      <w:ins w:id="525" w:author="Heidi Clevett" w:date="2024-09-24T14:27:00Z">
        <w:r>
          <w:rPr/>
          <w:t>33</w:t>
        </w:r>
      </w:ins>
      <w:ins w:id="526" w:author="Heidi Clevett" w:date="2024-09-24T14:27:00Z">
        <w:r>
          <w:rPr/>
          <w:fldChar w:fldCharType="end"/>
        </w:r>
      </w:ins>
    </w:p>
    <w:p w14:paraId="44E9A80C">
      <w:pPr>
        <w:pStyle w:val="33"/>
        <w:rPr>
          <w:ins w:id="527" w:author="Heidi Clevett" w:date="2024-09-24T14:27:00Z"/>
          <w:rFonts w:eastAsiaTheme="minorEastAsia"/>
          <w:color w:val="auto"/>
          <w:kern w:val="2"/>
          <w:sz w:val="24"/>
          <w:szCs w:val="24"/>
          <w:lang w:eastAsia="en-GB"/>
          <w14:ligatures w14:val="standardContextual"/>
        </w:rPr>
      </w:pPr>
      <w:ins w:id="528" w:author="Heidi Clevett" w:date="2024-09-24T14:27:00Z">
        <w:r>
          <w:rPr/>
          <w:t>5.5.</w:t>
        </w:r>
      </w:ins>
      <w:ins w:id="529" w:author="Heidi Clevett" w:date="2024-09-24T14:27:00Z">
        <w:r>
          <w:rPr>
            <w:rFonts w:eastAsiaTheme="minorEastAsia"/>
            <w:color w:val="auto"/>
            <w:kern w:val="2"/>
            <w:sz w:val="24"/>
            <w:szCs w:val="24"/>
            <w:lang w:eastAsia="en-GB"/>
            <w14:ligatures w14:val="standardContextual"/>
          </w:rPr>
          <w:tab/>
        </w:r>
      </w:ins>
      <w:ins w:id="530" w:author="Heidi Clevett" w:date="2024-09-24T14:27:00Z">
        <w:r>
          <w:rPr/>
          <w:t>Data management considerations</w:t>
        </w:r>
      </w:ins>
      <w:ins w:id="531" w:author="Heidi Clevett" w:date="2024-09-24T14:27:00Z">
        <w:r>
          <w:rPr/>
          <w:tab/>
        </w:r>
      </w:ins>
      <w:ins w:id="532" w:author="Heidi Clevett" w:date="2024-09-24T14:27:00Z">
        <w:r>
          <w:rPr/>
          <w:fldChar w:fldCharType="begin"/>
        </w:r>
      </w:ins>
      <w:ins w:id="533" w:author="Heidi Clevett" w:date="2024-09-24T14:27:00Z">
        <w:r>
          <w:rPr/>
          <w:instrText xml:space="preserve"> PAGEREF _Toc178080507 \h </w:instrText>
        </w:r>
      </w:ins>
      <w:r>
        <w:fldChar w:fldCharType="separate"/>
      </w:r>
      <w:ins w:id="534" w:author="Heidi Clevett" w:date="2024-09-24T14:27:00Z">
        <w:r>
          <w:rPr/>
          <w:t>35</w:t>
        </w:r>
      </w:ins>
      <w:ins w:id="535" w:author="Heidi Clevett" w:date="2024-09-24T14:27:00Z">
        <w:r>
          <w:rPr/>
          <w:fldChar w:fldCharType="end"/>
        </w:r>
      </w:ins>
    </w:p>
    <w:p w14:paraId="52E0BF48">
      <w:pPr>
        <w:pStyle w:val="21"/>
        <w:tabs>
          <w:tab w:val="left" w:pos="1134"/>
        </w:tabs>
        <w:rPr>
          <w:ins w:id="536" w:author="Heidi Clevett" w:date="2024-09-24T14:27:00Z"/>
          <w:rFonts w:eastAsiaTheme="minorEastAsia"/>
          <w:color w:val="auto"/>
          <w:kern w:val="2"/>
          <w:sz w:val="24"/>
          <w:szCs w:val="24"/>
          <w:lang w:eastAsia="en-GB"/>
          <w14:ligatures w14:val="standardContextual"/>
        </w:rPr>
      </w:pPr>
      <w:ins w:id="537" w:author="Heidi Clevett" w:date="2024-09-24T14:27:00Z">
        <w:r>
          <w:rPr/>
          <w:t>5.5.1.</w:t>
        </w:r>
      </w:ins>
      <w:ins w:id="538" w:author="Heidi Clevett" w:date="2024-09-24T14:27:00Z">
        <w:r>
          <w:rPr>
            <w:rFonts w:eastAsiaTheme="minorEastAsia"/>
            <w:color w:val="auto"/>
            <w:kern w:val="2"/>
            <w:sz w:val="24"/>
            <w:szCs w:val="24"/>
            <w:lang w:eastAsia="en-GB"/>
            <w14:ligatures w14:val="standardContextual"/>
          </w:rPr>
          <w:tab/>
        </w:r>
      </w:ins>
      <w:ins w:id="539" w:author="Heidi Clevett" w:date="2024-09-24T14:27:00Z">
        <w:r>
          <w:rPr/>
          <w:t>Data validity</w:t>
        </w:r>
      </w:ins>
      <w:ins w:id="540" w:author="Heidi Clevett" w:date="2024-09-24T14:27:00Z">
        <w:r>
          <w:rPr/>
          <w:tab/>
        </w:r>
      </w:ins>
      <w:ins w:id="541" w:author="Heidi Clevett" w:date="2024-09-24T14:27:00Z">
        <w:r>
          <w:rPr/>
          <w:fldChar w:fldCharType="begin"/>
        </w:r>
      </w:ins>
      <w:ins w:id="542" w:author="Heidi Clevett" w:date="2024-09-24T14:27:00Z">
        <w:r>
          <w:rPr/>
          <w:instrText xml:space="preserve"> PAGEREF _Toc178080508 \h </w:instrText>
        </w:r>
      </w:ins>
      <w:r>
        <w:fldChar w:fldCharType="separate"/>
      </w:r>
      <w:ins w:id="543" w:author="Heidi Clevett" w:date="2024-09-24T14:27:00Z">
        <w:r>
          <w:rPr/>
          <w:t>35</w:t>
        </w:r>
      </w:ins>
      <w:ins w:id="544" w:author="Heidi Clevett" w:date="2024-09-24T14:27:00Z">
        <w:r>
          <w:rPr/>
          <w:fldChar w:fldCharType="end"/>
        </w:r>
      </w:ins>
    </w:p>
    <w:p w14:paraId="13170EB7">
      <w:pPr>
        <w:pStyle w:val="21"/>
        <w:tabs>
          <w:tab w:val="left" w:pos="1134"/>
        </w:tabs>
        <w:rPr>
          <w:ins w:id="545" w:author="Heidi Clevett" w:date="2024-09-24T14:27:00Z"/>
          <w:rFonts w:eastAsiaTheme="minorEastAsia"/>
          <w:color w:val="auto"/>
          <w:kern w:val="2"/>
          <w:sz w:val="24"/>
          <w:szCs w:val="24"/>
          <w:lang w:eastAsia="en-GB"/>
          <w14:ligatures w14:val="standardContextual"/>
        </w:rPr>
      </w:pPr>
      <w:ins w:id="546" w:author="Heidi Clevett" w:date="2024-09-24T14:27:00Z">
        <w:r>
          <w:rPr/>
          <w:t>5.5.2.</w:t>
        </w:r>
      </w:ins>
      <w:ins w:id="547" w:author="Heidi Clevett" w:date="2024-09-24T14:27:00Z">
        <w:r>
          <w:rPr>
            <w:rFonts w:eastAsiaTheme="minorEastAsia"/>
            <w:color w:val="auto"/>
            <w:kern w:val="2"/>
            <w:sz w:val="24"/>
            <w:szCs w:val="24"/>
            <w:lang w:eastAsia="en-GB"/>
            <w14:ligatures w14:val="standardContextual"/>
          </w:rPr>
          <w:tab/>
        </w:r>
      </w:ins>
      <w:ins w:id="548" w:author="Heidi Clevett" w:date="2024-09-24T14:27:00Z">
        <w:r>
          <w:rPr/>
          <w:t>Access to information</w:t>
        </w:r>
      </w:ins>
      <w:ins w:id="549" w:author="Heidi Clevett" w:date="2024-09-24T14:27:00Z">
        <w:r>
          <w:rPr/>
          <w:tab/>
        </w:r>
      </w:ins>
      <w:ins w:id="550" w:author="Heidi Clevett" w:date="2024-09-24T14:27:00Z">
        <w:r>
          <w:rPr/>
          <w:fldChar w:fldCharType="begin"/>
        </w:r>
      </w:ins>
      <w:ins w:id="551" w:author="Heidi Clevett" w:date="2024-09-24T14:27:00Z">
        <w:r>
          <w:rPr/>
          <w:instrText xml:space="preserve"> PAGEREF _Toc178080509 \h </w:instrText>
        </w:r>
      </w:ins>
      <w:r>
        <w:fldChar w:fldCharType="separate"/>
      </w:r>
      <w:ins w:id="552" w:author="Heidi Clevett" w:date="2024-09-24T14:27:00Z">
        <w:r>
          <w:rPr/>
          <w:t>35</w:t>
        </w:r>
      </w:ins>
      <w:ins w:id="553" w:author="Heidi Clevett" w:date="2024-09-24T14:27:00Z">
        <w:r>
          <w:rPr/>
          <w:fldChar w:fldCharType="end"/>
        </w:r>
      </w:ins>
    </w:p>
    <w:p w14:paraId="769C48FC">
      <w:pPr>
        <w:pStyle w:val="21"/>
        <w:tabs>
          <w:tab w:val="left" w:pos="1134"/>
        </w:tabs>
        <w:rPr>
          <w:ins w:id="554" w:author="Heidi Clevett" w:date="2024-09-24T14:27:00Z"/>
          <w:rFonts w:eastAsiaTheme="minorEastAsia"/>
          <w:color w:val="auto"/>
          <w:kern w:val="2"/>
          <w:sz w:val="24"/>
          <w:szCs w:val="24"/>
          <w:lang w:eastAsia="en-GB"/>
          <w14:ligatures w14:val="standardContextual"/>
        </w:rPr>
      </w:pPr>
      <w:ins w:id="555" w:author="Heidi Clevett" w:date="2024-09-24T14:27:00Z">
        <w:r>
          <w:rPr/>
          <w:t>5.5.3.</w:t>
        </w:r>
      </w:ins>
      <w:ins w:id="556" w:author="Heidi Clevett" w:date="2024-09-24T14:27:00Z">
        <w:r>
          <w:rPr>
            <w:rFonts w:eastAsiaTheme="minorEastAsia"/>
            <w:color w:val="auto"/>
            <w:kern w:val="2"/>
            <w:sz w:val="24"/>
            <w:szCs w:val="24"/>
            <w:lang w:eastAsia="en-GB"/>
            <w14:ligatures w14:val="standardContextual"/>
          </w:rPr>
          <w:tab/>
        </w:r>
      </w:ins>
      <w:ins w:id="557" w:author="Heidi Clevett" w:date="2024-09-24T14:27:00Z">
        <w:r>
          <w:rPr/>
          <w:t>Data security and confidentiality</w:t>
        </w:r>
      </w:ins>
      <w:ins w:id="558" w:author="Heidi Clevett" w:date="2024-09-24T14:27:00Z">
        <w:r>
          <w:rPr/>
          <w:tab/>
        </w:r>
      </w:ins>
      <w:ins w:id="559" w:author="Heidi Clevett" w:date="2024-09-24T14:27:00Z">
        <w:r>
          <w:rPr/>
          <w:fldChar w:fldCharType="begin"/>
        </w:r>
      </w:ins>
      <w:ins w:id="560" w:author="Heidi Clevett" w:date="2024-09-24T14:27:00Z">
        <w:r>
          <w:rPr/>
          <w:instrText xml:space="preserve"> PAGEREF _Toc178080510 \h </w:instrText>
        </w:r>
      </w:ins>
      <w:r>
        <w:fldChar w:fldCharType="separate"/>
      </w:r>
      <w:ins w:id="561" w:author="Heidi Clevett" w:date="2024-09-24T14:27:00Z">
        <w:r>
          <w:rPr/>
          <w:t>35</w:t>
        </w:r>
      </w:ins>
      <w:ins w:id="562" w:author="Heidi Clevett" w:date="2024-09-24T14:27:00Z">
        <w:r>
          <w:rPr/>
          <w:fldChar w:fldCharType="end"/>
        </w:r>
      </w:ins>
    </w:p>
    <w:p w14:paraId="64A8E8D3">
      <w:pPr>
        <w:pStyle w:val="21"/>
        <w:tabs>
          <w:tab w:val="left" w:pos="1134"/>
        </w:tabs>
        <w:rPr>
          <w:ins w:id="563" w:author="Heidi Clevett" w:date="2024-09-24T14:27:00Z"/>
          <w:rFonts w:eastAsiaTheme="minorEastAsia"/>
          <w:color w:val="auto"/>
          <w:kern w:val="2"/>
          <w:sz w:val="24"/>
          <w:szCs w:val="24"/>
          <w:lang w:eastAsia="en-GB"/>
          <w14:ligatures w14:val="standardContextual"/>
        </w:rPr>
      </w:pPr>
      <w:ins w:id="564" w:author="Heidi Clevett" w:date="2024-09-24T14:27:00Z">
        <w:r>
          <w:rPr/>
          <w:t>5.5.4.</w:t>
        </w:r>
      </w:ins>
      <w:ins w:id="565" w:author="Heidi Clevett" w:date="2024-09-24T14:27:00Z">
        <w:r>
          <w:rPr>
            <w:rFonts w:eastAsiaTheme="minorEastAsia"/>
            <w:color w:val="auto"/>
            <w:kern w:val="2"/>
            <w:sz w:val="24"/>
            <w:szCs w:val="24"/>
            <w:lang w:eastAsia="en-GB"/>
            <w14:ligatures w14:val="standardContextual"/>
          </w:rPr>
          <w:tab/>
        </w:r>
      </w:ins>
      <w:ins w:id="566" w:author="Heidi Clevett" w:date="2024-09-24T14:27:00Z">
        <w:r>
          <w:rPr/>
          <w:t>Legal limitations</w:t>
        </w:r>
      </w:ins>
      <w:ins w:id="567" w:author="Heidi Clevett" w:date="2024-09-24T14:27:00Z">
        <w:r>
          <w:rPr/>
          <w:tab/>
        </w:r>
      </w:ins>
      <w:ins w:id="568" w:author="Heidi Clevett" w:date="2024-09-24T14:27:00Z">
        <w:r>
          <w:rPr/>
          <w:fldChar w:fldCharType="begin"/>
        </w:r>
      </w:ins>
      <w:ins w:id="569" w:author="Heidi Clevett" w:date="2024-09-24T14:27:00Z">
        <w:r>
          <w:rPr/>
          <w:instrText xml:space="preserve"> PAGEREF _Toc178080511 \h </w:instrText>
        </w:r>
      </w:ins>
      <w:r>
        <w:fldChar w:fldCharType="separate"/>
      </w:r>
      <w:ins w:id="570" w:author="Heidi Clevett" w:date="2024-09-24T14:27:00Z">
        <w:r>
          <w:rPr/>
          <w:t>35</w:t>
        </w:r>
      </w:ins>
      <w:ins w:id="571" w:author="Heidi Clevett" w:date="2024-09-24T14:27:00Z">
        <w:r>
          <w:rPr/>
          <w:fldChar w:fldCharType="end"/>
        </w:r>
      </w:ins>
    </w:p>
    <w:p w14:paraId="3EF8DB77">
      <w:pPr>
        <w:pStyle w:val="21"/>
        <w:tabs>
          <w:tab w:val="left" w:pos="1134"/>
        </w:tabs>
        <w:rPr>
          <w:ins w:id="572" w:author="Heidi Clevett" w:date="2024-09-24T14:27:00Z"/>
          <w:rFonts w:eastAsiaTheme="minorEastAsia"/>
          <w:color w:val="auto"/>
          <w:kern w:val="2"/>
          <w:sz w:val="24"/>
          <w:szCs w:val="24"/>
          <w:lang w:eastAsia="en-GB"/>
          <w14:ligatures w14:val="standardContextual"/>
        </w:rPr>
      </w:pPr>
      <w:ins w:id="573" w:author="Heidi Clevett" w:date="2024-09-24T14:27:00Z">
        <w:r>
          <w:rPr/>
          <w:t>5.5.5.</w:t>
        </w:r>
      </w:ins>
      <w:ins w:id="574" w:author="Heidi Clevett" w:date="2024-09-24T14:27:00Z">
        <w:r>
          <w:rPr>
            <w:rFonts w:eastAsiaTheme="minorEastAsia"/>
            <w:color w:val="auto"/>
            <w:kern w:val="2"/>
            <w:sz w:val="24"/>
            <w:szCs w:val="24"/>
            <w:lang w:eastAsia="en-GB"/>
            <w14:ligatures w14:val="standardContextual"/>
          </w:rPr>
          <w:tab/>
        </w:r>
      </w:ins>
      <w:ins w:id="575" w:author="Heidi Clevett" w:date="2024-09-24T14:27:00Z">
        <w:r>
          <w:rPr/>
          <w:t>Data integrity</w:t>
        </w:r>
      </w:ins>
      <w:ins w:id="576" w:author="Heidi Clevett" w:date="2024-09-24T14:27:00Z">
        <w:r>
          <w:rPr/>
          <w:tab/>
        </w:r>
      </w:ins>
      <w:ins w:id="577" w:author="Heidi Clevett" w:date="2024-09-24T14:27:00Z">
        <w:r>
          <w:rPr/>
          <w:fldChar w:fldCharType="begin"/>
        </w:r>
      </w:ins>
      <w:ins w:id="578" w:author="Heidi Clevett" w:date="2024-09-24T14:27:00Z">
        <w:r>
          <w:rPr/>
          <w:instrText xml:space="preserve"> PAGEREF _Toc178080512 \h </w:instrText>
        </w:r>
      </w:ins>
      <w:r>
        <w:fldChar w:fldCharType="separate"/>
      </w:r>
      <w:ins w:id="579" w:author="Heidi Clevett" w:date="2024-09-24T14:27:00Z">
        <w:r>
          <w:rPr/>
          <w:t>36</w:t>
        </w:r>
      </w:ins>
      <w:ins w:id="580" w:author="Heidi Clevett" w:date="2024-09-24T14:27:00Z">
        <w:r>
          <w:rPr/>
          <w:fldChar w:fldCharType="end"/>
        </w:r>
      </w:ins>
    </w:p>
    <w:p w14:paraId="6C0844E3">
      <w:pPr>
        <w:pStyle w:val="21"/>
        <w:tabs>
          <w:tab w:val="left" w:pos="1134"/>
        </w:tabs>
        <w:rPr>
          <w:ins w:id="581" w:author="Heidi Clevett" w:date="2024-09-24T14:27:00Z"/>
          <w:rFonts w:eastAsiaTheme="minorEastAsia"/>
          <w:color w:val="auto"/>
          <w:kern w:val="2"/>
          <w:sz w:val="24"/>
          <w:szCs w:val="24"/>
          <w:lang w:eastAsia="en-GB"/>
          <w14:ligatures w14:val="standardContextual"/>
        </w:rPr>
      </w:pPr>
      <w:ins w:id="582" w:author="Heidi Clevett" w:date="2024-09-24T14:27:00Z">
        <w:r>
          <w:rPr/>
          <w:t>5.5.6.</w:t>
        </w:r>
      </w:ins>
      <w:ins w:id="583" w:author="Heidi Clevett" w:date="2024-09-24T14:27:00Z">
        <w:r>
          <w:rPr>
            <w:rFonts w:eastAsiaTheme="minorEastAsia"/>
            <w:color w:val="auto"/>
            <w:kern w:val="2"/>
            <w:sz w:val="24"/>
            <w:szCs w:val="24"/>
            <w:lang w:eastAsia="en-GB"/>
            <w14:ligatures w14:val="standardContextual"/>
          </w:rPr>
          <w:tab/>
        </w:r>
      </w:ins>
      <w:ins w:id="584" w:author="Heidi Clevett" w:date="2024-09-24T14:27:00Z">
        <w:r>
          <w:rPr/>
          <w:t>Communication links</w:t>
        </w:r>
      </w:ins>
      <w:ins w:id="585" w:author="Heidi Clevett" w:date="2024-09-24T14:27:00Z">
        <w:r>
          <w:rPr/>
          <w:tab/>
        </w:r>
      </w:ins>
      <w:ins w:id="586" w:author="Heidi Clevett" w:date="2024-09-24T14:27:00Z">
        <w:r>
          <w:rPr/>
          <w:fldChar w:fldCharType="begin"/>
        </w:r>
      </w:ins>
      <w:ins w:id="587" w:author="Heidi Clevett" w:date="2024-09-24T14:27:00Z">
        <w:r>
          <w:rPr/>
          <w:instrText xml:space="preserve"> PAGEREF _Toc178080513 \h </w:instrText>
        </w:r>
      </w:ins>
      <w:r>
        <w:fldChar w:fldCharType="separate"/>
      </w:r>
      <w:ins w:id="588" w:author="Heidi Clevett" w:date="2024-09-24T14:27:00Z">
        <w:r>
          <w:rPr/>
          <w:t>36</w:t>
        </w:r>
      </w:ins>
      <w:ins w:id="589" w:author="Heidi Clevett" w:date="2024-09-24T14:27:00Z">
        <w:r>
          <w:rPr/>
          <w:fldChar w:fldCharType="end"/>
        </w:r>
      </w:ins>
    </w:p>
    <w:p w14:paraId="14479E72">
      <w:pPr>
        <w:pStyle w:val="26"/>
        <w:rPr>
          <w:ins w:id="590" w:author="Heidi Clevett" w:date="2024-09-24T14:27:00Z"/>
          <w:rFonts w:eastAsiaTheme="minorEastAsia"/>
          <w:b w:val="0"/>
          <w:caps w:val="0"/>
          <w:color w:val="auto"/>
          <w:kern w:val="2"/>
          <w:sz w:val="24"/>
          <w:szCs w:val="24"/>
          <w:lang w:eastAsia="en-GB"/>
          <w14:ligatures w14:val="standardContextual"/>
        </w:rPr>
      </w:pPr>
      <w:ins w:id="591" w:author="Heidi Clevett" w:date="2024-09-24T14:27:00Z">
        <w:r>
          <w:rPr/>
          <w:t>6.</w:t>
        </w:r>
      </w:ins>
      <w:ins w:id="592" w:author="Heidi Clevett" w:date="2024-09-24T14:27:00Z">
        <w:r>
          <w:rPr>
            <w:rFonts w:eastAsiaTheme="minorEastAsia"/>
            <w:b w:val="0"/>
            <w:caps w:val="0"/>
            <w:color w:val="auto"/>
            <w:kern w:val="2"/>
            <w:sz w:val="24"/>
            <w:szCs w:val="24"/>
            <w:lang w:eastAsia="en-GB"/>
            <w14:ligatures w14:val="standardContextual"/>
          </w:rPr>
          <w:tab/>
        </w:r>
      </w:ins>
      <w:ins w:id="593" w:author="Heidi Clevett" w:date="2024-09-24T14:27:00Z">
        <w:r>
          <w:rPr/>
          <w:t>Definitions</w:t>
        </w:r>
      </w:ins>
      <w:ins w:id="594" w:author="Heidi Clevett" w:date="2024-09-24T14:27:00Z">
        <w:r>
          <w:rPr/>
          <w:tab/>
        </w:r>
      </w:ins>
      <w:ins w:id="595" w:author="Heidi Clevett" w:date="2024-09-24T14:27:00Z">
        <w:r>
          <w:rPr/>
          <w:fldChar w:fldCharType="begin"/>
        </w:r>
      </w:ins>
      <w:ins w:id="596" w:author="Heidi Clevett" w:date="2024-09-24T14:27:00Z">
        <w:r>
          <w:rPr/>
          <w:instrText xml:space="preserve"> PAGEREF _Toc178080514 \h </w:instrText>
        </w:r>
      </w:ins>
      <w:r>
        <w:fldChar w:fldCharType="separate"/>
      </w:r>
      <w:ins w:id="597" w:author="Heidi Clevett" w:date="2024-09-24T14:27:00Z">
        <w:r>
          <w:rPr/>
          <w:t>36</w:t>
        </w:r>
      </w:ins>
      <w:ins w:id="598" w:author="Heidi Clevett" w:date="2024-09-24T14:27:00Z">
        <w:r>
          <w:rPr/>
          <w:fldChar w:fldCharType="end"/>
        </w:r>
      </w:ins>
    </w:p>
    <w:p w14:paraId="1A963722">
      <w:pPr>
        <w:pStyle w:val="26"/>
        <w:rPr>
          <w:ins w:id="599" w:author="Heidi Clevett" w:date="2024-09-24T14:27:00Z"/>
          <w:rFonts w:eastAsiaTheme="minorEastAsia"/>
          <w:b w:val="0"/>
          <w:caps w:val="0"/>
          <w:color w:val="auto"/>
          <w:kern w:val="2"/>
          <w:sz w:val="24"/>
          <w:szCs w:val="24"/>
          <w:lang w:eastAsia="en-GB"/>
          <w14:ligatures w14:val="standardContextual"/>
        </w:rPr>
      </w:pPr>
      <w:ins w:id="600" w:author="Heidi Clevett" w:date="2024-09-24T14:27:00Z">
        <w:r>
          <w:rPr/>
          <w:t>7.</w:t>
        </w:r>
      </w:ins>
      <w:ins w:id="601" w:author="Heidi Clevett" w:date="2024-09-24T14:27:00Z">
        <w:r>
          <w:rPr>
            <w:rFonts w:eastAsiaTheme="minorEastAsia"/>
            <w:b w:val="0"/>
            <w:caps w:val="0"/>
            <w:color w:val="auto"/>
            <w:kern w:val="2"/>
            <w:sz w:val="24"/>
            <w:szCs w:val="24"/>
            <w:lang w:eastAsia="en-GB"/>
            <w14:ligatures w14:val="standardContextual"/>
          </w:rPr>
          <w:tab/>
        </w:r>
      </w:ins>
      <w:ins w:id="602" w:author="Heidi Clevett" w:date="2024-09-24T14:27:00Z">
        <w:r>
          <w:rPr/>
          <w:t>Abbreviations</w:t>
        </w:r>
      </w:ins>
      <w:ins w:id="603" w:author="Heidi Clevett" w:date="2024-09-24T14:27:00Z">
        <w:r>
          <w:rPr/>
          <w:tab/>
        </w:r>
      </w:ins>
      <w:ins w:id="604" w:author="Heidi Clevett" w:date="2024-09-24T14:27:00Z">
        <w:r>
          <w:rPr/>
          <w:fldChar w:fldCharType="begin"/>
        </w:r>
      </w:ins>
      <w:ins w:id="605" w:author="Heidi Clevett" w:date="2024-09-24T14:27:00Z">
        <w:r>
          <w:rPr/>
          <w:instrText xml:space="preserve"> PAGEREF _Toc178080515 \h </w:instrText>
        </w:r>
      </w:ins>
      <w:r>
        <w:fldChar w:fldCharType="separate"/>
      </w:r>
      <w:ins w:id="606" w:author="Heidi Clevett" w:date="2024-09-24T14:27:00Z">
        <w:r>
          <w:rPr/>
          <w:t>36</w:t>
        </w:r>
      </w:ins>
      <w:ins w:id="607" w:author="Heidi Clevett" w:date="2024-09-24T14:27:00Z">
        <w:r>
          <w:rPr/>
          <w:fldChar w:fldCharType="end"/>
        </w:r>
      </w:ins>
    </w:p>
    <w:p w14:paraId="0FCDE447">
      <w:pPr>
        <w:pStyle w:val="26"/>
        <w:rPr>
          <w:ins w:id="608" w:author="Heidi Clevett" w:date="2024-09-24T14:27:00Z"/>
          <w:rFonts w:eastAsiaTheme="minorEastAsia"/>
          <w:b w:val="0"/>
          <w:caps w:val="0"/>
          <w:color w:val="auto"/>
          <w:kern w:val="2"/>
          <w:sz w:val="24"/>
          <w:szCs w:val="24"/>
          <w:lang w:eastAsia="en-GB"/>
          <w14:ligatures w14:val="standardContextual"/>
        </w:rPr>
      </w:pPr>
      <w:ins w:id="609" w:author="Heidi Clevett" w:date="2024-09-24T14:27:00Z">
        <w:r>
          <w:rPr/>
          <w:t>8.</w:t>
        </w:r>
      </w:ins>
      <w:ins w:id="610" w:author="Heidi Clevett" w:date="2024-09-24T14:27:00Z">
        <w:r>
          <w:rPr>
            <w:rFonts w:eastAsiaTheme="minorEastAsia"/>
            <w:b w:val="0"/>
            <w:caps w:val="0"/>
            <w:color w:val="auto"/>
            <w:kern w:val="2"/>
            <w:sz w:val="24"/>
            <w:szCs w:val="24"/>
            <w:lang w:eastAsia="en-GB"/>
            <w14:ligatures w14:val="standardContextual"/>
          </w:rPr>
          <w:tab/>
        </w:r>
      </w:ins>
      <w:ins w:id="611" w:author="Heidi Clevett" w:date="2024-09-24T14:27:00Z">
        <w:r>
          <w:rPr/>
          <w:t>References</w:t>
        </w:r>
      </w:ins>
      <w:ins w:id="612" w:author="Heidi Clevett" w:date="2024-09-24T14:27:00Z">
        <w:r>
          <w:rPr/>
          <w:tab/>
        </w:r>
      </w:ins>
      <w:ins w:id="613" w:author="Heidi Clevett" w:date="2024-09-24T14:27:00Z">
        <w:r>
          <w:rPr/>
          <w:fldChar w:fldCharType="begin"/>
        </w:r>
      </w:ins>
      <w:ins w:id="614" w:author="Heidi Clevett" w:date="2024-09-24T14:27:00Z">
        <w:r>
          <w:rPr/>
          <w:instrText xml:space="preserve"> PAGEREF _Toc178080516 \h </w:instrText>
        </w:r>
      </w:ins>
      <w:r>
        <w:fldChar w:fldCharType="separate"/>
      </w:r>
      <w:ins w:id="615" w:author="Heidi Clevett" w:date="2024-09-24T14:27:00Z">
        <w:r>
          <w:rPr/>
          <w:t>36</w:t>
        </w:r>
      </w:ins>
      <w:ins w:id="616" w:author="Heidi Clevett" w:date="2024-09-24T14:27:00Z">
        <w:r>
          <w:rPr/>
          <w:fldChar w:fldCharType="end"/>
        </w:r>
      </w:ins>
    </w:p>
    <w:p w14:paraId="68BB31DC">
      <w:pPr>
        <w:pStyle w:val="26"/>
        <w:rPr>
          <w:del w:id="617" w:author="Heidi Clevett" w:date="2024-09-24T14:27:00Z"/>
          <w:rFonts w:eastAsiaTheme="minorEastAsia"/>
          <w:b w:val="0"/>
          <w:caps w:val="0"/>
          <w:color w:val="auto"/>
          <w:lang w:eastAsia="en-GB"/>
        </w:rPr>
      </w:pPr>
      <w:del w:id="618" w:author="Heidi Clevett" w:date="2024-09-24T14:27:00Z">
        <w:r>
          <w:rPr/>
          <w:delText>1.</w:delText>
        </w:r>
      </w:del>
      <w:del w:id="619" w:author="Heidi Clevett" w:date="2024-09-24T14:27:00Z">
        <w:r>
          <w:rPr>
            <w:rFonts w:eastAsiaTheme="minorEastAsia"/>
            <w:b w:val="0"/>
            <w:caps w:val="0"/>
            <w:color w:val="auto"/>
            <w:lang w:eastAsia="en-GB"/>
          </w:rPr>
          <w:tab/>
        </w:r>
      </w:del>
      <w:del w:id="620" w:author="Heidi Clevett" w:date="2024-09-24T14:27:00Z">
        <w:r>
          <w:rPr/>
          <w:delText>INTRODUCTION</w:delText>
        </w:r>
      </w:del>
      <w:del w:id="621" w:author="Heidi Clevett" w:date="2024-09-24T14:27:00Z">
        <w:r>
          <w:rPr/>
          <w:tab/>
        </w:r>
      </w:del>
      <w:del w:id="622" w:author="Heidi Clevett" w:date="2024-09-24T14:27:00Z">
        <w:r>
          <w:rPr/>
          <w:delText>6</w:delText>
        </w:r>
      </w:del>
    </w:p>
    <w:p w14:paraId="7074BC5B">
      <w:pPr>
        <w:pStyle w:val="33"/>
        <w:rPr>
          <w:del w:id="623" w:author="Heidi Clevett" w:date="2024-09-24T14:27:00Z"/>
          <w:rFonts w:eastAsiaTheme="minorEastAsia"/>
          <w:color w:val="auto"/>
          <w:lang w:eastAsia="en-GB"/>
        </w:rPr>
      </w:pPr>
      <w:del w:id="624" w:author="Heidi Clevett" w:date="2024-09-24T14:27:00Z">
        <w:r>
          <w:rPr/>
          <w:delText>1.1.</w:delText>
        </w:r>
      </w:del>
      <w:del w:id="625" w:author="Heidi Clevett" w:date="2024-09-24T14:27:00Z">
        <w:r>
          <w:rPr>
            <w:rFonts w:eastAsiaTheme="minorEastAsia"/>
            <w:color w:val="auto"/>
            <w:lang w:eastAsia="en-GB"/>
          </w:rPr>
          <w:tab/>
        </w:r>
      </w:del>
      <w:del w:id="626" w:author="Heidi Clevett" w:date="2024-09-24T14:27:00Z">
        <w:r>
          <w:rPr/>
          <w:delText>G1111 Definitions</w:delText>
        </w:r>
      </w:del>
      <w:del w:id="627" w:author="Heidi Clevett" w:date="2024-09-24T14:27:00Z">
        <w:r>
          <w:rPr/>
          <w:tab/>
        </w:r>
      </w:del>
      <w:del w:id="628" w:author="Heidi Clevett" w:date="2024-09-24T14:27:00Z">
        <w:r>
          <w:rPr/>
          <w:delText>7</w:delText>
        </w:r>
      </w:del>
    </w:p>
    <w:p w14:paraId="496ADD6D">
      <w:pPr>
        <w:pStyle w:val="26"/>
        <w:rPr>
          <w:del w:id="629" w:author="Heidi Clevett" w:date="2024-09-24T14:27:00Z"/>
          <w:rFonts w:eastAsiaTheme="minorEastAsia"/>
          <w:b w:val="0"/>
          <w:caps w:val="0"/>
          <w:color w:val="auto"/>
          <w:lang w:eastAsia="en-GB"/>
        </w:rPr>
      </w:pPr>
      <w:del w:id="630" w:author="Heidi Clevett" w:date="2024-09-24T14:27:00Z">
        <w:r>
          <w:rPr/>
          <w:delText>2.</w:delText>
        </w:r>
      </w:del>
      <w:del w:id="631" w:author="Heidi Clevett" w:date="2024-09-24T14:27:00Z">
        <w:r>
          <w:rPr>
            <w:rFonts w:eastAsiaTheme="minorEastAsia"/>
            <w:b w:val="0"/>
            <w:caps w:val="0"/>
            <w:color w:val="auto"/>
            <w:lang w:eastAsia="en-GB"/>
          </w:rPr>
          <w:tab/>
        </w:r>
      </w:del>
      <w:del w:id="632" w:author="Heidi Clevett" w:date="2024-09-24T14:27:00Z">
        <w:r>
          <w:rPr/>
          <w:delText>User Interface</w:delText>
        </w:r>
      </w:del>
      <w:del w:id="633" w:author="Heidi Clevett" w:date="2024-09-24T14:27:00Z">
        <w:r>
          <w:rPr/>
          <w:tab/>
        </w:r>
      </w:del>
      <w:del w:id="634" w:author="Heidi Clevett" w:date="2024-09-24T14:27:00Z">
        <w:r>
          <w:rPr/>
          <w:delText>7</w:delText>
        </w:r>
      </w:del>
    </w:p>
    <w:p w14:paraId="23BD8DDE">
      <w:pPr>
        <w:pStyle w:val="33"/>
        <w:rPr>
          <w:del w:id="635" w:author="Heidi Clevett" w:date="2024-09-24T14:27:00Z"/>
          <w:rFonts w:eastAsiaTheme="minorEastAsia"/>
          <w:color w:val="auto"/>
          <w:lang w:eastAsia="en-GB"/>
        </w:rPr>
      </w:pPr>
      <w:del w:id="636" w:author="Heidi Clevett" w:date="2024-09-24T14:27:00Z">
        <w:r>
          <w:rPr>
            <w:lang w:eastAsia="de-DE"/>
          </w:rPr>
          <w:delText>2.1.</w:delText>
        </w:r>
      </w:del>
      <w:del w:id="637" w:author="Heidi Clevett" w:date="2024-09-24T14:27:00Z">
        <w:r>
          <w:rPr>
            <w:rFonts w:eastAsiaTheme="minorEastAsia"/>
            <w:color w:val="auto"/>
            <w:lang w:eastAsia="en-GB"/>
          </w:rPr>
          <w:tab/>
        </w:r>
      </w:del>
      <w:del w:id="638" w:author="Heidi Clevett" w:date="2024-09-24T14:27:00Z">
        <w:r>
          <w:rPr>
            <w:lang w:eastAsia="de-DE"/>
          </w:rPr>
          <w:delText>Introduction</w:delText>
        </w:r>
      </w:del>
      <w:del w:id="639" w:author="Heidi Clevett" w:date="2024-09-24T14:27:00Z">
        <w:r>
          <w:rPr/>
          <w:tab/>
        </w:r>
      </w:del>
      <w:del w:id="640" w:author="Heidi Clevett" w:date="2024-09-24T14:27:00Z">
        <w:r>
          <w:rPr/>
          <w:delText>7</w:delText>
        </w:r>
      </w:del>
    </w:p>
    <w:p w14:paraId="39F84D5F">
      <w:pPr>
        <w:pStyle w:val="21"/>
        <w:tabs>
          <w:tab w:val="left" w:pos="1134"/>
        </w:tabs>
        <w:rPr>
          <w:del w:id="641" w:author="Heidi Clevett" w:date="2024-09-24T14:27:00Z"/>
          <w:rFonts w:eastAsiaTheme="minorEastAsia"/>
          <w:color w:val="auto"/>
          <w:sz w:val="22"/>
          <w:lang w:eastAsia="en-GB"/>
        </w:rPr>
      </w:pPr>
      <w:del w:id="642" w:author="Heidi Clevett" w:date="2024-09-24T14:27:00Z">
        <w:r>
          <w:rPr/>
          <w:delText>2.1.1.</w:delText>
        </w:r>
      </w:del>
      <w:del w:id="643" w:author="Heidi Clevett" w:date="2024-09-24T14:27:00Z">
        <w:r>
          <w:rPr>
            <w:rFonts w:eastAsiaTheme="minorEastAsia"/>
            <w:color w:val="auto"/>
            <w:sz w:val="22"/>
            <w:lang w:eastAsia="en-GB"/>
          </w:rPr>
          <w:tab/>
        </w:r>
      </w:del>
      <w:del w:id="644" w:author="Heidi Clevett" w:date="2024-09-24T14:27:00Z">
        <w:r>
          <w:rPr/>
          <w:delText>Section definitions</w:delText>
        </w:r>
      </w:del>
      <w:del w:id="645" w:author="Heidi Clevett" w:date="2024-09-24T14:27:00Z">
        <w:r>
          <w:rPr/>
          <w:tab/>
        </w:r>
      </w:del>
      <w:del w:id="646" w:author="Heidi Clevett" w:date="2024-09-24T14:27:00Z">
        <w:r>
          <w:rPr/>
          <w:delText>7</w:delText>
        </w:r>
      </w:del>
    </w:p>
    <w:p w14:paraId="05BD198B">
      <w:pPr>
        <w:pStyle w:val="33"/>
        <w:rPr>
          <w:del w:id="647" w:author="Heidi Clevett" w:date="2024-09-24T14:27:00Z"/>
          <w:rFonts w:eastAsiaTheme="minorEastAsia"/>
          <w:color w:val="auto"/>
          <w:lang w:eastAsia="en-GB"/>
        </w:rPr>
      </w:pPr>
      <w:del w:id="648" w:author="Heidi Clevett" w:date="2024-09-24T14:27:00Z">
        <w:r>
          <w:rPr>
            <w:lang w:eastAsia="de-DE"/>
          </w:rPr>
          <w:delText>2.2.</w:delText>
        </w:r>
      </w:del>
      <w:del w:id="649" w:author="Heidi Clevett" w:date="2024-09-24T14:27:00Z">
        <w:r>
          <w:rPr>
            <w:rFonts w:eastAsiaTheme="minorEastAsia"/>
            <w:color w:val="auto"/>
            <w:lang w:eastAsia="en-GB"/>
          </w:rPr>
          <w:tab/>
        </w:r>
      </w:del>
      <w:del w:id="650" w:author="Heidi Clevett" w:date="2024-09-24T14:27:00Z">
        <w:r>
          <w:rPr>
            <w:lang w:eastAsia="de-DE"/>
          </w:rPr>
          <w:delText>Characteristics of User Interface</w:delText>
        </w:r>
      </w:del>
      <w:del w:id="651" w:author="Heidi Clevett" w:date="2024-09-24T14:27:00Z">
        <w:r>
          <w:rPr/>
          <w:tab/>
        </w:r>
      </w:del>
      <w:del w:id="652" w:author="Heidi Clevett" w:date="2024-09-24T14:27:00Z">
        <w:r>
          <w:rPr/>
          <w:delText>7</w:delText>
        </w:r>
      </w:del>
    </w:p>
    <w:p w14:paraId="4289AFC7">
      <w:pPr>
        <w:pStyle w:val="33"/>
        <w:rPr>
          <w:del w:id="653" w:author="Heidi Clevett" w:date="2024-09-24T14:27:00Z"/>
          <w:rFonts w:eastAsiaTheme="minorEastAsia"/>
          <w:color w:val="auto"/>
          <w:lang w:eastAsia="en-GB"/>
        </w:rPr>
      </w:pPr>
      <w:del w:id="654" w:author="Heidi Clevett" w:date="2024-09-24T14:27:00Z">
        <w:r>
          <w:rPr>
            <w:lang w:eastAsia="de-DE"/>
          </w:rPr>
          <w:delText>2.3.</w:delText>
        </w:r>
      </w:del>
      <w:del w:id="655" w:author="Heidi Clevett" w:date="2024-09-24T14:27:00Z">
        <w:r>
          <w:rPr>
            <w:rFonts w:eastAsiaTheme="minorEastAsia"/>
            <w:color w:val="auto"/>
            <w:lang w:eastAsia="en-GB"/>
          </w:rPr>
          <w:tab/>
        </w:r>
      </w:del>
      <w:del w:id="656" w:author="Heidi Clevett" w:date="2024-09-24T14:27:00Z">
        <w:r>
          <w:rPr>
            <w:lang w:eastAsia="de-DE"/>
          </w:rPr>
          <w:delText>Operational Requirements</w:delText>
        </w:r>
      </w:del>
      <w:del w:id="657" w:author="Heidi Clevett" w:date="2024-09-24T14:27:00Z">
        <w:r>
          <w:rPr/>
          <w:tab/>
        </w:r>
      </w:del>
      <w:del w:id="658" w:author="Heidi Clevett" w:date="2024-09-24T14:27:00Z">
        <w:r>
          <w:rPr/>
          <w:delText>8</w:delText>
        </w:r>
      </w:del>
    </w:p>
    <w:p w14:paraId="37294DAB">
      <w:pPr>
        <w:pStyle w:val="21"/>
        <w:tabs>
          <w:tab w:val="left" w:pos="1134"/>
        </w:tabs>
        <w:rPr>
          <w:del w:id="659" w:author="Heidi Clevett" w:date="2024-09-24T14:27:00Z"/>
          <w:rFonts w:eastAsiaTheme="minorEastAsia"/>
          <w:color w:val="auto"/>
          <w:sz w:val="22"/>
          <w:lang w:eastAsia="en-GB"/>
        </w:rPr>
      </w:pPr>
      <w:del w:id="660" w:author="Heidi Clevett" w:date="2024-09-24T14:27:00Z">
        <w:r>
          <w:rPr/>
          <w:delText>2.3.1.</w:delText>
        </w:r>
      </w:del>
      <w:del w:id="661" w:author="Heidi Clevett" w:date="2024-09-24T14:27:00Z">
        <w:r>
          <w:rPr>
            <w:rFonts w:eastAsiaTheme="minorEastAsia"/>
            <w:color w:val="auto"/>
            <w:sz w:val="22"/>
            <w:lang w:eastAsia="en-GB"/>
          </w:rPr>
          <w:tab/>
        </w:r>
      </w:del>
      <w:del w:id="662" w:author="Heidi Clevett" w:date="2024-09-24T14:27:00Z">
        <w:r>
          <w:rPr/>
          <w:delText>Traffic image</w:delText>
        </w:r>
      </w:del>
      <w:del w:id="663" w:author="Heidi Clevett" w:date="2024-09-24T14:27:00Z">
        <w:r>
          <w:rPr/>
          <w:tab/>
        </w:r>
      </w:del>
      <w:del w:id="664" w:author="Heidi Clevett" w:date="2024-09-24T14:27:00Z">
        <w:r>
          <w:rPr/>
          <w:delText>8</w:delText>
        </w:r>
      </w:del>
    </w:p>
    <w:p w14:paraId="469573EF">
      <w:pPr>
        <w:pStyle w:val="21"/>
        <w:tabs>
          <w:tab w:val="left" w:pos="1134"/>
        </w:tabs>
        <w:rPr>
          <w:del w:id="665" w:author="Heidi Clevett" w:date="2024-09-24T14:27:00Z"/>
          <w:rFonts w:eastAsiaTheme="minorEastAsia"/>
          <w:color w:val="auto"/>
          <w:sz w:val="22"/>
          <w:lang w:eastAsia="en-GB"/>
        </w:rPr>
      </w:pPr>
      <w:del w:id="666" w:author="Heidi Clevett" w:date="2024-09-24T14:27:00Z">
        <w:r>
          <w:rPr/>
          <w:delText>2.3.2.</w:delText>
        </w:r>
      </w:del>
      <w:del w:id="667" w:author="Heidi Clevett" w:date="2024-09-24T14:27:00Z">
        <w:r>
          <w:rPr>
            <w:rFonts w:eastAsiaTheme="minorEastAsia"/>
            <w:color w:val="auto"/>
            <w:sz w:val="22"/>
            <w:lang w:eastAsia="en-GB"/>
          </w:rPr>
          <w:tab/>
        </w:r>
      </w:del>
      <w:del w:id="668" w:author="Heidi Clevett" w:date="2024-09-24T14:27:00Z">
        <w:r>
          <w:rPr/>
          <w:delText>Decision Support</w:delText>
        </w:r>
      </w:del>
      <w:del w:id="669" w:author="Heidi Clevett" w:date="2024-09-24T14:27:00Z">
        <w:r>
          <w:rPr/>
          <w:tab/>
        </w:r>
      </w:del>
      <w:del w:id="670" w:author="Heidi Clevett" w:date="2024-09-24T14:27:00Z">
        <w:r>
          <w:rPr/>
          <w:delText>10</w:delText>
        </w:r>
      </w:del>
    </w:p>
    <w:p w14:paraId="6E8D775B">
      <w:pPr>
        <w:pStyle w:val="21"/>
        <w:tabs>
          <w:tab w:val="left" w:pos="1134"/>
        </w:tabs>
        <w:rPr>
          <w:del w:id="671" w:author="Heidi Clevett" w:date="2024-09-24T14:27:00Z"/>
          <w:rFonts w:eastAsiaTheme="minorEastAsia"/>
          <w:color w:val="auto"/>
          <w:sz w:val="22"/>
          <w:lang w:eastAsia="en-GB"/>
        </w:rPr>
      </w:pPr>
      <w:del w:id="672" w:author="Heidi Clevett" w:date="2024-09-24T14:27:00Z">
        <w:r>
          <w:rPr/>
          <w:delText>2.3.3.</w:delText>
        </w:r>
      </w:del>
      <w:del w:id="673" w:author="Heidi Clevett" w:date="2024-09-24T14:27:00Z">
        <w:r>
          <w:rPr>
            <w:rFonts w:eastAsiaTheme="minorEastAsia"/>
            <w:color w:val="auto"/>
            <w:sz w:val="22"/>
            <w:lang w:eastAsia="en-GB"/>
          </w:rPr>
          <w:tab/>
        </w:r>
      </w:del>
      <w:del w:id="674" w:author="Heidi Clevett" w:date="2024-09-24T14:27:00Z">
        <w:r>
          <w:rPr/>
          <w:delText>Voice communication</w:delText>
        </w:r>
      </w:del>
      <w:del w:id="675" w:author="Heidi Clevett" w:date="2024-09-24T14:27:00Z">
        <w:r>
          <w:rPr/>
          <w:tab/>
        </w:r>
      </w:del>
      <w:del w:id="676" w:author="Heidi Clevett" w:date="2024-09-24T14:27:00Z">
        <w:r>
          <w:rPr/>
          <w:delText>10</w:delText>
        </w:r>
      </w:del>
    </w:p>
    <w:p w14:paraId="4428CE9A">
      <w:pPr>
        <w:pStyle w:val="21"/>
        <w:tabs>
          <w:tab w:val="left" w:pos="1134"/>
        </w:tabs>
        <w:rPr>
          <w:del w:id="677" w:author="Heidi Clevett" w:date="2024-09-24T14:27:00Z"/>
          <w:rFonts w:eastAsiaTheme="minorEastAsia"/>
          <w:color w:val="auto"/>
          <w:sz w:val="22"/>
          <w:lang w:eastAsia="en-GB"/>
        </w:rPr>
      </w:pPr>
      <w:del w:id="678" w:author="Heidi Clevett" w:date="2024-09-24T14:27:00Z">
        <w:r>
          <w:rPr/>
          <w:delText>2.3.4.</w:delText>
        </w:r>
      </w:del>
      <w:del w:id="679" w:author="Heidi Clevett" w:date="2024-09-24T14:27:00Z">
        <w:r>
          <w:rPr>
            <w:rFonts w:eastAsiaTheme="minorEastAsia"/>
            <w:color w:val="auto"/>
            <w:sz w:val="22"/>
            <w:lang w:eastAsia="en-GB"/>
          </w:rPr>
          <w:tab/>
        </w:r>
      </w:del>
      <w:del w:id="680" w:author="Heidi Clevett" w:date="2024-09-24T14:27:00Z">
        <w:r>
          <w:rPr/>
          <w:delText>Radar</w:delText>
        </w:r>
      </w:del>
      <w:del w:id="681" w:author="Heidi Clevett" w:date="2024-09-24T14:27:00Z">
        <w:r>
          <w:rPr/>
          <w:tab/>
        </w:r>
      </w:del>
      <w:del w:id="682" w:author="Heidi Clevett" w:date="2024-09-24T14:27:00Z">
        <w:r>
          <w:rPr/>
          <w:delText>10</w:delText>
        </w:r>
      </w:del>
    </w:p>
    <w:p w14:paraId="6C8ABD30">
      <w:pPr>
        <w:pStyle w:val="21"/>
        <w:tabs>
          <w:tab w:val="left" w:pos="1134"/>
        </w:tabs>
        <w:rPr>
          <w:del w:id="683" w:author="Heidi Clevett" w:date="2024-09-24T14:27:00Z"/>
          <w:rFonts w:eastAsiaTheme="minorEastAsia"/>
          <w:color w:val="auto"/>
          <w:sz w:val="22"/>
          <w:lang w:eastAsia="en-GB"/>
        </w:rPr>
      </w:pPr>
      <w:del w:id="684" w:author="Heidi Clevett" w:date="2024-09-24T14:27:00Z">
        <w:r>
          <w:rPr/>
          <w:delText>2.3.5.</w:delText>
        </w:r>
      </w:del>
      <w:del w:id="685" w:author="Heidi Clevett" w:date="2024-09-24T14:27:00Z">
        <w:r>
          <w:rPr>
            <w:rFonts w:eastAsiaTheme="minorEastAsia"/>
            <w:color w:val="auto"/>
            <w:sz w:val="22"/>
            <w:lang w:eastAsia="en-GB"/>
          </w:rPr>
          <w:tab/>
        </w:r>
      </w:del>
      <w:del w:id="686" w:author="Heidi Clevett" w:date="2024-09-24T14:27:00Z">
        <w:r>
          <w:rPr/>
          <w:delText>AIS</w:delText>
        </w:r>
      </w:del>
      <w:del w:id="687" w:author="Heidi Clevett" w:date="2024-09-24T14:27:00Z">
        <w:r>
          <w:rPr/>
          <w:tab/>
        </w:r>
      </w:del>
      <w:del w:id="688" w:author="Heidi Clevett" w:date="2024-09-24T14:27:00Z">
        <w:r>
          <w:rPr/>
          <w:delText>11</w:delText>
        </w:r>
      </w:del>
    </w:p>
    <w:p w14:paraId="2188D313">
      <w:pPr>
        <w:pStyle w:val="21"/>
        <w:tabs>
          <w:tab w:val="left" w:pos="1134"/>
        </w:tabs>
        <w:rPr>
          <w:del w:id="689" w:author="Heidi Clevett" w:date="2024-09-24T14:27:00Z"/>
          <w:rFonts w:eastAsiaTheme="minorEastAsia"/>
          <w:color w:val="auto"/>
          <w:sz w:val="22"/>
          <w:lang w:eastAsia="en-GB"/>
        </w:rPr>
      </w:pPr>
      <w:del w:id="690" w:author="Heidi Clevett" w:date="2024-09-24T14:27:00Z">
        <w:r>
          <w:rPr/>
          <w:delText>2.3.6.</w:delText>
        </w:r>
      </w:del>
      <w:del w:id="691" w:author="Heidi Clevett" w:date="2024-09-24T14:27:00Z">
        <w:r>
          <w:rPr>
            <w:rFonts w:eastAsiaTheme="minorEastAsia"/>
            <w:color w:val="auto"/>
            <w:sz w:val="22"/>
            <w:lang w:eastAsia="en-GB"/>
          </w:rPr>
          <w:tab/>
        </w:r>
      </w:del>
      <w:del w:id="692" w:author="Heidi Clevett" w:date="2024-09-24T14:27:00Z">
        <w:r>
          <w:rPr/>
          <w:delText>Environmental information</w:delText>
        </w:r>
      </w:del>
      <w:del w:id="693" w:author="Heidi Clevett" w:date="2024-09-24T14:27:00Z">
        <w:r>
          <w:rPr/>
          <w:tab/>
        </w:r>
      </w:del>
      <w:del w:id="694" w:author="Heidi Clevett" w:date="2024-09-24T14:27:00Z">
        <w:r>
          <w:rPr/>
          <w:delText>11</w:delText>
        </w:r>
      </w:del>
    </w:p>
    <w:p w14:paraId="19164477">
      <w:pPr>
        <w:pStyle w:val="21"/>
        <w:tabs>
          <w:tab w:val="left" w:pos="1134"/>
        </w:tabs>
        <w:rPr>
          <w:del w:id="695" w:author="Heidi Clevett" w:date="2024-09-24T14:27:00Z"/>
          <w:rFonts w:eastAsiaTheme="minorEastAsia"/>
          <w:color w:val="auto"/>
          <w:sz w:val="22"/>
          <w:lang w:eastAsia="en-GB"/>
        </w:rPr>
      </w:pPr>
      <w:del w:id="696" w:author="Heidi Clevett" w:date="2024-09-24T14:27:00Z">
        <w:r>
          <w:rPr/>
          <w:delText>2.3.7.</w:delText>
        </w:r>
      </w:del>
      <w:del w:id="697" w:author="Heidi Clevett" w:date="2024-09-24T14:27:00Z">
        <w:r>
          <w:rPr>
            <w:rFonts w:eastAsiaTheme="minorEastAsia"/>
            <w:color w:val="auto"/>
            <w:sz w:val="22"/>
            <w:lang w:eastAsia="en-GB"/>
          </w:rPr>
          <w:tab/>
        </w:r>
      </w:del>
      <w:del w:id="698" w:author="Heidi Clevett" w:date="2024-09-24T14:27:00Z">
        <w:r>
          <w:rPr/>
          <w:delText>Electro-Optical Sensors</w:delText>
        </w:r>
      </w:del>
      <w:del w:id="699" w:author="Heidi Clevett" w:date="2024-09-24T14:27:00Z">
        <w:r>
          <w:rPr/>
          <w:tab/>
        </w:r>
      </w:del>
      <w:del w:id="700" w:author="Heidi Clevett" w:date="2024-09-24T14:27:00Z">
        <w:r>
          <w:rPr/>
          <w:delText>11</w:delText>
        </w:r>
      </w:del>
    </w:p>
    <w:p w14:paraId="064D446D">
      <w:pPr>
        <w:pStyle w:val="21"/>
        <w:tabs>
          <w:tab w:val="left" w:pos="1134"/>
        </w:tabs>
        <w:rPr>
          <w:del w:id="701" w:author="Heidi Clevett" w:date="2024-09-24T14:27:00Z"/>
          <w:rFonts w:eastAsiaTheme="minorEastAsia"/>
          <w:color w:val="auto"/>
          <w:sz w:val="22"/>
          <w:lang w:eastAsia="en-GB"/>
        </w:rPr>
      </w:pPr>
      <w:del w:id="702" w:author="Heidi Clevett" w:date="2024-09-24T14:27:00Z">
        <w:r>
          <w:rPr/>
          <w:delText>2.3.8.</w:delText>
        </w:r>
      </w:del>
      <w:del w:id="703" w:author="Heidi Clevett" w:date="2024-09-24T14:27:00Z">
        <w:r>
          <w:rPr>
            <w:rFonts w:eastAsiaTheme="minorEastAsia"/>
            <w:color w:val="auto"/>
            <w:sz w:val="22"/>
            <w:lang w:eastAsia="en-GB"/>
          </w:rPr>
          <w:tab/>
        </w:r>
      </w:del>
      <w:del w:id="704" w:author="Heidi Clevett" w:date="2024-09-24T14:27:00Z">
        <w:r>
          <w:rPr/>
          <w:delText>Radio Direction Finder</w:delText>
        </w:r>
      </w:del>
      <w:del w:id="705" w:author="Heidi Clevett" w:date="2024-09-24T14:27:00Z">
        <w:r>
          <w:rPr/>
          <w:tab/>
        </w:r>
      </w:del>
      <w:del w:id="706" w:author="Heidi Clevett" w:date="2024-09-24T14:27:00Z">
        <w:r>
          <w:rPr/>
          <w:delText>12</w:delText>
        </w:r>
      </w:del>
    </w:p>
    <w:p w14:paraId="5D46D01B">
      <w:pPr>
        <w:pStyle w:val="21"/>
        <w:tabs>
          <w:tab w:val="left" w:pos="1134"/>
        </w:tabs>
        <w:rPr>
          <w:del w:id="707" w:author="Heidi Clevett" w:date="2024-09-24T14:27:00Z"/>
          <w:rFonts w:eastAsiaTheme="minorEastAsia"/>
          <w:color w:val="auto"/>
          <w:sz w:val="22"/>
          <w:lang w:eastAsia="en-GB"/>
        </w:rPr>
      </w:pPr>
      <w:del w:id="708" w:author="Heidi Clevett" w:date="2024-09-24T14:27:00Z">
        <w:r>
          <w:rPr/>
          <w:delText>2.3.9.</w:delText>
        </w:r>
      </w:del>
      <w:del w:id="709" w:author="Heidi Clevett" w:date="2024-09-24T14:27:00Z">
        <w:r>
          <w:rPr>
            <w:rFonts w:eastAsiaTheme="minorEastAsia"/>
            <w:color w:val="auto"/>
            <w:sz w:val="22"/>
            <w:lang w:eastAsia="en-GB"/>
          </w:rPr>
          <w:tab/>
        </w:r>
      </w:del>
      <w:del w:id="710" w:author="Heidi Clevett" w:date="2024-09-24T14:27:00Z">
        <w:r>
          <w:rPr/>
          <w:delText>Long Range Sensor systems</w:delText>
        </w:r>
      </w:del>
      <w:del w:id="711" w:author="Heidi Clevett" w:date="2024-09-24T14:27:00Z">
        <w:r>
          <w:rPr/>
          <w:tab/>
        </w:r>
      </w:del>
      <w:del w:id="712" w:author="Heidi Clevett" w:date="2024-09-24T14:27:00Z">
        <w:r>
          <w:rPr/>
          <w:delText>12</w:delText>
        </w:r>
      </w:del>
    </w:p>
    <w:p w14:paraId="00AA72BB">
      <w:pPr>
        <w:pStyle w:val="21"/>
        <w:tabs>
          <w:tab w:val="left" w:pos="1418"/>
        </w:tabs>
        <w:rPr>
          <w:del w:id="713" w:author="Heidi Clevett" w:date="2024-09-24T14:27:00Z"/>
          <w:rFonts w:eastAsiaTheme="minorEastAsia"/>
          <w:color w:val="auto"/>
          <w:sz w:val="22"/>
          <w:lang w:eastAsia="en-GB"/>
        </w:rPr>
      </w:pPr>
      <w:del w:id="714" w:author="Heidi Clevett" w:date="2024-09-24T14:27:00Z">
        <w:r>
          <w:rPr/>
          <w:delText>2.3.10.</w:delText>
        </w:r>
      </w:del>
      <w:del w:id="715" w:author="Heidi Clevett" w:date="2024-09-24T14:27:00Z">
        <w:r>
          <w:rPr>
            <w:rFonts w:eastAsiaTheme="minorEastAsia"/>
            <w:color w:val="auto"/>
            <w:sz w:val="22"/>
            <w:lang w:eastAsia="en-GB"/>
          </w:rPr>
          <w:tab/>
        </w:r>
      </w:del>
      <w:del w:id="716" w:author="Heidi Clevett" w:date="2024-09-24T14:27:00Z">
        <w:r>
          <w:rPr/>
          <w:delText>Replay</w:delText>
        </w:r>
      </w:del>
      <w:del w:id="717" w:author="Heidi Clevett" w:date="2024-09-24T14:27:00Z">
        <w:r>
          <w:rPr/>
          <w:tab/>
        </w:r>
      </w:del>
      <w:del w:id="718" w:author="Heidi Clevett" w:date="2024-09-24T14:27:00Z">
        <w:r>
          <w:rPr/>
          <w:delText>12</w:delText>
        </w:r>
      </w:del>
    </w:p>
    <w:p w14:paraId="26001806">
      <w:pPr>
        <w:pStyle w:val="21"/>
        <w:tabs>
          <w:tab w:val="left" w:pos="1418"/>
        </w:tabs>
        <w:rPr>
          <w:del w:id="719" w:author="Heidi Clevett" w:date="2024-09-24T14:27:00Z"/>
          <w:rFonts w:eastAsiaTheme="minorEastAsia"/>
          <w:color w:val="auto"/>
          <w:sz w:val="22"/>
          <w:lang w:eastAsia="en-GB"/>
        </w:rPr>
      </w:pPr>
      <w:del w:id="720" w:author="Heidi Clevett" w:date="2024-09-24T14:27:00Z">
        <w:r>
          <w:rPr/>
          <w:delText>2.3.11.</w:delText>
        </w:r>
      </w:del>
      <w:del w:id="721" w:author="Heidi Clevett" w:date="2024-09-24T14:27:00Z">
        <w:r>
          <w:rPr>
            <w:rFonts w:eastAsiaTheme="minorEastAsia"/>
            <w:color w:val="auto"/>
            <w:sz w:val="22"/>
            <w:lang w:eastAsia="en-GB"/>
          </w:rPr>
          <w:tab/>
        </w:r>
      </w:del>
      <w:del w:id="722" w:author="Heidi Clevett" w:date="2024-09-24T14:27:00Z">
        <w:r>
          <w:rPr/>
          <w:delText>Internal monitoring</w:delText>
        </w:r>
      </w:del>
      <w:del w:id="723" w:author="Heidi Clevett" w:date="2024-09-24T14:27:00Z">
        <w:r>
          <w:rPr/>
          <w:tab/>
        </w:r>
      </w:del>
      <w:del w:id="724" w:author="Heidi Clevett" w:date="2024-09-24T14:27:00Z">
        <w:r>
          <w:rPr/>
          <w:delText>13</w:delText>
        </w:r>
      </w:del>
    </w:p>
    <w:p w14:paraId="6CA65879">
      <w:pPr>
        <w:pStyle w:val="21"/>
        <w:tabs>
          <w:tab w:val="left" w:pos="1418"/>
        </w:tabs>
        <w:rPr>
          <w:del w:id="725" w:author="Heidi Clevett" w:date="2024-09-24T14:27:00Z"/>
          <w:rFonts w:eastAsiaTheme="minorEastAsia"/>
          <w:color w:val="auto"/>
          <w:sz w:val="22"/>
          <w:lang w:eastAsia="en-GB"/>
        </w:rPr>
      </w:pPr>
      <w:del w:id="726" w:author="Heidi Clevett" w:date="2024-09-24T14:27:00Z">
        <w:r>
          <w:rPr/>
          <w:delText>2.3.12.</w:delText>
        </w:r>
      </w:del>
      <w:del w:id="727" w:author="Heidi Clevett" w:date="2024-09-24T14:27:00Z">
        <w:r>
          <w:rPr>
            <w:rFonts w:eastAsiaTheme="minorEastAsia"/>
            <w:color w:val="auto"/>
            <w:sz w:val="22"/>
            <w:lang w:eastAsia="en-GB"/>
          </w:rPr>
          <w:tab/>
        </w:r>
      </w:del>
      <w:del w:id="728" w:author="Heidi Clevett" w:date="2024-09-24T14:27:00Z">
        <w:r>
          <w:rPr/>
          <w:delText>External Information Exchange</w:delText>
        </w:r>
      </w:del>
      <w:del w:id="729" w:author="Heidi Clevett" w:date="2024-09-24T14:27:00Z">
        <w:r>
          <w:rPr/>
          <w:tab/>
        </w:r>
      </w:del>
      <w:del w:id="730" w:author="Heidi Clevett" w:date="2024-09-24T14:27:00Z">
        <w:r>
          <w:rPr/>
          <w:delText>13</w:delText>
        </w:r>
      </w:del>
    </w:p>
    <w:p w14:paraId="449D0B70">
      <w:pPr>
        <w:pStyle w:val="33"/>
        <w:rPr>
          <w:del w:id="731" w:author="Heidi Clevett" w:date="2024-09-24T14:27:00Z"/>
          <w:rFonts w:eastAsiaTheme="minorEastAsia"/>
          <w:color w:val="auto"/>
          <w:lang w:eastAsia="en-GB"/>
        </w:rPr>
      </w:pPr>
      <w:del w:id="732" w:author="Heidi Clevett" w:date="2024-09-24T14:27:00Z">
        <w:r>
          <w:rPr>
            <w:lang w:eastAsia="de-DE"/>
          </w:rPr>
          <w:delText>2.4.</w:delText>
        </w:r>
      </w:del>
      <w:del w:id="733" w:author="Heidi Clevett" w:date="2024-09-24T14:27:00Z">
        <w:r>
          <w:rPr>
            <w:rFonts w:eastAsiaTheme="minorEastAsia"/>
            <w:color w:val="auto"/>
            <w:lang w:eastAsia="en-GB"/>
          </w:rPr>
          <w:tab/>
        </w:r>
      </w:del>
      <w:del w:id="734" w:author="Heidi Clevett" w:date="2024-09-24T14:27:00Z">
        <w:r>
          <w:rPr>
            <w:lang w:eastAsia="de-DE"/>
          </w:rPr>
          <w:delText>Specific Design, Configuration, Installation and Maintenance Considerations</w:delText>
        </w:r>
      </w:del>
      <w:del w:id="735" w:author="Heidi Clevett" w:date="2024-09-24T14:27:00Z">
        <w:r>
          <w:rPr/>
          <w:tab/>
        </w:r>
      </w:del>
      <w:del w:id="736" w:author="Heidi Clevett" w:date="2024-09-24T14:27:00Z">
        <w:r>
          <w:rPr/>
          <w:delText>13</w:delText>
        </w:r>
      </w:del>
    </w:p>
    <w:p w14:paraId="57CC9217">
      <w:pPr>
        <w:pStyle w:val="21"/>
        <w:tabs>
          <w:tab w:val="left" w:pos="1134"/>
        </w:tabs>
        <w:rPr>
          <w:del w:id="737" w:author="Heidi Clevett" w:date="2024-09-24T14:27:00Z"/>
          <w:rFonts w:eastAsiaTheme="minorEastAsia"/>
          <w:color w:val="auto"/>
          <w:sz w:val="22"/>
          <w:lang w:eastAsia="en-GB"/>
        </w:rPr>
      </w:pPr>
      <w:del w:id="738" w:author="Heidi Clevett" w:date="2024-09-24T14:27:00Z">
        <w:r>
          <w:rPr/>
          <w:delText>2.4.1.</w:delText>
        </w:r>
      </w:del>
      <w:del w:id="739" w:author="Heidi Clevett" w:date="2024-09-24T14:27:00Z">
        <w:r>
          <w:rPr>
            <w:rFonts w:eastAsiaTheme="minorEastAsia"/>
            <w:color w:val="auto"/>
            <w:sz w:val="22"/>
            <w:lang w:eastAsia="en-GB"/>
          </w:rPr>
          <w:tab/>
        </w:r>
      </w:del>
      <w:del w:id="740" w:author="Heidi Clevett" w:date="2024-09-24T14:27:00Z">
        <w:r>
          <w:rPr/>
          <w:delText>Physical layout</w:delText>
        </w:r>
      </w:del>
      <w:del w:id="741" w:author="Heidi Clevett" w:date="2024-09-24T14:27:00Z">
        <w:r>
          <w:rPr/>
          <w:tab/>
        </w:r>
      </w:del>
      <w:del w:id="742" w:author="Heidi Clevett" w:date="2024-09-24T14:27:00Z">
        <w:r>
          <w:rPr/>
          <w:delText>13</w:delText>
        </w:r>
      </w:del>
    </w:p>
    <w:p w14:paraId="5E0D645B">
      <w:pPr>
        <w:pStyle w:val="21"/>
        <w:tabs>
          <w:tab w:val="left" w:pos="1134"/>
        </w:tabs>
        <w:rPr>
          <w:del w:id="743" w:author="Heidi Clevett" w:date="2024-09-24T14:27:00Z"/>
          <w:rFonts w:eastAsiaTheme="minorEastAsia"/>
          <w:color w:val="auto"/>
          <w:sz w:val="22"/>
          <w:lang w:eastAsia="en-GB"/>
        </w:rPr>
      </w:pPr>
      <w:del w:id="744" w:author="Heidi Clevett" w:date="2024-09-24T14:27:00Z">
        <w:r>
          <w:rPr/>
          <w:delText>2.4.2.</w:delText>
        </w:r>
      </w:del>
      <w:del w:id="745" w:author="Heidi Clevett" w:date="2024-09-24T14:27:00Z">
        <w:r>
          <w:rPr>
            <w:rFonts w:eastAsiaTheme="minorEastAsia"/>
            <w:color w:val="auto"/>
            <w:sz w:val="22"/>
            <w:lang w:eastAsia="en-GB"/>
          </w:rPr>
          <w:tab/>
        </w:r>
      </w:del>
      <w:del w:id="746" w:author="Heidi Clevett" w:date="2024-09-24T14:27:00Z">
        <w:r>
          <w:rPr/>
          <w:delText>Screen Layout</w:delText>
        </w:r>
      </w:del>
      <w:del w:id="747" w:author="Heidi Clevett" w:date="2024-09-24T14:27:00Z">
        <w:r>
          <w:rPr/>
          <w:tab/>
        </w:r>
      </w:del>
      <w:del w:id="748" w:author="Heidi Clevett" w:date="2024-09-24T14:27:00Z">
        <w:r>
          <w:rPr/>
          <w:delText>14</w:delText>
        </w:r>
      </w:del>
    </w:p>
    <w:p w14:paraId="42CFD565">
      <w:pPr>
        <w:pStyle w:val="26"/>
        <w:rPr>
          <w:del w:id="749" w:author="Heidi Clevett" w:date="2024-09-24T14:27:00Z"/>
          <w:rFonts w:eastAsiaTheme="minorEastAsia"/>
          <w:b w:val="0"/>
          <w:caps w:val="0"/>
          <w:color w:val="auto"/>
          <w:lang w:eastAsia="en-GB"/>
        </w:rPr>
      </w:pPr>
      <w:del w:id="750" w:author="Heidi Clevett" w:date="2024-09-24T14:27:00Z">
        <w:r>
          <w:rPr/>
          <w:delText>3.</w:delText>
        </w:r>
      </w:del>
      <w:del w:id="751" w:author="Heidi Clevett" w:date="2024-09-24T14:27:00Z">
        <w:r>
          <w:rPr>
            <w:rFonts w:eastAsiaTheme="minorEastAsia"/>
            <w:b w:val="0"/>
            <w:caps w:val="0"/>
            <w:color w:val="auto"/>
            <w:lang w:eastAsia="en-GB"/>
          </w:rPr>
          <w:tab/>
        </w:r>
      </w:del>
      <w:del w:id="752" w:author="Heidi Clevett" w:date="2024-09-24T14:27:00Z">
        <w:r>
          <w:rPr/>
          <w:delText>DECISION SUPPORT</w:delText>
        </w:r>
      </w:del>
      <w:del w:id="753" w:author="Heidi Clevett" w:date="2024-09-24T14:27:00Z">
        <w:r>
          <w:rPr/>
          <w:tab/>
        </w:r>
      </w:del>
      <w:del w:id="754" w:author="Heidi Clevett" w:date="2024-09-24T14:27:00Z">
        <w:r>
          <w:rPr/>
          <w:delText>14</w:delText>
        </w:r>
      </w:del>
    </w:p>
    <w:p w14:paraId="3A3A5178">
      <w:pPr>
        <w:pStyle w:val="33"/>
        <w:rPr>
          <w:del w:id="755" w:author="Heidi Clevett" w:date="2024-09-24T14:27:00Z"/>
          <w:rFonts w:eastAsiaTheme="minorEastAsia"/>
          <w:color w:val="auto"/>
          <w:lang w:eastAsia="en-GB"/>
        </w:rPr>
      </w:pPr>
      <w:del w:id="756" w:author="Heidi Clevett" w:date="2024-09-24T14:27:00Z">
        <w:r>
          <w:rPr/>
          <w:delText>3.1.</w:delText>
        </w:r>
      </w:del>
      <w:del w:id="757" w:author="Heidi Clevett" w:date="2024-09-24T14:27:00Z">
        <w:r>
          <w:rPr>
            <w:rFonts w:eastAsiaTheme="minorEastAsia"/>
            <w:color w:val="auto"/>
            <w:lang w:eastAsia="en-GB"/>
          </w:rPr>
          <w:tab/>
        </w:r>
      </w:del>
      <w:del w:id="758" w:author="Heidi Clevett" w:date="2024-09-24T14:27:00Z">
        <w:r>
          <w:rPr/>
          <w:delText>Introduction</w:delText>
        </w:r>
      </w:del>
      <w:del w:id="759" w:author="Heidi Clevett" w:date="2024-09-24T14:27:00Z">
        <w:r>
          <w:rPr/>
          <w:tab/>
        </w:r>
      </w:del>
      <w:del w:id="760" w:author="Heidi Clevett" w:date="2024-09-24T14:27:00Z">
        <w:r>
          <w:rPr/>
          <w:delText>14</w:delText>
        </w:r>
      </w:del>
    </w:p>
    <w:p w14:paraId="6A5430E6">
      <w:pPr>
        <w:pStyle w:val="21"/>
        <w:tabs>
          <w:tab w:val="left" w:pos="1134"/>
        </w:tabs>
        <w:rPr>
          <w:del w:id="761" w:author="Heidi Clevett" w:date="2024-09-24T14:27:00Z"/>
          <w:rFonts w:eastAsiaTheme="minorEastAsia"/>
          <w:color w:val="auto"/>
          <w:sz w:val="22"/>
          <w:lang w:eastAsia="en-GB"/>
        </w:rPr>
      </w:pPr>
      <w:del w:id="762" w:author="Heidi Clevett" w:date="2024-09-24T14:27:00Z">
        <w:r>
          <w:rPr/>
          <w:delText>3.1.1.</w:delText>
        </w:r>
      </w:del>
      <w:del w:id="763" w:author="Heidi Clevett" w:date="2024-09-24T14:27:00Z">
        <w:r>
          <w:rPr>
            <w:rFonts w:eastAsiaTheme="minorEastAsia"/>
            <w:color w:val="auto"/>
            <w:sz w:val="22"/>
            <w:lang w:eastAsia="en-GB"/>
          </w:rPr>
          <w:tab/>
        </w:r>
      </w:del>
      <w:del w:id="764" w:author="Heidi Clevett" w:date="2024-09-24T14:27:00Z">
        <w:r>
          <w:rPr/>
          <w:delText>Section definitions</w:delText>
        </w:r>
      </w:del>
      <w:del w:id="765" w:author="Heidi Clevett" w:date="2024-09-24T14:27:00Z">
        <w:r>
          <w:rPr/>
          <w:tab/>
        </w:r>
      </w:del>
      <w:del w:id="766" w:author="Heidi Clevett" w:date="2024-09-24T14:27:00Z">
        <w:r>
          <w:rPr/>
          <w:delText>14</w:delText>
        </w:r>
      </w:del>
    </w:p>
    <w:p w14:paraId="3AE4CC42">
      <w:pPr>
        <w:pStyle w:val="33"/>
        <w:rPr>
          <w:del w:id="767" w:author="Heidi Clevett" w:date="2024-09-24T14:27:00Z"/>
          <w:rFonts w:eastAsiaTheme="minorEastAsia"/>
          <w:color w:val="auto"/>
          <w:lang w:eastAsia="en-GB"/>
        </w:rPr>
      </w:pPr>
      <w:del w:id="768" w:author="Heidi Clevett" w:date="2024-09-24T14:27:00Z">
        <w:r>
          <w:rPr/>
          <w:delText>3.2.</w:delText>
        </w:r>
      </w:del>
      <w:del w:id="769" w:author="Heidi Clevett" w:date="2024-09-24T14:27:00Z">
        <w:r>
          <w:rPr>
            <w:rFonts w:eastAsiaTheme="minorEastAsia"/>
            <w:color w:val="auto"/>
            <w:lang w:eastAsia="en-GB"/>
          </w:rPr>
          <w:tab/>
        </w:r>
      </w:del>
      <w:del w:id="770" w:author="Heidi Clevett" w:date="2024-09-24T14:27:00Z">
        <w:r>
          <w:rPr/>
          <w:delText>Characteristics of decision support tools</w:delText>
        </w:r>
      </w:del>
      <w:del w:id="771" w:author="Heidi Clevett" w:date="2024-09-24T14:27:00Z">
        <w:r>
          <w:rPr/>
          <w:tab/>
        </w:r>
      </w:del>
      <w:del w:id="772" w:author="Heidi Clevett" w:date="2024-09-24T14:27:00Z">
        <w:r>
          <w:rPr/>
          <w:delText>15</w:delText>
        </w:r>
      </w:del>
    </w:p>
    <w:p w14:paraId="767CDE9C">
      <w:pPr>
        <w:pStyle w:val="33"/>
        <w:rPr>
          <w:del w:id="773" w:author="Heidi Clevett" w:date="2024-09-24T14:27:00Z"/>
          <w:rFonts w:eastAsiaTheme="minorEastAsia"/>
          <w:color w:val="auto"/>
          <w:lang w:eastAsia="en-GB"/>
        </w:rPr>
      </w:pPr>
      <w:del w:id="774" w:author="Heidi Clevett" w:date="2024-09-24T14:27:00Z">
        <w:r>
          <w:rPr/>
          <w:delText>3.3.</w:delText>
        </w:r>
      </w:del>
      <w:del w:id="775" w:author="Heidi Clevett" w:date="2024-09-24T14:27:00Z">
        <w:r>
          <w:rPr>
            <w:rFonts w:eastAsiaTheme="minorEastAsia"/>
            <w:color w:val="auto"/>
            <w:lang w:eastAsia="en-GB"/>
          </w:rPr>
          <w:tab/>
        </w:r>
      </w:del>
      <w:del w:id="776" w:author="Heidi Clevett" w:date="2024-09-24T14:27:00Z">
        <w:r>
          <w:rPr/>
          <w:delText>Operational requirements</w:delText>
        </w:r>
      </w:del>
      <w:del w:id="777" w:author="Heidi Clevett" w:date="2024-09-24T14:27:00Z">
        <w:r>
          <w:rPr/>
          <w:tab/>
        </w:r>
      </w:del>
      <w:del w:id="778" w:author="Heidi Clevett" w:date="2024-09-24T14:27:00Z">
        <w:r>
          <w:rPr/>
          <w:delText>15</w:delText>
        </w:r>
      </w:del>
    </w:p>
    <w:p w14:paraId="2F74F052">
      <w:pPr>
        <w:pStyle w:val="21"/>
        <w:tabs>
          <w:tab w:val="left" w:pos="1134"/>
        </w:tabs>
        <w:rPr>
          <w:del w:id="779" w:author="Heidi Clevett" w:date="2024-09-24T14:27:00Z"/>
          <w:rFonts w:eastAsiaTheme="minorEastAsia"/>
          <w:color w:val="auto"/>
          <w:sz w:val="22"/>
          <w:lang w:eastAsia="en-GB"/>
        </w:rPr>
      </w:pPr>
      <w:del w:id="780" w:author="Heidi Clevett" w:date="2024-09-24T14:27:00Z">
        <w:r>
          <w:rPr/>
          <w:delText>3.3.1.</w:delText>
        </w:r>
      </w:del>
      <w:del w:id="781" w:author="Heidi Clevett" w:date="2024-09-24T14:27:00Z">
        <w:r>
          <w:rPr>
            <w:rFonts w:eastAsiaTheme="minorEastAsia"/>
            <w:color w:val="auto"/>
            <w:sz w:val="22"/>
            <w:lang w:eastAsia="en-GB"/>
          </w:rPr>
          <w:tab/>
        </w:r>
      </w:del>
      <w:del w:id="782" w:author="Heidi Clevett" w:date="2024-09-24T14:27:00Z">
        <w:r>
          <w:rPr/>
          <w:delText>Route management</w:delText>
        </w:r>
      </w:del>
      <w:del w:id="783" w:author="Heidi Clevett" w:date="2024-09-24T14:27:00Z">
        <w:r>
          <w:rPr/>
          <w:tab/>
        </w:r>
      </w:del>
      <w:del w:id="784" w:author="Heidi Clevett" w:date="2024-09-24T14:27:00Z">
        <w:r>
          <w:rPr/>
          <w:delText>16</w:delText>
        </w:r>
      </w:del>
    </w:p>
    <w:p w14:paraId="34345820">
      <w:pPr>
        <w:pStyle w:val="21"/>
        <w:tabs>
          <w:tab w:val="left" w:pos="1134"/>
        </w:tabs>
        <w:rPr>
          <w:del w:id="785" w:author="Heidi Clevett" w:date="2024-09-24T14:27:00Z"/>
          <w:rFonts w:eastAsiaTheme="minorEastAsia"/>
          <w:color w:val="auto"/>
          <w:sz w:val="22"/>
          <w:lang w:eastAsia="en-GB"/>
        </w:rPr>
      </w:pPr>
      <w:del w:id="786" w:author="Heidi Clevett" w:date="2024-09-24T14:27:00Z">
        <w:r>
          <w:rPr/>
          <w:delText>3.3.2.</w:delText>
        </w:r>
      </w:del>
      <w:del w:id="787" w:author="Heidi Clevett" w:date="2024-09-24T14:27:00Z">
        <w:r>
          <w:rPr>
            <w:rFonts w:eastAsiaTheme="minorEastAsia"/>
            <w:color w:val="auto"/>
            <w:sz w:val="22"/>
            <w:lang w:eastAsia="en-GB"/>
          </w:rPr>
          <w:tab/>
        </w:r>
      </w:del>
      <w:del w:id="788" w:author="Heidi Clevett" w:date="2024-09-24T14:27:00Z">
        <w:r>
          <w:rPr/>
          <w:delText>Traffic management</w:delText>
        </w:r>
      </w:del>
      <w:del w:id="789" w:author="Heidi Clevett" w:date="2024-09-24T14:27:00Z">
        <w:r>
          <w:rPr/>
          <w:tab/>
        </w:r>
      </w:del>
      <w:del w:id="790" w:author="Heidi Clevett" w:date="2024-09-24T14:27:00Z">
        <w:r>
          <w:rPr/>
          <w:delText>16</w:delText>
        </w:r>
      </w:del>
    </w:p>
    <w:p w14:paraId="57259166">
      <w:pPr>
        <w:pStyle w:val="21"/>
        <w:tabs>
          <w:tab w:val="left" w:pos="1134"/>
        </w:tabs>
        <w:rPr>
          <w:del w:id="791" w:author="Heidi Clevett" w:date="2024-09-24T14:27:00Z"/>
          <w:rFonts w:eastAsiaTheme="minorEastAsia"/>
          <w:color w:val="auto"/>
          <w:sz w:val="22"/>
          <w:lang w:eastAsia="en-GB"/>
        </w:rPr>
      </w:pPr>
      <w:del w:id="792" w:author="Heidi Clevett" w:date="2024-09-24T14:27:00Z">
        <w:r>
          <w:rPr/>
          <w:delText>3.3.3.</w:delText>
        </w:r>
      </w:del>
      <w:del w:id="793" w:author="Heidi Clevett" w:date="2024-09-24T14:27:00Z">
        <w:r>
          <w:rPr>
            <w:rFonts w:eastAsiaTheme="minorEastAsia"/>
            <w:color w:val="auto"/>
            <w:sz w:val="22"/>
            <w:lang w:eastAsia="en-GB"/>
          </w:rPr>
          <w:tab/>
        </w:r>
      </w:del>
      <w:del w:id="794" w:author="Heidi Clevett" w:date="2024-09-24T14:27:00Z">
        <w:r>
          <w:rPr/>
          <w:delText>Monitoring and protection of assets</w:delText>
        </w:r>
      </w:del>
      <w:del w:id="795" w:author="Heidi Clevett" w:date="2024-09-24T14:27:00Z">
        <w:r>
          <w:rPr/>
          <w:tab/>
        </w:r>
      </w:del>
      <w:del w:id="796" w:author="Heidi Clevett" w:date="2024-09-24T14:27:00Z">
        <w:r>
          <w:rPr/>
          <w:delText>16</w:delText>
        </w:r>
      </w:del>
    </w:p>
    <w:p w14:paraId="5747E4B9">
      <w:pPr>
        <w:pStyle w:val="21"/>
        <w:tabs>
          <w:tab w:val="left" w:pos="1134"/>
        </w:tabs>
        <w:rPr>
          <w:del w:id="797" w:author="Heidi Clevett" w:date="2024-09-24T14:27:00Z"/>
          <w:rFonts w:eastAsiaTheme="minorEastAsia"/>
          <w:color w:val="auto"/>
          <w:sz w:val="22"/>
          <w:lang w:eastAsia="en-GB"/>
        </w:rPr>
      </w:pPr>
      <w:del w:id="798" w:author="Heidi Clevett" w:date="2024-09-24T14:27:00Z">
        <w:r>
          <w:rPr/>
          <w:delText>3.3.4.</w:delText>
        </w:r>
      </w:del>
      <w:del w:id="799" w:author="Heidi Clevett" w:date="2024-09-24T14:27:00Z">
        <w:r>
          <w:rPr>
            <w:rFonts w:eastAsiaTheme="minorEastAsia"/>
            <w:color w:val="auto"/>
            <w:sz w:val="22"/>
            <w:lang w:eastAsia="en-GB"/>
          </w:rPr>
          <w:tab/>
        </w:r>
      </w:del>
      <w:del w:id="800" w:author="Heidi Clevett" w:date="2024-09-24T14:27:00Z">
        <w:r>
          <w:rPr/>
          <w:delText>Environment and fairway monitoring</w:delText>
        </w:r>
      </w:del>
      <w:del w:id="801" w:author="Heidi Clevett" w:date="2024-09-24T14:27:00Z">
        <w:r>
          <w:rPr/>
          <w:tab/>
        </w:r>
      </w:del>
      <w:del w:id="802" w:author="Heidi Clevett" w:date="2024-09-24T14:27:00Z">
        <w:r>
          <w:rPr/>
          <w:delText>17</w:delText>
        </w:r>
      </w:del>
    </w:p>
    <w:p w14:paraId="7C1E71E8">
      <w:pPr>
        <w:pStyle w:val="21"/>
        <w:tabs>
          <w:tab w:val="left" w:pos="1134"/>
        </w:tabs>
        <w:rPr>
          <w:del w:id="803" w:author="Heidi Clevett" w:date="2024-09-24T14:27:00Z"/>
          <w:rFonts w:eastAsiaTheme="minorEastAsia"/>
          <w:color w:val="auto"/>
          <w:sz w:val="22"/>
          <w:lang w:eastAsia="en-GB"/>
        </w:rPr>
      </w:pPr>
      <w:del w:id="804" w:author="Heidi Clevett" w:date="2024-09-24T14:27:00Z">
        <w:r>
          <w:rPr/>
          <w:delText>3.3.5.</w:delText>
        </w:r>
      </w:del>
      <w:del w:id="805" w:author="Heidi Clevett" w:date="2024-09-24T14:27:00Z">
        <w:r>
          <w:rPr>
            <w:rFonts w:eastAsiaTheme="minorEastAsia"/>
            <w:color w:val="auto"/>
            <w:sz w:val="22"/>
            <w:lang w:eastAsia="en-GB"/>
          </w:rPr>
          <w:tab/>
        </w:r>
      </w:del>
      <w:del w:id="806" w:author="Heidi Clevett" w:date="2024-09-24T14:27:00Z">
        <w:r>
          <w:rPr/>
          <w:delText>Incident response</w:delText>
        </w:r>
      </w:del>
      <w:del w:id="807" w:author="Heidi Clevett" w:date="2024-09-24T14:27:00Z">
        <w:r>
          <w:rPr/>
          <w:tab/>
        </w:r>
      </w:del>
      <w:del w:id="808" w:author="Heidi Clevett" w:date="2024-09-24T14:27:00Z">
        <w:r>
          <w:rPr/>
          <w:delText>17</w:delText>
        </w:r>
      </w:del>
    </w:p>
    <w:p w14:paraId="3704D648">
      <w:pPr>
        <w:pStyle w:val="21"/>
        <w:tabs>
          <w:tab w:val="left" w:pos="1134"/>
        </w:tabs>
        <w:rPr>
          <w:del w:id="809" w:author="Heidi Clevett" w:date="2024-09-24T14:27:00Z"/>
          <w:rFonts w:eastAsiaTheme="minorEastAsia"/>
          <w:color w:val="auto"/>
          <w:sz w:val="22"/>
          <w:lang w:eastAsia="en-GB"/>
        </w:rPr>
      </w:pPr>
      <w:del w:id="810" w:author="Heidi Clevett" w:date="2024-09-24T14:27:00Z">
        <w:r>
          <w:rPr/>
          <w:delText>3.3.6.</w:delText>
        </w:r>
      </w:del>
      <w:del w:id="811" w:author="Heidi Clevett" w:date="2024-09-24T14:27:00Z">
        <w:r>
          <w:rPr>
            <w:rFonts w:eastAsiaTheme="minorEastAsia"/>
            <w:color w:val="auto"/>
            <w:sz w:val="22"/>
            <w:lang w:eastAsia="en-GB"/>
          </w:rPr>
          <w:tab/>
        </w:r>
      </w:del>
      <w:del w:id="812" w:author="Heidi Clevett" w:date="2024-09-24T14:27:00Z">
        <w:r>
          <w:rPr/>
          <w:delText>Anomaly detection</w:delText>
        </w:r>
      </w:del>
      <w:del w:id="813" w:author="Heidi Clevett" w:date="2024-09-24T14:27:00Z">
        <w:r>
          <w:rPr/>
          <w:tab/>
        </w:r>
      </w:del>
      <w:del w:id="814" w:author="Heidi Clevett" w:date="2024-09-24T14:27:00Z">
        <w:r>
          <w:rPr/>
          <w:delText>18</w:delText>
        </w:r>
      </w:del>
    </w:p>
    <w:p w14:paraId="4F9D4B84">
      <w:pPr>
        <w:pStyle w:val="21"/>
        <w:tabs>
          <w:tab w:val="left" w:pos="1134"/>
        </w:tabs>
        <w:rPr>
          <w:del w:id="815" w:author="Heidi Clevett" w:date="2024-09-24T14:27:00Z"/>
          <w:rFonts w:eastAsiaTheme="minorEastAsia"/>
          <w:color w:val="auto"/>
          <w:sz w:val="22"/>
          <w:lang w:eastAsia="en-GB"/>
        </w:rPr>
      </w:pPr>
      <w:del w:id="816" w:author="Heidi Clevett" w:date="2024-09-24T14:27:00Z">
        <w:r>
          <w:rPr/>
          <w:delText>3.3.7.</w:delText>
        </w:r>
      </w:del>
      <w:del w:id="817" w:author="Heidi Clevett" w:date="2024-09-24T14:27:00Z">
        <w:r>
          <w:rPr>
            <w:rFonts w:eastAsiaTheme="minorEastAsia"/>
            <w:color w:val="auto"/>
            <w:sz w:val="22"/>
            <w:lang w:eastAsia="en-GB"/>
          </w:rPr>
          <w:tab/>
        </w:r>
      </w:del>
      <w:del w:id="818" w:author="Heidi Clevett" w:date="2024-09-24T14:27:00Z">
        <w:r>
          <w:rPr/>
          <w:delText>Collision avoidance</w:delText>
        </w:r>
      </w:del>
      <w:del w:id="819" w:author="Heidi Clevett" w:date="2024-09-24T14:27:00Z">
        <w:r>
          <w:rPr/>
          <w:tab/>
        </w:r>
      </w:del>
      <w:del w:id="820" w:author="Heidi Clevett" w:date="2024-09-24T14:27:00Z">
        <w:r>
          <w:rPr/>
          <w:delText>18</w:delText>
        </w:r>
      </w:del>
    </w:p>
    <w:p w14:paraId="6066EC1B">
      <w:pPr>
        <w:pStyle w:val="21"/>
        <w:tabs>
          <w:tab w:val="left" w:pos="1134"/>
        </w:tabs>
        <w:rPr>
          <w:del w:id="821" w:author="Heidi Clevett" w:date="2024-09-24T14:27:00Z"/>
          <w:rFonts w:eastAsiaTheme="minorEastAsia"/>
          <w:color w:val="auto"/>
          <w:sz w:val="22"/>
          <w:lang w:eastAsia="en-GB"/>
        </w:rPr>
      </w:pPr>
      <w:del w:id="822" w:author="Heidi Clevett" w:date="2024-09-24T14:27:00Z">
        <w:r>
          <w:rPr/>
          <w:delText>3.3.8.</w:delText>
        </w:r>
      </w:del>
      <w:del w:id="823" w:author="Heidi Clevett" w:date="2024-09-24T14:27:00Z">
        <w:r>
          <w:rPr>
            <w:rFonts w:eastAsiaTheme="minorEastAsia"/>
            <w:color w:val="auto"/>
            <w:sz w:val="22"/>
            <w:lang w:eastAsia="en-GB"/>
          </w:rPr>
          <w:tab/>
        </w:r>
      </w:del>
      <w:del w:id="824" w:author="Heidi Clevett" w:date="2024-09-24T14:27:00Z">
        <w:r>
          <w:rPr/>
          <w:delText>Anchor watch</w:delText>
        </w:r>
      </w:del>
      <w:del w:id="825" w:author="Heidi Clevett" w:date="2024-09-24T14:27:00Z">
        <w:r>
          <w:rPr/>
          <w:tab/>
        </w:r>
      </w:del>
      <w:del w:id="826" w:author="Heidi Clevett" w:date="2024-09-24T14:27:00Z">
        <w:r>
          <w:rPr/>
          <w:delText>18</w:delText>
        </w:r>
      </w:del>
    </w:p>
    <w:p w14:paraId="677CA9E3">
      <w:pPr>
        <w:pStyle w:val="21"/>
        <w:tabs>
          <w:tab w:val="left" w:pos="1134"/>
        </w:tabs>
        <w:rPr>
          <w:del w:id="827" w:author="Heidi Clevett" w:date="2024-09-24T14:27:00Z"/>
          <w:rFonts w:eastAsiaTheme="minorEastAsia"/>
          <w:color w:val="auto"/>
          <w:sz w:val="22"/>
          <w:lang w:eastAsia="en-GB"/>
        </w:rPr>
      </w:pPr>
      <w:del w:id="828" w:author="Heidi Clevett" w:date="2024-09-24T14:27:00Z">
        <w:r>
          <w:rPr/>
          <w:delText>3.3.9.</w:delText>
        </w:r>
      </w:del>
      <w:del w:id="829" w:author="Heidi Clevett" w:date="2024-09-24T14:27:00Z">
        <w:r>
          <w:rPr>
            <w:rFonts w:eastAsiaTheme="minorEastAsia"/>
            <w:color w:val="auto"/>
            <w:sz w:val="22"/>
            <w:lang w:eastAsia="en-GB"/>
          </w:rPr>
          <w:tab/>
        </w:r>
      </w:del>
      <w:del w:id="830" w:author="Heidi Clevett" w:date="2024-09-24T14:27:00Z">
        <w:r>
          <w:rPr/>
          <w:delText>Grounding avoidance</w:delText>
        </w:r>
      </w:del>
      <w:del w:id="831" w:author="Heidi Clevett" w:date="2024-09-24T14:27:00Z">
        <w:r>
          <w:rPr/>
          <w:tab/>
        </w:r>
      </w:del>
      <w:del w:id="832" w:author="Heidi Clevett" w:date="2024-09-24T14:27:00Z">
        <w:r>
          <w:rPr/>
          <w:delText>18</w:delText>
        </w:r>
      </w:del>
    </w:p>
    <w:p w14:paraId="348E60C0">
      <w:pPr>
        <w:pStyle w:val="21"/>
        <w:tabs>
          <w:tab w:val="left" w:pos="1418"/>
        </w:tabs>
        <w:rPr>
          <w:del w:id="833" w:author="Heidi Clevett" w:date="2024-09-24T14:27:00Z"/>
          <w:rFonts w:eastAsiaTheme="minorEastAsia"/>
          <w:color w:val="auto"/>
          <w:sz w:val="22"/>
          <w:lang w:eastAsia="en-GB"/>
        </w:rPr>
      </w:pPr>
      <w:del w:id="834" w:author="Heidi Clevett" w:date="2024-09-24T14:27:00Z">
        <w:r>
          <w:rPr/>
          <w:delText>3.3.10.</w:delText>
        </w:r>
      </w:del>
      <w:del w:id="835" w:author="Heidi Clevett" w:date="2024-09-24T14:27:00Z">
        <w:r>
          <w:rPr>
            <w:rFonts w:eastAsiaTheme="minorEastAsia"/>
            <w:color w:val="auto"/>
            <w:sz w:val="22"/>
            <w:lang w:eastAsia="en-GB"/>
          </w:rPr>
          <w:tab/>
        </w:r>
      </w:del>
      <w:del w:id="836" w:author="Heidi Clevett" w:date="2024-09-24T14:27:00Z">
        <w:r>
          <w:rPr/>
          <w:delText>Air draught clearance</w:delText>
        </w:r>
      </w:del>
      <w:del w:id="837" w:author="Heidi Clevett" w:date="2024-09-24T14:27:00Z">
        <w:r>
          <w:rPr/>
          <w:tab/>
        </w:r>
      </w:del>
      <w:del w:id="838" w:author="Heidi Clevett" w:date="2024-09-24T14:27:00Z">
        <w:r>
          <w:rPr/>
          <w:delText>18</w:delText>
        </w:r>
      </w:del>
    </w:p>
    <w:p w14:paraId="5522862F">
      <w:pPr>
        <w:pStyle w:val="21"/>
        <w:tabs>
          <w:tab w:val="left" w:pos="1418"/>
        </w:tabs>
        <w:rPr>
          <w:del w:id="839" w:author="Heidi Clevett" w:date="2024-09-24T14:27:00Z"/>
          <w:rFonts w:eastAsiaTheme="minorEastAsia"/>
          <w:color w:val="auto"/>
          <w:sz w:val="22"/>
          <w:lang w:eastAsia="en-GB"/>
        </w:rPr>
      </w:pPr>
      <w:del w:id="840" w:author="Heidi Clevett" w:date="2024-09-24T14:27:00Z">
        <w:r>
          <w:rPr/>
          <w:delText>3.3.11.</w:delText>
        </w:r>
      </w:del>
      <w:del w:id="841" w:author="Heidi Clevett" w:date="2024-09-24T14:27:00Z">
        <w:r>
          <w:rPr>
            <w:rFonts w:eastAsiaTheme="minorEastAsia"/>
            <w:color w:val="auto"/>
            <w:sz w:val="22"/>
            <w:lang w:eastAsia="en-GB"/>
          </w:rPr>
          <w:tab/>
        </w:r>
      </w:del>
      <w:del w:id="842" w:author="Heidi Clevett" w:date="2024-09-24T14:27:00Z">
        <w:r>
          <w:rPr/>
          <w:delText>Area related</w:delText>
        </w:r>
      </w:del>
      <w:del w:id="843" w:author="Heidi Clevett" w:date="2024-09-24T14:27:00Z">
        <w:r>
          <w:rPr/>
          <w:tab/>
        </w:r>
      </w:del>
      <w:del w:id="844" w:author="Heidi Clevett" w:date="2024-09-24T14:27:00Z">
        <w:r>
          <w:rPr/>
          <w:delText>19</w:delText>
        </w:r>
      </w:del>
    </w:p>
    <w:p w14:paraId="28828A26">
      <w:pPr>
        <w:pStyle w:val="21"/>
        <w:tabs>
          <w:tab w:val="left" w:pos="1418"/>
        </w:tabs>
        <w:rPr>
          <w:del w:id="845" w:author="Heidi Clevett" w:date="2024-09-24T14:27:00Z"/>
          <w:rFonts w:eastAsiaTheme="minorEastAsia"/>
          <w:color w:val="auto"/>
          <w:sz w:val="22"/>
          <w:lang w:eastAsia="en-GB"/>
        </w:rPr>
      </w:pPr>
      <w:del w:id="846" w:author="Heidi Clevett" w:date="2024-09-24T14:27:00Z">
        <w:r>
          <w:rPr/>
          <w:delText>3.3.12.</w:delText>
        </w:r>
      </w:del>
      <w:del w:id="847" w:author="Heidi Clevett" w:date="2024-09-24T14:27:00Z">
        <w:r>
          <w:rPr>
            <w:rFonts w:eastAsiaTheme="minorEastAsia"/>
            <w:color w:val="auto"/>
            <w:sz w:val="22"/>
            <w:lang w:eastAsia="en-GB"/>
          </w:rPr>
          <w:tab/>
        </w:r>
      </w:del>
      <w:del w:id="848" w:author="Heidi Clevett" w:date="2024-09-24T14:27:00Z">
        <w:r>
          <w:rPr/>
          <w:delText>Speed limitations</w:delText>
        </w:r>
      </w:del>
      <w:del w:id="849" w:author="Heidi Clevett" w:date="2024-09-24T14:27:00Z">
        <w:r>
          <w:rPr/>
          <w:tab/>
        </w:r>
      </w:del>
      <w:del w:id="850" w:author="Heidi Clevett" w:date="2024-09-24T14:27:00Z">
        <w:r>
          <w:rPr/>
          <w:delText>19</w:delText>
        </w:r>
      </w:del>
    </w:p>
    <w:p w14:paraId="32FA9BD0">
      <w:pPr>
        <w:pStyle w:val="33"/>
        <w:rPr>
          <w:del w:id="851" w:author="Heidi Clevett" w:date="2024-09-24T14:27:00Z"/>
          <w:rFonts w:eastAsiaTheme="minorEastAsia"/>
          <w:color w:val="auto"/>
          <w:lang w:eastAsia="en-GB"/>
        </w:rPr>
      </w:pPr>
      <w:del w:id="852" w:author="Heidi Clevett" w:date="2024-09-24T14:27:00Z">
        <w:r>
          <w:rPr/>
          <w:delText>3.4.</w:delText>
        </w:r>
      </w:del>
      <w:del w:id="853" w:author="Heidi Clevett" w:date="2024-09-24T14:27:00Z">
        <w:r>
          <w:rPr>
            <w:rFonts w:eastAsiaTheme="minorEastAsia"/>
            <w:color w:val="auto"/>
            <w:lang w:eastAsia="en-GB"/>
          </w:rPr>
          <w:tab/>
        </w:r>
      </w:del>
      <w:del w:id="854" w:author="Heidi Clevett" w:date="2024-09-24T14:27:00Z">
        <w:r>
          <w:rPr/>
          <w:delText>Specific Design and Installation Considerations</w:delText>
        </w:r>
      </w:del>
      <w:del w:id="855" w:author="Heidi Clevett" w:date="2024-09-24T14:27:00Z">
        <w:r>
          <w:rPr/>
          <w:tab/>
        </w:r>
      </w:del>
      <w:del w:id="856" w:author="Heidi Clevett" w:date="2024-09-24T14:27:00Z">
        <w:r>
          <w:rPr/>
          <w:delText>19</w:delText>
        </w:r>
      </w:del>
    </w:p>
    <w:p w14:paraId="53384364">
      <w:pPr>
        <w:pStyle w:val="26"/>
        <w:rPr>
          <w:del w:id="857" w:author="Heidi Clevett" w:date="2024-09-24T14:27:00Z"/>
          <w:rFonts w:eastAsiaTheme="minorEastAsia"/>
          <w:b w:val="0"/>
          <w:caps w:val="0"/>
          <w:color w:val="auto"/>
          <w:lang w:eastAsia="en-GB"/>
        </w:rPr>
      </w:pPr>
      <w:del w:id="858" w:author="Heidi Clevett" w:date="2024-09-24T14:27:00Z">
        <w:r>
          <w:rPr/>
          <w:delText>4.</w:delText>
        </w:r>
      </w:del>
      <w:del w:id="859" w:author="Heidi Clevett" w:date="2024-09-24T14:27:00Z">
        <w:r>
          <w:rPr>
            <w:rFonts w:eastAsiaTheme="minorEastAsia"/>
            <w:b w:val="0"/>
            <w:caps w:val="0"/>
            <w:color w:val="auto"/>
            <w:lang w:eastAsia="en-GB"/>
          </w:rPr>
          <w:tab/>
        </w:r>
      </w:del>
      <w:del w:id="860" w:author="Heidi Clevett" w:date="2024-09-24T14:27:00Z">
        <w:r>
          <w:rPr/>
          <w:delText>DATA PROCESSING</w:delText>
        </w:r>
      </w:del>
      <w:del w:id="861" w:author="Heidi Clevett" w:date="2024-09-24T14:27:00Z">
        <w:r>
          <w:rPr/>
          <w:tab/>
        </w:r>
      </w:del>
      <w:del w:id="862" w:author="Heidi Clevett" w:date="2024-09-24T14:27:00Z">
        <w:r>
          <w:rPr/>
          <w:delText>19</w:delText>
        </w:r>
      </w:del>
    </w:p>
    <w:p w14:paraId="307E4273">
      <w:pPr>
        <w:pStyle w:val="33"/>
        <w:rPr>
          <w:del w:id="863" w:author="Heidi Clevett" w:date="2024-09-24T14:27:00Z"/>
          <w:rFonts w:eastAsiaTheme="minorEastAsia"/>
          <w:color w:val="auto"/>
          <w:lang w:eastAsia="en-GB"/>
        </w:rPr>
      </w:pPr>
      <w:del w:id="864" w:author="Heidi Clevett" w:date="2024-09-24T14:27:00Z">
        <w:r>
          <w:rPr/>
          <w:delText>4.1.</w:delText>
        </w:r>
      </w:del>
      <w:del w:id="865" w:author="Heidi Clevett" w:date="2024-09-24T14:27:00Z">
        <w:r>
          <w:rPr>
            <w:rFonts w:eastAsiaTheme="minorEastAsia"/>
            <w:color w:val="auto"/>
            <w:lang w:eastAsia="en-GB"/>
          </w:rPr>
          <w:tab/>
        </w:r>
      </w:del>
      <w:del w:id="866" w:author="Heidi Clevett" w:date="2024-09-24T14:27:00Z">
        <w:r>
          <w:rPr/>
          <w:delText>Introduction</w:delText>
        </w:r>
      </w:del>
      <w:del w:id="867" w:author="Heidi Clevett" w:date="2024-09-24T14:27:00Z">
        <w:r>
          <w:rPr/>
          <w:tab/>
        </w:r>
      </w:del>
      <w:del w:id="868" w:author="Heidi Clevett" w:date="2024-09-24T14:27:00Z">
        <w:r>
          <w:rPr/>
          <w:delText>19</w:delText>
        </w:r>
      </w:del>
    </w:p>
    <w:p w14:paraId="76C7F790">
      <w:pPr>
        <w:pStyle w:val="21"/>
        <w:tabs>
          <w:tab w:val="left" w:pos="1134"/>
        </w:tabs>
        <w:rPr>
          <w:del w:id="869" w:author="Heidi Clevett" w:date="2024-09-24T14:27:00Z"/>
          <w:rFonts w:eastAsiaTheme="minorEastAsia"/>
          <w:color w:val="auto"/>
          <w:sz w:val="22"/>
          <w:lang w:eastAsia="en-GB"/>
        </w:rPr>
      </w:pPr>
      <w:del w:id="870" w:author="Heidi Clevett" w:date="2024-09-24T14:27:00Z">
        <w:r>
          <w:rPr/>
          <w:delText>4.1.1.</w:delText>
        </w:r>
      </w:del>
      <w:del w:id="871" w:author="Heidi Clevett" w:date="2024-09-24T14:27:00Z">
        <w:r>
          <w:rPr>
            <w:rFonts w:eastAsiaTheme="minorEastAsia"/>
            <w:color w:val="auto"/>
            <w:sz w:val="22"/>
            <w:lang w:eastAsia="en-GB"/>
          </w:rPr>
          <w:tab/>
        </w:r>
      </w:del>
      <w:del w:id="872" w:author="Heidi Clevett" w:date="2024-09-24T14:27:00Z">
        <w:r>
          <w:rPr/>
          <w:delText>Section definitions</w:delText>
        </w:r>
      </w:del>
      <w:del w:id="873" w:author="Heidi Clevett" w:date="2024-09-24T14:27:00Z">
        <w:r>
          <w:rPr/>
          <w:tab/>
        </w:r>
      </w:del>
      <w:del w:id="874" w:author="Heidi Clevett" w:date="2024-09-24T14:27:00Z">
        <w:r>
          <w:rPr/>
          <w:delText>19</w:delText>
        </w:r>
      </w:del>
    </w:p>
    <w:p w14:paraId="70713B95">
      <w:pPr>
        <w:pStyle w:val="33"/>
        <w:rPr>
          <w:del w:id="875" w:author="Heidi Clevett" w:date="2024-09-24T14:27:00Z"/>
          <w:rFonts w:eastAsiaTheme="minorEastAsia"/>
          <w:color w:val="auto"/>
          <w:lang w:eastAsia="en-GB"/>
        </w:rPr>
      </w:pPr>
      <w:del w:id="876" w:author="Heidi Clevett" w:date="2024-09-24T14:27:00Z">
        <w:r>
          <w:rPr/>
          <w:delText>4.2.</w:delText>
        </w:r>
      </w:del>
      <w:del w:id="877" w:author="Heidi Clevett" w:date="2024-09-24T14:27:00Z">
        <w:r>
          <w:rPr>
            <w:rFonts w:eastAsiaTheme="minorEastAsia"/>
            <w:color w:val="auto"/>
            <w:lang w:eastAsia="en-GB"/>
          </w:rPr>
          <w:tab/>
        </w:r>
      </w:del>
      <w:del w:id="878" w:author="Heidi Clevett" w:date="2024-09-24T14:27:00Z">
        <w:r>
          <w:rPr/>
          <w:delText>Traffic image creation</w:delText>
        </w:r>
      </w:del>
      <w:del w:id="879" w:author="Heidi Clevett" w:date="2024-09-24T14:27:00Z">
        <w:r>
          <w:rPr/>
          <w:tab/>
        </w:r>
      </w:del>
      <w:del w:id="880" w:author="Heidi Clevett" w:date="2024-09-24T14:27:00Z">
        <w:r>
          <w:rPr/>
          <w:delText>21</w:delText>
        </w:r>
      </w:del>
    </w:p>
    <w:p w14:paraId="4307AF1A">
      <w:pPr>
        <w:pStyle w:val="21"/>
        <w:tabs>
          <w:tab w:val="left" w:pos="1134"/>
        </w:tabs>
        <w:rPr>
          <w:del w:id="881" w:author="Heidi Clevett" w:date="2024-09-24T14:27:00Z"/>
          <w:rFonts w:eastAsiaTheme="minorEastAsia"/>
          <w:color w:val="auto"/>
          <w:sz w:val="22"/>
          <w:lang w:eastAsia="en-GB"/>
        </w:rPr>
      </w:pPr>
      <w:del w:id="882" w:author="Heidi Clevett" w:date="2024-09-24T14:27:00Z">
        <w:r>
          <w:rPr/>
          <w:delText>4.2.1.</w:delText>
        </w:r>
      </w:del>
      <w:del w:id="883" w:author="Heidi Clevett" w:date="2024-09-24T14:27:00Z">
        <w:r>
          <w:rPr>
            <w:rFonts w:eastAsiaTheme="minorEastAsia"/>
            <w:color w:val="auto"/>
            <w:sz w:val="22"/>
            <w:lang w:eastAsia="en-GB"/>
          </w:rPr>
          <w:tab/>
        </w:r>
      </w:del>
      <w:del w:id="884" w:author="Heidi Clevett" w:date="2024-09-24T14:27:00Z">
        <w:r>
          <w:rPr/>
          <w:delText>Sensors data processing</w:delText>
        </w:r>
      </w:del>
      <w:del w:id="885" w:author="Heidi Clevett" w:date="2024-09-24T14:27:00Z">
        <w:r>
          <w:rPr/>
          <w:tab/>
        </w:r>
      </w:del>
      <w:del w:id="886" w:author="Heidi Clevett" w:date="2024-09-24T14:27:00Z">
        <w:r>
          <w:rPr/>
          <w:delText>21</w:delText>
        </w:r>
      </w:del>
    </w:p>
    <w:p w14:paraId="18D5488C">
      <w:pPr>
        <w:pStyle w:val="21"/>
        <w:tabs>
          <w:tab w:val="left" w:pos="1134"/>
        </w:tabs>
        <w:rPr>
          <w:del w:id="887" w:author="Heidi Clevett" w:date="2024-09-24T14:27:00Z"/>
          <w:rFonts w:eastAsiaTheme="minorEastAsia"/>
          <w:color w:val="auto"/>
          <w:sz w:val="22"/>
          <w:lang w:eastAsia="en-GB"/>
        </w:rPr>
      </w:pPr>
      <w:del w:id="888" w:author="Heidi Clevett" w:date="2024-09-24T14:27:00Z">
        <w:r>
          <w:rPr/>
          <w:delText>4.2.2.</w:delText>
        </w:r>
      </w:del>
      <w:del w:id="889" w:author="Heidi Clevett" w:date="2024-09-24T14:27:00Z">
        <w:r>
          <w:rPr>
            <w:rFonts w:eastAsiaTheme="minorEastAsia"/>
            <w:color w:val="auto"/>
            <w:sz w:val="22"/>
            <w:lang w:eastAsia="en-GB"/>
          </w:rPr>
          <w:tab/>
        </w:r>
      </w:del>
      <w:del w:id="890" w:author="Heidi Clevett" w:date="2024-09-24T14:27:00Z">
        <w:r>
          <w:rPr/>
          <w:delText>Tracking and data fusion</w:delText>
        </w:r>
      </w:del>
      <w:del w:id="891" w:author="Heidi Clevett" w:date="2024-09-24T14:27:00Z">
        <w:r>
          <w:rPr/>
          <w:tab/>
        </w:r>
      </w:del>
      <w:del w:id="892" w:author="Heidi Clevett" w:date="2024-09-24T14:27:00Z">
        <w:r>
          <w:rPr/>
          <w:delText>22</w:delText>
        </w:r>
      </w:del>
    </w:p>
    <w:p w14:paraId="494CDD01">
      <w:pPr>
        <w:pStyle w:val="21"/>
        <w:tabs>
          <w:tab w:val="left" w:pos="1134"/>
        </w:tabs>
        <w:rPr>
          <w:del w:id="893" w:author="Heidi Clevett" w:date="2024-09-24T14:27:00Z"/>
          <w:rFonts w:eastAsiaTheme="minorEastAsia"/>
          <w:color w:val="auto"/>
          <w:sz w:val="22"/>
          <w:lang w:eastAsia="en-GB"/>
        </w:rPr>
      </w:pPr>
      <w:del w:id="894" w:author="Heidi Clevett" w:date="2024-09-24T14:27:00Z">
        <w:r>
          <w:rPr/>
          <w:delText>4.2.3.</w:delText>
        </w:r>
      </w:del>
      <w:del w:id="895" w:author="Heidi Clevett" w:date="2024-09-24T14:27:00Z">
        <w:r>
          <w:rPr>
            <w:rFonts w:eastAsiaTheme="minorEastAsia"/>
            <w:color w:val="auto"/>
            <w:sz w:val="22"/>
            <w:lang w:eastAsia="en-GB"/>
          </w:rPr>
          <w:tab/>
        </w:r>
      </w:del>
      <w:del w:id="896" w:author="Heidi Clevett" w:date="2024-09-24T14:27:00Z">
        <w:r>
          <w:rPr/>
          <w:delText>Traffic image performance parameters</w:delText>
        </w:r>
      </w:del>
      <w:del w:id="897" w:author="Heidi Clevett" w:date="2024-09-24T14:27:00Z">
        <w:r>
          <w:rPr/>
          <w:tab/>
        </w:r>
      </w:del>
      <w:del w:id="898" w:author="Heidi Clevett" w:date="2024-09-24T14:27:00Z">
        <w:r>
          <w:rPr/>
          <w:delText>25</w:delText>
        </w:r>
      </w:del>
    </w:p>
    <w:p w14:paraId="24C74768">
      <w:pPr>
        <w:pStyle w:val="33"/>
        <w:rPr>
          <w:del w:id="899" w:author="Heidi Clevett" w:date="2024-09-24T14:27:00Z"/>
          <w:rFonts w:eastAsiaTheme="minorEastAsia"/>
          <w:color w:val="auto"/>
          <w:lang w:eastAsia="en-GB"/>
        </w:rPr>
      </w:pPr>
      <w:del w:id="900" w:author="Heidi Clevett" w:date="2024-09-24T14:27:00Z">
        <w:r>
          <w:rPr/>
          <w:delText>4.3.</w:delText>
        </w:r>
      </w:del>
      <w:del w:id="901" w:author="Heidi Clevett" w:date="2024-09-24T14:27:00Z">
        <w:r>
          <w:rPr>
            <w:rFonts w:eastAsiaTheme="minorEastAsia"/>
            <w:color w:val="auto"/>
            <w:lang w:eastAsia="en-GB"/>
          </w:rPr>
          <w:tab/>
        </w:r>
      </w:del>
      <w:del w:id="902" w:author="Heidi Clevett" w:date="2024-09-24T14:27:00Z">
        <w:r>
          <w:rPr/>
          <w:delText>Ship visit and VTS Data Management</w:delText>
        </w:r>
      </w:del>
      <w:del w:id="903" w:author="Heidi Clevett" w:date="2024-09-24T14:27:00Z">
        <w:r>
          <w:rPr/>
          <w:tab/>
        </w:r>
      </w:del>
      <w:del w:id="904" w:author="Heidi Clevett" w:date="2024-09-24T14:27:00Z">
        <w:r>
          <w:rPr/>
          <w:delText>28</w:delText>
        </w:r>
      </w:del>
    </w:p>
    <w:p w14:paraId="0C0B24AB">
      <w:pPr>
        <w:pStyle w:val="33"/>
        <w:rPr>
          <w:del w:id="905" w:author="Heidi Clevett" w:date="2024-09-24T14:27:00Z"/>
          <w:rFonts w:eastAsiaTheme="minorEastAsia"/>
          <w:color w:val="auto"/>
          <w:lang w:eastAsia="en-GB"/>
        </w:rPr>
      </w:pPr>
      <w:del w:id="906" w:author="Heidi Clevett" w:date="2024-09-24T14:27:00Z">
        <w:r>
          <w:rPr/>
          <w:delText>4.4.</w:delText>
        </w:r>
      </w:del>
      <w:del w:id="907" w:author="Heidi Clevett" w:date="2024-09-24T14:27:00Z">
        <w:r>
          <w:rPr>
            <w:rFonts w:eastAsiaTheme="minorEastAsia"/>
            <w:color w:val="auto"/>
            <w:lang w:eastAsia="en-GB"/>
          </w:rPr>
          <w:tab/>
        </w:r>
      </w:del>
      <w:del w:id="908" w:author="Heidi Clevett" w:date="2024-09-24T14:27:00Z">
        <w:r>
          <w:rPr/>
          <w:delText>Recording and Archiving</w:delText>
        </w:r>
      </w:del>
      <w:del w:id="909" w:author="Heidi Clevett" w:date="2024-09-24T14:27:00Z">
        <w:r>
          <w:rPr/>
          <w:tab/>
        </w:r>
      </w:del>
      <w:del w:id="910" w:author="Heidi Clevett" w:date="2024-09-24T14:27:00Z">
        <w:r>
          <w:rPr/>
          <w:delText>29</w:delText>
        </w:r>
      </w:del>
    </w:p>
    <w:p w14:paraId="228A7D54">
      <w:pPr>
        <w:pStyle w:val="26"/>
        <w:rPr>
          <w:del w:id="911" w:author="Heidi Clevett" w:date="2024-09-24T14:27:00Z"/>
          <w:rFonts w:eastAsiaTheme="minorEastAsia"/>
          <w:b w:val="0"/>
          <w:caps w:val="0"/>
          <w:color w:val="auto"/>
          <w:lang w:eastAsia="en-GB"/>
        </w:rPr>
      </w:pPr>
      <w:del w:id="912" w:author="Heidi Clevett" w:date="2024-09-24T14:27:00Z">
        <w:r>
          <w:rPr/>
          <w:delText>5.</w:delText>
        </w:r>
      </w:del>
      <w:del w:id="913" w:author="Heidi Clevett" w:date="2024-09-24T14:27:00Z">
        <w:r>
          <w:rPr>
            <w:rFonts w:eastAsiaTheme="minorEastAsia"/>
            <w:b w:val="0"/>
            <w:caps w:val="0"/>
            <w:color w:val="auto"/>
            <w:lang w:eastAsia="en-GB"/>
          </w:rPr>
          <w:tab/>
        </w:r>
      </w:del>
      <w:del w:id="914" w:author="Heidi Clevett" w:date="2024-09-24T14:27:00Z">
        <w:r>
          <w:rPr/>
          <w:delText>EXTERNAL Data EXCHANGE and Information Sharing</w:delText>
        </w:r>
      </w:del>
      <w:del w:id="915" w:author="Heidi Clevett" w:date="2024-09-24T14:27:00Z">
        <w:r>
          <w:rPr/>
          <w:tab/>
        </w:r>
      </w:del>
      <w:del w:id="916" w:author="Heidi Clevett" w:date="2024-09-24T14:27:00Z">
        <w:r>
          <w:rPr/>
          <w:delText>29</w:delText>
        </w:r>
      </w:del>
    </w:p>
    <w:p w14:paraId="35F6C4C0">
      <w:pPr>
        <w:pStyle w:val="33"/>
        <w:rPr>
          <w:del w:id="917" w:author="Heidi Clevett" w:date="2024-09-24T14:27:00Z"/>
          <w:rFonts w:eastAsiaTheme="minorEastAsia"/>
          <w:color w:val="auto"/>
          <w:lang w:eastAsia="en-GB"/>
        </w:rPr>
      </w:pPr>
      <w:del w:id="918" w:author="Heidi Clevett" w:date="2024-09-24T14:27:00Z">
        <w:r>
          <w:rPr/>
          <w:delText>5.1.</w:delText>
        </w:r>
      </w:del>
      <w:del w:id="919" w:author="Heidi Clevett" w:date="2024-09-24T14:27:00Z">
        <w:r>
          <w:rPr>
            <w:rFonts w:eastAsiaTheme="minorEastAsia"/>
            <w:color w:val="auto"/>
            <w:lang w:eastAsia="en-GB"/>
          </w:rPr>
          <w:tab/>
        </w:r>
      </w:del>
      <w:del w:id="920" w:author="Heidi Clevett" w:date="2024-09-24T14:27:00Z">
        <w:r>
          <w:rPr/>
          <w:delText>Introduction</w:delText>
        </w:r>
      </w:del>
      <w:del w:id="921" w:author="Heidi Clevett" w:date="2024-09-24T14:27:00Z">
        <w:r>
          <w:rPr/>
          <w:tab/>
        </w:r>
      </w:del>
      <w:del w:id="922" w:author="Heidi Clevett" w:date="2024-09-24T14:27:00Z">
        <w:r>
          <w:rPr/>
          <w:delText>29</w:delText>
        </w:r>
      </w:del>
    </w:p>
    <w:p w14:paraId="56E6CD4B">
      <w:pPr>
        <w:pStyle w:val="33"/>
        <w:rPr>
          <w:del w:id="923" w:author="Heidi Clevett" w:date="2024-09-24T14:27:00Z"/>
          <w:rFonts w:eastAsiaTheme="minorEastAsia"/>
          <w:color w:val="auto"/>
          <w:lang w:eastAsia="en-GB"/>
        </w:rPr>
      </w:pPr>
      <w:del w:id="924" w:author="Heidi Clevett" w:date="2024-09-24T14:27:00Z">
        <w:r>
          <w:rPr/>
          <w:delText>5.2.</w:delText>
        </w:r>
      </w:del>
      <w:del w:id="925" w:author="Heidi Clevett" w:date="2024-09-24T14:27:00Z">
        <w:r>
          <w:rPr>
            <w:rFonts w:eastAsiaTheme="minorEastAsia"/>
            <w:color w:val="auto"/>
            <w:lang w:eastAsia="en-GB"/>
          </w:rPr>
          <w:tab/>
        </w:r>
      </w:del>
      <w:del w:id="926" w:author="Heidi Clevett" w:date="2024-09-24T14:27:00Z">
        <w:r>
          <w:rPr/>
          <w:delText>E-navigation</w:delText>
        </w:r>
      </w:del>
      <w:del w:id="927" w:author="Heidi Clevett" w:date="2024-09-24T14:27:00Z">
        <w:r>
          <w:rPr/>
          <w:tab/>
        </w:r>
      </w:del>
      <w:del w:id="928" w:author="Heidi Clevett" w:date="2024-09-24T14:27:00Z">
        <w:r>
          <w:rPr/>
          <w:delText>30</w:delText>
        </w:r>
      </w:del>
    </w:p>
    <w:p w14:paraId="6F5EA463">
      <w:pPr>
        <w:pStyle w:val="33"/>
        <w:rPr>
          <w:del w:id="929" w:author="Heidi Clevett" w:date="2024-09-24T14:27:00Z"/>
          <w:rFonts w:eastAsiaTheme="minorEastAsia"/>
          <w:color w:val="auto"/>
          <w:lang w:eastAsia="en-GB"/>
        </w:rPr>
      </w:pPr>
      <w:del w:id="930" w:author="Heidi Clevett" w:date="2024-09-24T14:27:00Z">
        <w:r>
          <w:rPr/>
          <w:delText>5.3.</w:delText>
        </w:r>
      </w:del>
      <w:del w:id="931" w:author="Heidi Clevett" w:date="2024-09-24T14:27:00Z">
        <w:r>
          <w:rPr>
            <w:rFonts w:eastAsiaTheme="minorEastAsia"/>
            <w:color w:val="auto"/>
            <w:lang w:eastAsia="en-GB"/>
          </w:rPr>
          <w:tab/>
        </w:r>
      </w:del>
      <w:del w:id="932" w:author="Heidi Clevett" w:date="2024-09-24T14:27:00Z">
        <w:r>
          <w:rPr/>
          <w:delText>IHO/IALA Data modelling domains</w:delText>
        </w:r>
      </w:del>
      <w:del w:id="933" w:author="Heidi Clevett" w:date="2024-09-24T14:27:00Z">
        <w:r>
          <w:rPr/>
          <w:tab/>
        </w:r>
      </w:del>
      <w:del w:id="934" w:author="Heidi Clevett" w:date="2024-09-24T14:27:00Z">
        <w:r>
          <w:rPr/>
          <w:delText>30</w:delText>
        </w:r>
      </w:del>
    </w:p>
    <w:p w14:paraId="1CD56A9F">
      <w:pPr>
        <w:pStyle w:val="33"/>
        <w:rPr>
          <w:del w:id="935" w:author="Heidi Clevett" w:date="2024-09-24T14:27:00Z"/>
          <w:rFonts w:eastAsiaTheme="minorEastAsia"/>
          <w:color w:val="auto"/>
          <w:lang w:eastAsia="en-GB"/>
        </w:rPr>
      </w:pPr>
      <w:del w:id="936" w:author="Heidi Clevett" w:date="2024-09-24T14:27:00Z">
        <w:r>
          <w:rPr/>
          <w:delText>5.4.</w:delText>
        </w:r>
      </w:del>
      <w:del w:id="937" w:author="Heidi Clevett" w:date="2024-09-24T14:27:00Z">
        <w:r>
          <w:rPr>
            <w:rFonts w:eastAsiaTheme="minorEastAsia"/>
            <w:color w:val="auto"/>
            <w:lang w:eastAsia="en-GB"/>
          </w:rPr>
          <w:tab/>
        </w:r>
      </w:del>
      <w:del w:id="938" w:author="Heidi Clevett" w:date="2024-09-24T14:27:00Z">
        <w:r>
          <w:rPr/>
          <w:delText>Characteristics of External Information Exchange in VTS</w:delText>
        </w:r>
      </w:del>
      <w:del w:id="939" w:author="Heidi Clevett" w:date="2024-09-24T14:27:00Z">
        <w:r>
          <w:rPr/>
          <w:tab/>
        </w:r>
      </w:del>
      <w:del w:id="940" w:author="Heidi Clevett" w:date="2024-09-24T14:27:00Z">
        <w:r>
          <w:rPr/>
          <w:delText>31</w:delText>
        </w:r>
      </w:del>
    </w:p>
    <w:p w14:paraId="42680498">
      <w:pPr>
        <w:pStyle w:val="33"/>
        <w:rPr>
          <w:del w:id="941" w:author="Heidi Clevett" w:date="2024-09-24T14:27:00Z"/>
          <w:rFonts w:eastAsiaTheme="minorEastAsia"/>
          <w:color w:val="auto"/>
          <w:lang w:eastAsia="en-GB"/>
        </w:rPr>
      </w:pPr>
      <w:del w:id="942" w:author="Heidi Clevett" w:date="2024-09-24T14:27:00Z">
        <w:r>
          <w:rPr/>
          <w:delText>5.5.</w:delText>
        </w:r>
      </w:del>
      <w:del w:id="943" w:author="Heidi Clevett" w:date="2024-09-24T14:27:00Z">
        <w:r>
          <w:rPr>
            <w:rFonts w:eastAsiaTheme="minorEastAsia"/>
            <w:color w:val="auto"/>
            <w:lang w:eastAsia="en-GB"/>
          </w:rPr>
          <w:tab/>
        </w:r>
      </w:del>
      <w:del w:id="944" w:author="Heidi Clevett" w:date="2024-09-24T14:27:00Z">
        <w:r>
          <w:rPr/>
          <w:delText>Data management considerations</w:delText>
        </w:r>
      </w:del>
      <w:del w:id="945" w:author="Heidi Clevett" w:date="2024-09-24T14:27:00Z">
        <w:r>
          <w:rPr/>
          <w:tab/>
        </w:r>
      </w:del>
      <w:del w:id="946" w:author="Heidi Clevett" w:date="2024-09-24T14:27:00Z">
        <w:r>
          <w:rPr/>
          <w:delText>33</w:delText>
        </w:r>
      </w:del>
    </w:p>
    <w:p w14:paraId="2B8502DA">
      <w:pPr>
        <w:pStyle w:val="21"/>
        <w:tabs>
          <w:tab w:val="left" w:pos="1134"/>
        </w:tabs>
        <w:rPr>
          <w:del w:id="947" w:author="Heidi Clevett" w:date="2024-09-24T14:27:00Z"/>
          <w:rFonts w:eastAsiaTheme="minorEastAsia"/>
          <w:color w:val="auto"/>
          <w:sz w:val="22"/>
          <w:lang w:eastAsia="en-GB"/>
        </w:rPr>
      </w:pPr>
      <w:del w:id="948" w:author="Heidi Clevett" w:date="2024-09-24T14:27:00Z">
        <w:r>
          <w:rPr/>
          <w:delText>5.5.1.</w:delText>
        </w:r>
      </w:del>
      <w:del w:id="949" w:author="Heidi Clevett" w:date="2024-09-24T14:27:00Z">
        <w:r>
          <w:rPr>
            <w:rFonts w:eastAsiaTheme="minorEastAsia"/>
            <w:color w:val="auto"/>
            <w:sz w:val="22"/>
            <w:lang w:eastAsia="en-GB"/>
          </w:rPr>
          <w:tab/>
        </w:r>
      </w:del>
      <w:del w:id="950" w:author="Heidi Clevett" w:date="2024-09-24T14:27:00Z">
        <w:r>
          <w:rPr/>
          <w:delText>Data validity</w:delText>
        </w:r>
      </w:del>
      <w:del w:id="951" w:author="Heidi Clevett" w:date="2024-09-24T14:27:00Z">
        <w:r>
          <w:rPr/>
          <w:tab/>
        </w:r>
      </w:del>
      <w:del w:id="952" w:author="Heidi Clevett" w:date="2024-09-24T14:27:00Z">
        <w:r>
          <w:rPr/>
          <w:delText>33</w:delText>
        </w:r>
      </w:del>
    </w:p>
    <w:p w14:paraId="28CB318D">
      <w:pPr>
        <w:pStyle w:val="21"/>
        <w:tabs>
          <w:tab w:val="left" w:pos="1134"/>
        </w:tabs>
        <w:rPr>
          <w:del w:id="953" w:author="Heidi Clevett" w:date="2024-09-24T14:27:00Z"/>
          <w:rFonts w:eastAsiaTheme="minorEastAsia"/>
          <w:color w:val="auto"/>
          <w:sz w:val="22"/>
          <w:lang w:eastAsia="en-GB"/>
        </w:rPr>
      </w:pPr>
      <w:del w:id="954" w:author="Heidi Clevett" w:date="2024-09-24T14:27:00Z">
        <w:r>
          <w:rPr/>
          <w:delText>5.5.2.</w:delText>
        </w:r>
      </w:del>
      <w:del w:id="955" w:author="Heidi Clevett" w:date="2024-09-24T14:27:00Z">
        <w:r>
          <w:rPr>
            <w:rFonts w:eastAsiaTheme="minorEastAsia"/>
            <w:color w:val="auto"/>
            <w:sz w:val="22"/>
            <w:lang w:eastAsia="en-GB"/>
          </w:rPr>
          <w:tab/>
        </w:r>
      </w:del>
      <w:del w:id="956" w:author="Heidi Clevett" w:date="2024-09-24T14:27:00Z">
        <w:r>
          <w:rPr/>
          <w:delText>Access to information</w:delText>
        </w:r>
      </w:del>
      <w:del w:id="957" w:author="Heidi Clevett" w:date="2024-09-24T14:27:00Z">
        <w:r>
          <w:rPr/>
          <w:tab/>
        </w:r>
      </w:del>
      <w:del w:id="958" w:author="Heidi Clevett" w:date="2024-09-24T14:27:00Z">
        <w:r>
          <w:rPr/>
          <w:delText>33</w:delText>
        </w:r>
      </w:del>
    </w:p>
    <w:p w14:paraId="1638A539">
      <w:pPr>
        <w:pStyle w:val="21"/>
        <w:tabs>
          <w:tab w:val="left" w:pos="1134"/>
        </w:tabs>
        <w:rPr>
          <w:del w:id="959" w:author="Heidi Clevett" w:date="2024-09-24T14:27:00Z"/>
          <w:rFonts w:eastAsiaTheme="minorEastAsia"/>
          <w:color w:val="auto"/>
          <w:sz w:val="22"/>
          <w:lang w:eastAsia="en-GB"/>
        </w:rPr>
      </w:pPr>
      <w:del w:id="960" w:author="Heidi Clevett" w:date="2024-09-24T14:27:00Z">
        <w:r>
          <w:rPr/>
          <w:delText>5.5.3.</w:delText>
        </w:r>
      </w:del>
      <w:del w:id="961" w:author="Heidi Clevett" w:date="2024-09-24T14:27:00Z">
        <w:r>
          <w:rPr>
            <w:rFonts w:eastAsiaTheme="minorEastAsia"/>
            <w:color w:val="auto"/>
            <w:sz w:val="22"/>
            <w:lang w:eastAsia="en-GB"/>
          </w:rPr>
          <w:tab/>
        </w:r>
      </w:del>
      <w:del w:id="962" w:author="Heidi Clevett" w:date="2024-09-24T14:27:00Z">
        <w:r>
          <w:rPr/>
          <w:delText>Data security and confidentiality</w:delText>
        </w:r>
      </w:del>
      <w:del w:id="963" w:author="Heidi Clevett" w:date="2024-09-24T14:27:00Z">
        <w:r>
          <w:rPr/>
          <w:tab/>
        </w:r>
      </w:del>
      <w:del w:id="964" w:author="Heidi Clevett" w:date="2024-09-24T14:27:00Z">
        <w:r>
          <w:rPr/>
          <w:delText>33</w:delText>
        </w:r>
      </w:del>
    </w:p>
    <w:p w14:paraId="16273BA0">
      <w:pPr>
        <w:pStyle w:val="21"/>
        <w:tabs>
          <w:tab w:val="left" w:pos="1134"/>
        </w:tabs>
        <w:rPr>
          <w:del w:id="965" w:author="Heidi Clevett" w:date="2024-09-24T14:27:00Z"/>
          <w:rFonts w:eastAsiaTheme="minorEastAsia"/>
          <w:color w:val="auto"/>
          <w:sz w:val="22"/>
          <w:lang w:eastAsia="en-GB"/>
        </w:rPr>
      </w:pPr>
      <w:del w:id="966" w:author="Heidi Clevett" w:date="2024-09-24T14:27:00Z">
        <w:r>
          <w:rPr/>
          <w:delText>5.5.4.</w:delText>
        </w:r>
      </w:del>
      <w:del w:id="967" w:author="Heidi Clevett" w:date="2024-09-24T14:27:00Z">
        <w:r>
          <w:rPr>
            <w:rFonts w:eastAsiaTheme="minorEastAsia"/>
            <w:color w:val="auto"/>
            <w:sz w:val="22"/>
            <w:lang w:eastAsia="en-GB"/>
          </w:rPr>
          <w:tab/>
        </w:r>
      </w:del>
      <w:del w:id="968" w:author="Heidi Clevett" w:date="2024-09-24T14:27:00Z">
        <w:r>
          <w:rPr/>
          <w:delText>Legal limitations</w:delText>
        </w:r>
      </w:del>
      <w:del w:id="969" w:author="Heidi Clevett" w:date="2024-09-24T14:27:00Z">
        <w:r>
          <w:rPr/>
          <w:tab/>
        </w:r>
      </w:del>
      <w:del w:id="970" w:author="Heidi Clevett" w:date="2024-09-24T14:27:00Z">
        <w:r>
          <w:rPr/>
          <w:delText>33</w:delText>
        </w:r>
      </w:del>
    </w:p>
    <w:p w14:paraId="7A271A46">
      <w:pPr>
        <w:pStyle w:val="21"/>
        <w:tabs>
          <w:tab w:val="left" w:pos="1134"/>
        </w:tabs>
        <w:rPr>
          <w:del w:id="971" w:author="Heidi Clevett" w:date="2024-09-24T14:27:00Z"/>
          <w:rFonts w:eastAsiaTheme="minorEastAsia"/>
          <w:color w:val="auto"/>
          <w:sz w:val="22"/>
          <w:lang w:eastAsia="en-GB"/>
        </w:rPr>
      </w:pPr>
      <w:del w:id="972" w:author="Heidi Clevett" w:date="2024-09-24T14:27:00Z">
        <w:r>
          <w:rPr/>
          <w:delText>5.5.5.</w:delText>
        </w:r>
      </w:del>
      <w:del w:id="973" w:author="Heidi Clevett" w:date="2024-09-24T14:27:00Z">
        <w:r>
          <w:rPr>
            <w:rFonts w:eastAsiaTheme="minorEastAsia"/>
            <w:color w:val="auto"/>
            <w:sz w:val="22"/>
            <w:lang w:eastAsia="en-GB"/>
          </w:rPr>
          <w:tab/>
        </w:r>
      </w:del>
      <w:del w:id="974" w:author="Heidi Clevett" w:date="2024-09-24T14:27:00Z">
        <w:r>
          <w:rPr/>
          <w:delText>Data integrity</w:delText>
        </w:r>
      </w:del>
      <w:del w:id="975" w:author="Heidi Clevett" w:date="2024-09-24T14:27:00Z">
        <w:r>
          <w:rPr/>
          <w:tab/>
        </w:r>
      </w:del>
      <w:del w:id="976" w:author="Heidi Clevett" w:date="2024-09-24T14:27:00Z">
        <w:r>
          <w:rPr/>
          <w:delText>33</w:delText>
        </w:r>
      </w:del>
    </w:p>
    <w:p w14:paraId="4927F5A0">
      <w:pPr>
        <w:pStyle w:val="21"/>
        <w:tabs>
          <w:tab w:val="left" w:pos="1134"/>
        </w:tabs>
        <w:rPr>
          <w:del w:id="977" w:author="Heidi Clevett" w:date="2024-09-24T14:27:00Z"/>
          <w:rFonts w:eastAsiaTheme="minorEastAsia"/>
          <w:color w:val="auto"/>
          <w:sz w:val="22"/>
          <w:lang w:eastAsia="en-GB"/>
        </w:rPr>
      </w:pPr>
      <w:del w:id="978" w:author="Heidi Clevett" w:date="2024-09-24T14:27:00Z">
        <w:r>
          <w:rPr/>
          <w:delText>5.5.6.</w:delText>
        </w:r>
      </w:del>
      <w:del w:id="979" w:author="Heidi Clevett" w:date="2024-09-24T14:27:00Z">
        <w:r>
          <w:rPr>
            <w:rFonts w:eastAsiaTheme="minorEastAsia"/>
            <w:color w:val="auto"/>
            <w:sz w:val="22"/>
            <w:lang w:eastAsia="en-GB"/>
          </w:rPr>
          <w:tab/>
        </w:r>
      </w:del>
      <w:del w:id="980" w:author="Heidi Clevett" w:date="2024-09-24T14:27:00Z">
        <w:r>
          <w:rPr/>
          <w:delText>Communication links</w:delText>
        </w:r>
      </w:del>
      <w:del w:id="981" w:author="Heidi Clevett" w:date="2024-09-24T14:27:00Z">
        <w:r>
          <w:rPr/>
          <w:tab/>
        </w:r>
      </w:del>
      <w:del w:id="982" w:author="Heidi Clevett" w:date="2024-09-24T14:27:00Z">
        <w:r>
          <w:rPr/>
          <w:delText>34</w:delText>
        </w:r>
      </w:del>
    </w:p>
    <w:p w14:paraId="1D06E141">
      <w:pPr>
        <w:pStyle w:val="26"/>
        <w:rPr>
          <w:del w:id="983" w:author="Heidi Clevett" w:date="2024-09-24T14:27:00Z"/>
          <w:rFonts w:eastAsiaTheme="minorEastAsia"/>
          <w:b w:val="0"/>
          <w:caps w:val="0"/>
          <w:color w:val="auto"/>
          <w:lang w:eastAsia="en-GB"/>
        </w:rPr>
      </w:pPr>
      <w:del w:id="984" w:author="Heidi Clevett" w:date="2024-09-24T14:27:00Z">
        <w:r>
          <w:rPr/>
          <w:delText>6.</w:delText>
        </w:r>
      </w:del>
      <w:del w:id="985" w:author="Heidi Clevett" w:date="2024-09-24T14:27:00Z">
        <w:r>
          <w:rPr>
            <w:rFonts w:eastAsiaTheme="minorEastAsia"/>
            <w:b w:val="0"/>
            <w:caps w:val="0"/>
            <w:color w:val="auto"/>
            <w:lang w:eastAsia="en-GB"/>
          </w:rPr>
          <w:tab/>
        </w:r>
      </w:del>
      <w:del w:id="986" w:author="Heidi Clevett" w:date="2024-09-24T14:27:00Z">
        <w:r>
          <w:rPr/>
          <w:delText>Definitions</w:delText>
        </w:r>
      </w:del>
      <w:del w:id="987" w:author="Heidi Clevett" w:date="2024-09-24T14:27:00Z">
        <w:r>
          <w:rPr/>
          <w:tab/>
        </w:r>
      </w:del>
      <w:del w:id="988" w:author="Heidi Clevett" w:date="2024-09-24T14:27:00Z">
        <w:r>
          <w:rPr/>
          <w:delText>34</w:delText>
        </w:r>
      </w:del>
    </w:p>
    <w:p w14:paraId="2BFC4432">
      <w:pPr>
        <w:pStyle w:val="26"/>
        <w:rPr>
          <w:del w:id="989" w:author="Heidi Clevett" w:date="2024-09-24T14:27:00Z"/>
          <w:rFonts w:eastAsiaTheme="minorEastAsia"/>
          <w:b w:val="0"/>
          <w:caps w:val="0"/>
          <w:color w:val="auto"/>
          <w:lang w:eastAsia="en-GB"/>
        </w:rPr>
      </w:pPr>
      <w:del w:id="990" w:author="Heidi Clevett" w:date="2024-09-24T14:27:00Z">
        <w:r>
          <w:rPr/>
          <w:delText>7.</w:delText>
        </w:r>
      </w:del>
      <w:del w:id="991" w:author="Heidi Clevett" w:date="2024-09-24T14:27:00Z">
        <w:r>
          <w:rPr>
            <w:rFonts w:eastAsiaTheme="minorEastAsia"/>
            <w:b w:val="0"/>
            <w:caps w:val="0"/>
            <w:color w:val="auto"/>
            <w:lang w:eastAsia="en-GB"/>
          </w:rPr>
          <w:tab/>
        </w:r>
      </w:del>
      <w:del w:id="992" w:author="Heidi Clevett" w:date="2024-09-24T14:27:00Z">
        <w:r>
          <w:rPr/>
          <w:delText>Abbreviations</w:delText>
        </w:r>
      </w:del>
      <w:del w:id="993" w:author="Heidi Clevett" w:date="2024-09-24T14:27:00Z">
        <w:r>
          <w:rPr/>
          <w:tab/>
        </w:r>
      </w:del>
      <w:del w:id="994" w:author="Heidi Clevett" w:date="2024-09-24T14:27:00Z">
        <w:r>
          <w:rPr/>
          <w:delText>34</w:delText>
        </w:r>
      </w:del>
    </w:p>
    <w:p w14:paraId="07D0F3E1">
      <w:pPr>
        <w:pStyle w:val="26"/>
        <w:rPr>
          <w:del w:id="995" w:author="Heidi Clevett" w:date="2024-09-24T14:27:00Z"/>
          <w:rFonts w:eastAsiaTheme="minorEastAsia"/>
          <w:b w:val="0"/>
          <w:caps w:val="0"/>
          <w:color w:val="auto"/>
          <w:lang w:eastAsia="en-GB"/>
        </w:rPr>
      </w:pPr>
      <w:del w:id="996" w:author="Heidi Clevett" w:date="2024-09-24T14:27:00Z">
        <w:r>
          <w:rPr/>
          <w:delText>8.</w:delText>
        </w:r>
      </w:del>
      <w:del w:id="997" w:author="Heidi Clevett" w:date="2024-09-24T14:27:00Z">
        <w:r>
          <w:rPr>
            <w:rFonts w:eastAsiaTheme="minorEastAsia"/>
            <w:b w:val="0"/>
            <w:caps w:val="0"/>
            <w:color w:val="auto"/>
            <w:lang w:eastAsia="en-GB"/>
          </w:rPr>
          <w:tab/>
        </w:r>
      </w:del>
      <w:del w:id="998" w:author="Heidi Clevett" w:date="2024-09-24T14:27:00Z">
        <w:r>
          <w:rPr/>
          <w:delText>References</w:delText>
        </w:r>
      </w:del>
      <w:del w:id="999" w:author="Heidi Clevett" w:date="2024-09-24T14:27:00Z">
        <w:r>
          <w:rPr/>
          <w:tab/>
        </w:r>
      </w:del>
      <w:del w:id="1000" w:author="Heidi Clevett" w:date="2024-09-24T14:27:00Z">
        <w:r>
          <w:rPr/>
          <w:delText>34</w:delText>
        </w:r>
      </w:del>
    </w:p>
    <w:p w14:paraId="7628BDAD">
      <w:r>
        <w:fldChar w:fldCharType="end"/>
      </w:r>
    </w:p>
    <w:p w14:paraId="140185DE">
      <w:pPr>
        <w:pStyle w:val="91"/>
      </w:pPr>
      <w:r>
        <w:t>List of Tables</w:t>
      </w:r>
    </w:p>
    <w:p w14:paraId="19795E68">
      <w:pPr>
        <w:pStyle w:val="32"/>
        <w:rPr>
          <w:rFonts w:eastAsiaTheme="minorEastAsia"/>
          <w:i w:val="0"/>
          <w:color w:val="auto"/>
          <w:lang w:eastAsia="en-GB"/>
        </w:rPr>
      </w:pPr>
      <w:r>
        <w:fldChar w:fldCharType="begin"/>
      </w:r>
      <w:r>
        <w:instrText xml:space="preserve"> TOC \t "Table caption" \c </w:instrText>
      </w:r>
      <w:r>
        <w:fldChar w:fldCharType="separate"/>
      </w:r>
      <w:r>
        <w:rPr>
          <w:rFonts w:ascii="Calibri" w:hAnsi="Calibri"/>
        </w:rPr>
        <w:t>Table 1</w:t>
      </w:r>
      <w:r>
        <w:rPr>
          <w:rFonts w:eastAsiaTheme="minorEastAsia"/>
          <w:i w:val="0"/>
          <w:color w:val="auto"/>
          <w:lang w:eastAsia="en-GB"/>
        </w:rPr>
        <w:tab/>
      </w:r>
      <w:r>
        <w:t>System Tracking Performance Parameters</w:t>
      </w:r>
      <w:r>
        <w:tab/>
      </w:r>
      <w:r>
        <w:fldChar w:fldCharType="begin"/>
      </w:r>
      <w:r>
        <w:instrText xml:space="preserve"> PAGEREF _Toc109750265 \h </w:instrText>
      </w:r>
      <w:r>
        <w:fldChar w:fldCharType="separate"/>
      </w:r>
      <w:r>
        <w:t>27</w:t>
      </w:r>
      <w:r>
        <w:fldChar w:fldCharType="end"/>
      </w:r>
    </w:p>
    <w:p w14:paraId="60277D91">
      <w:pPr>
        <w:pStyle w:val="32"/>
        <w:rPr>
          <w:rFonts w:eastAsiaTheme="minorEastAsia"/>
          <w:i w:val="0"/>
          <w:color w:val="auto"/>
          <w:lang w:eastAsia="en-GB"/>
        </w:rPr>
      </w:pPr>
      <w:r>
        <w:rPr>
          <w:rFonts w:ascii="Calibri" w:hAnsi="Calibri"/>
        </w:rPr>
        <w:t>Table 2</w:t>
      </w:r>
      <w:r>
        <w:rPr>
          <w:rFonts w:eastAsiaTheme="minorEastAsia"/>
          <w:i w:val="0"/>
          <w:color w:val="auto"/>
          <w:lang w:eastAsia="en-GB"/>
        </w:rPr>
        <w:tab/>
      </w:r>
      <w:r>
        <w:t>Tracking Performance Criteria</w:t>
      </w:r>
      <w:r>
        <w:tab/>
      </w:r>
      <w:r>
        <w:fldChar w:fldCharType="begin"/>
      </w:r>
      <w:r>
        <w:instrText xml:space="preserve"> PAGEREF _Toc109750268 \h </w:instrText>
      </w:r>
      <w:r>
        <w:fldChar w:fldCharType="separate"/>
      </w:r>
      <w:r>
        <w:t>27</w:t>
      </w:r>
      <w:r>
        <w:fldChar w:fldCharType="end"/>
      </w:r>
    </w:p>
    <w:p w14:paraId="66090FF2">
      <w:pPr>
        <w:pStyle w:val="32"/>
        <w:rPr>
          <w:rFonts w:eastAsiaTheme="minorEastAsia"/>
          <w:i w:val="0"/>
          <w:color w:val="auto"/>
          <w:lang w:eastAsia="en-GB"/>
        </w:rPr>
      </w:pPr>
      <w:r>
        <w:rPr>
          <w:rFonts w:ascii="Calibri" w:hAnsi="Calibri"/>
        </w:rPr>
        <w:t>Table 3</w:t>
      </w:r>
      <w:r>
        <w:rPr>
          <w:rFonts w:eastAsiaTheme="minorEastAsia"/>
          <w:i w:val="0"/>
          <w:color w:val="auto"/>
          <w:lang w:eastAsia="en-GB"/>
        </w:rPr>
        <w:tab/>
      </w:r>
      <w:r>
        <w:t>Typical Information Exchange between VTS and Vessel</w:t>
      </w:r>
      <w:r>
        <w:tab/>
      </w:r>
      <w:r>
        <w:fldChar w:fldCharType="begin"/>
      </w:r>
      <w:r>
        <w:instrText xml:space="preserve"> PAGEREF _Toc109750269 \h </w:instrText>
      </w:r>
      <w:r>
        <w:fldChar w:fldCharType="separate"/>
      </w:r>
      <w:r>
        <w:t>32</w:t>
      </w:r>
      <w:r>
        <w:fldChar w:fldCharType="end"/>
      </w:r>
    </w:p>
    <w:p w14:paraId="04B5A2D1">
      <w:pPr>
        <w:pStyle w:val="32"/>
        <w:rPr>
          <w:rFonts w:eastAsiaTheme="minorEastAsia"/>
          <w:i w:val="0"/>
          <w:color w:val="auto"/>
          <w:lang w:eastAsia="en-GB"/>
        </w:rPr>
      </w:pPr>
      <w:r>
        <w:rPr>
          <w:rFonts w:ascii="Calibri" w:hAnsi="Calibri"/>
        </w:rPr>
        <w:t>Table 4</w:t>
      </w:r>
      <w:r>
        <w:rPr>
          <w:rFonts w:eastAsiaTheme="minorEastAsia"/>
          <w:i w:val="0"/>
          <w:color w:val="auto"/>
          <w:lang w:eastAsia="en-GB"/>
        </w:rPr>
        <w:tab/>
      </w:r>
      <w:r>
        <w:t>Typical Information Exchange between VTS and Shore-based Entities</w:t>
      </w:r>
      <w:r>
        <w:tab/>
      </w:r>
      <w:r>
        <w:fldChar w:fldCharType="begin"/>
      </w:r>
      <w:r>
        <w:instrText xml:space="preserve"> PAGEREF _Toc109750270 \h </w:instrText>
      </w:r>
      <w:r>
        <w:fldChar w:fldCharType="separate"/>
      </w:r>
      <w:r>
        <w:t>33</w:t>
      </w:r>
      <w:r>
        <w:fldChar w:fldCharType="end"/>
      </w:r>
    </w:p>
    <w:p w14:paraId="4733CE9E">
      <w:r>
        <w:fldChar w:fldCharType="end"/>
      </w:r>
    </w:p>
    <w:p w14:paraId="298A610F"/>
    <w:p w14:paraId="3CBA583D"/>
    <w:p w14:paraId="53D7E331">
      <w:pPr>
        <w:pStyle w:val="91"/>
      </w:pPr>
      <w:r>
        <w:t>List of Figures</w:t>
      </w:r>
    </w:p>
    <w:p w14:paraId="1C33B023">
      <w:pPr>
        <w:pStyle w:val="32"/>
        <w:rPr>
          <w:rFonts w:eastAsiaTheme="minorEastAsia"/>
          <w:i w:val="0"/>
          <w:color w:val="auto"/>
          <w:lang w:eastAsia="en-GB"/>
        </w:rPr>
      </w:pPr>
      <w:r>
        <w:fldChar w:fldCharType="begin"/>
      </w:r>
      <w:r>
        <w:instrText xml:space="preserve"> TOC \t "Figure caption" \c </w:instrText>
      </w:r>
      <w:r>
        <w:fldChar w:fldCharType="separate"/>
      </w:r>
      <w:r>
        <w:t>Figure 1</w:t>
      </w:r>
      <w:r>
        <w:rPr>
          <w:rFonts w:eastAsiaTheme="minorEastAsia"/>
          <w:i w:val="0"/>
          <w:color w:val="auto"/>
          <w:lang w:eastAsia="en-GB"/>
        </w:rPr>
        <w:tab/>
      </w:r>
      <w:r>
        <w:t>Graphical display of S-100 Standard</w:t>
      </w:r>
      <w:r>
        <w:tab/>
      </w:r>
      <w:r>
        <w:fldChar w:fldCharType="begin"/>
      </w:r>
      <w:r>
        <w:instrText xml:space="preserve"> PAGEREF _Toc109750271 \h </w:instrText>
      </w:r>
      <w:r>
        <w:fldChar w:fldCharType="separate"/>
      </w:r>
      <w:r>
        <w:t>32</w:t>
      </w:r>
      <w:r>
        <w:fldChar w:fldCharType="end"/>
      </w:r>
    </w:p>
    <w:p w14:paraId="05F8E052">
      <w:r>
        <w:fldChar w:fldCharType="end"/>
      </w:r>
    </w:p>
    <w:p w14:paraId="37C266B5">
      <w:pPr>
        <w:pStyle w:val="32"/>
      </w:pPr>
    </w:p>
    <w:p w14:paraId="7E9552F7">
      <w:pPr>
        <w:rPr>
          <w:lang w:val="en-US"/>
        </w:rPr>
        <w:sectPr>
          <w:headerReference r:id="rId18" w:type="first"/>
          <w:footerReference r:id="rId19" w:type="first"/>
          <w:headerReference r:id="rId16" w:type="default"/>
          <w:headerReference r:id="rId17" w:type="even"/>
          <w:pgSz w:w="11906" w:h="16838"/>
          <w:pgMar w:top="567" w:right="794" w:bottom="567" w:left="907" w:header="850" w:footer="567" w:gutter="0"/>
          <w:cols w:space="708" w:num="1"/>
          <w:titlePg/>
          <w:docGrid w:linePitch="360" w:charSpace="0"/>
        </w:sectPr>
      </w:pPr>
    </w:p>
    <w:p w14:paraId="63A49C18">
      <w:pPr>
        <w:pStyle w:val="2"/>
      </w:pPr>
      <w:bookmarkStart w:id="1" w:name="_Toc178080452"/>
      <w:r>
        <w:t>INTRODUCTION</w:t>
      </w:r>
      <w:bookmarkEnd w:id="1"/>
    </w:p>
    <w:p w14:paraId="3D05332A">
      <w:pPr>
        <w:pStyle w:val="65"/>
      </w:pPr>
    </w:p>
    <w:p w14:paraId="0B88A20F">
      <w:pPr>
        <w:pStyle w:val="4"/>
      </w:pPr>
      <w:r>
        <w:t>This document addresses the core VTS system and needs to be read together with the other G1111 guidelines as listed below:</w:t>
      </w:r>
    </w:p>
    <w:p w14:paraId="13BDDE16">
      <w:pPr>
        <w:pStyle w:val="63"/>
      </w:pPr>
      <w:r>
        <w:t>G1111 Establishing Functional and Performance Requirements for VTS systems and Equipment</w:t>
      </w:r>
    </w:p>
    <w:p w14:paraId="75FDB427">
      <w:pPr>
        <w:pStyle w:val="63"/>
      </w:pPr>
      <w:r>
        <w:t>G1111-1 Producing Requirements for the Core VTS system (this Guideline)</w:t>
      </w:r>
    </w:p>
    <w:p w14:paraId="20F524EC">
      <w:pPr>
        <w:pStyle w:val="63"/>
      </w:pPr>
      <w:r>
        <w:t xml:space="preserve">G1111-2 Producing Requirements for Voice Communications </w:t>
      </w:r>
    </w:p>
    <w:p w14:paraId="779622CF">
      <w:pPr>
        <w:pStyle w:val="63"/>
      </w:pPr>
      <w:r>
        <w:t xml:space="preserve">G1111-3 Producing Requirements for RADAR systems </w:t>
      </w:r>
    </w:p>
    <w:p w14:paraId="55C25E6D">
      <w:pPr>
        <w:pStyle w:val="63"/>
      </w:pPr>
      <w:r>
        <w:t>G1111-4 Producing Requirements for AIS</w:t>
      </w:r>
    </w:p>
    <w:p w14:paraId="1CAD65EC">
      <w:pPr>
        <w:pStyle w:val="63"/>
      </w:pPr>
      <w:r>
        <w:t xml:space="preserve">G1111-5 Producing Requirements for Environment Monitoring systems </w:t>
      </w:r>
    </w:p>
    <w:p w14:paraId="432BDEE8">
      <w:pPr>
        <w:pStyle w:val="63"/>
      </w:pPr>
      <w:r>
        <w:t xml:space="preserve">G1111-6 Producing Requirements for Electro Optical systems </w:t>
      </w:r>
    </w:p>
    <w:p w14:paraId="051351C3">
      <w:pPr>
        <w:pStyle w:val="63"/>
      </w:pPr>
      <w:r>
        <w:t xml:space="preserve">G1111-7 Producing Requirements for Radio Direction Finder systems </w:t>
      </w:r>
    </w:p>
    <w:p w14:paraId="51345365">
      <w:pPr>
        <w:pStyle w:val="63"/>
      </w:pPr>
      <w:r>
        <w:t xml:space="preserve">G1111-8 Producing Requirements for Long Range Sensor systems </w:t>
      </w:r>
    </w:p>
    <w:p w14:paraId="5F703450">
      <w:pPr>
        <w:pStyle w:val="63"/>
      </w:pPr>
      <w:r>
        <w:t>G1111-9 Producing Framework for Acceptance of VTS systems</w:t>
      </w:r>
    </w:p>
    <w:p w14:paraId="6E93CD1B">
      <w:pPr>
        <w:pStyle w:val="4"/>
      </w:pPr>
      <w:r>
        <w:t>VTS systems are developing new capabilities and functionalit</w:t>
      </w:r>
      <w:ins w:id="1001" w:author="Just 句多" w:date="2024-12-21T22:51:00Z">
        <w:r>
          <w:rPr>
            <w:rFonts w:hint="eastAsia" w:eastAsia="宋体"/>
            <w:lang w:val="en-US" w:eastAsia="zh-CN"/>
          </w:rPr>
          <w:t>ies</w:t>
        </w:r>
      </w:ins>
      <w:del w:id="1002" w:author="Just 句多" w:date="2024-12-21T22:51:00Z">
        <w:r>
          <w:rPr/>
          <w:delText>y</w:delText>
        </w:r>
      </w:del>
      <w:r>
        <w:t xml:space="preserve"> as technology advances and </w:t>
      </w:r>
      <w:del w:id="1003" w:author="Just 句多" w:date="2024-12-21T20:55:00Z">
        <w:r>
          <w:rPr/>
          <w:delText xml:space="preserve">as </w:delText>
        </w:r>
      </w:del>
      <w:r>
        <w:t xml:space="preserve">VTS requirements evolve. The new IMO Resolution </w:t>
      </w:r>
      <w:r>
        <w:rPr>
          <w:i/>
          <w:iCs/>
        </w:rPr>
        <w:t>A.1158(32) Guidelines for Vessel Traffic Services</w:t>
      </w:r>
      <w:r>
        <w:t xml:space="preserve"> promotes more interaction between VTS systems and recommends greater connectivity to external third-party services. It is anticipated that VTS systems will be developing new capabilities and functionalit</w:t>
      </w:r>
      <w:ins w:id="1004" w:author="Just 句多" w:date="2024-12-21T22:52:00Z">
        <w:r>
          <w:rPr>
            <w:rFonts w:hint="eastAsia" w:eastAsia="宋体"/>
            <w:lang w:val="en-US" w:eastAsia="zh-CN"/>
          </w:rPr>
          <w:t>ies</w:t>
        </w:r>
      </w:ins>
      <w:del w:id="1005" w:author="Just 句多" w:date="2024-12-21T22:52:00Z">
        <w:r>
          <w:rPr/>
          <w:delText>y</w:delText>
        </w:r>
      </w:del>
      <w:r>
        <w:t xml:space="preserve"> over the coming years as such services become available and digital services evolve. </w:t>
      </w:r>
    </w:p>
    <w:p w14:paraId="3730822A">
      <w:pPr>
        <w:pStyle w:val="4"/>
      </w:pPr>
      <w:r>
        <w:rPr>
          <w:lang w:eastAsia="de-DE"/>
        </w:rPr>
        <w:t>For example, the development of Maritime Autonomous Surface Ships (MASS) is progressing. At the time of publishing this guideline, IALA is producing a new guideline titled “Guideline on the implications of maritime autonomous surface ships from a VTS perspective”.</w:t>
      </w:r>
    </w:p>
    <w:p w14:paraId="5AFE5AC0">
      <w:pPr>
        <w:pStyle w:val="4"/>
      </w:pPr>
      <w:r>
        <w:t>A VTS system primarily comprises three elements: an IT platform, software functionalit</w:t>
      </w:r>
      <w:ins w:id="1006" w:author="Just 句多" w:date="2024-12-21T22:51:00Z">
        <w:r>
          <w:rPr>
            <w:rFonts w:hint="eastAsia" w:eastAsia="宋体"/>
            <w:lang w:val="en-US" w:eastAsia="zh-CN"/>
          </w:rPr>
          <w:t>ies</w:t>
        </w:r>
      </w:ins>
      <w:del w:id="1007" w:author="Just 句多" w:date="2024-12-21T22:51:00Z">
        <w:r>
          <w:rPr/>
          <w:delText>y</w:delText>
        </w:r>
      </w:del>
      <w:r>
        <w:t xml:space="preserve"> and a suite of communication devices and sensors. The communication devices and sensors are </w:t>
      </w:r>
      <w:del w:id="1008" w:author="Just 句多" w:date="2024-12-21T21:27:00Z">
        <w:r>
          <w:rPr/>
          <w:delText xml:space="preserve">each </w:delText>
        </w:r>
      </w:del>
      <w:r>
        <w:t xml:space="preserve">covered by the new sub-Guidelines </w:t>
      </w:r>
      <w:r>
        <w:rPr>
          <w:i/>
          <w:iCs/>
        </w:rPr>
        <w:t>G1111-2</w:t>
      </w:r>
      <w:r>
        <w:t xml:space="preserve"> to </w:t>
      </w:r>
      <w:r>
        <w:rPr>
          <w:i/>
          <w:iCs/>
        </w:rPr>
        <w:t>G1111-8</w:t>
      </w:r>
      <w:r>
        <w:t xml:space="preserve">. This document is defined as the core VTS system because it </w:t>
      </w:r>
      <w:commentRangeStart w:id="0"/>
      <w:r>
        <w:t>comprises the IT platform and the software that creates the traffic image, processes sensor data and provides tools to support decision making</w:t>
      </w:r>
      <w:ins w:id="1009" w:author="Heidi Clevett" w:date="2024-09-24T14:12:00Z">
        <w:r>
          <w:rPr/>
          <w:t xml:space="preserve"> </w:t>
        </w:r>
      </w:ins>
      <w:ins w:id="1010" w:author="Heidi Clevett" w:date="2024-09-24T14:12:00Z">
        <w:r>
          <w:rPr>
            <w:color w:val="FF0000"/>
          </w:rPr>
          <w:t>and manages information</w:t>
        </w:r>
      </w:ins>
      <w:ins w:id="1011" w:author="Heidi Clevett" w:date="2024-09-24T14:12:00Z">
        <w:r>
          <w:rPr>
            <w:rFonts w:hint="eastAsia"/>
            <w:color w:val="FF0000"/>
            <w:lang w:val="en-US" w:eastAsia="zh-CN"/>
          </w:rPr>
          <w:t xml:space="preserve"> </w:t>
        </w:r>
      </w:ins>
      <w:ins w:id="1012" w:author="牛尾" w:date="2024-12-18T21:11:00Z">
        <w:r>
          <w:rPr/>
          <w:t>effectively</w:t>
        </w:r>
      </w:ins>
      <w:ins w:id="1013" w:author="Heidi Clevett" w:date="2024-09-24T14:12:00Z">
        <w:del w:id="1014" w:author="牛尾" w:date="2024-12-18T21:11:00Z">
          <w:commentRangeStart w:id="1"/>
          <w:r>
            <w:rPr>
              <w:rFonts w:hint="eastAsia"/>
              <w:color w:val="FF0000"/>
              <w:lang w:val="en-US" w:eastAsia="zh-CN"/>
            </w:rPr>
            <w:delText>productively</w:delText>
          </w:r>
          <w:commentRangeEnd w:id="0"/>
        </w:del>
      </w:ins>
      <w:r>
        <w:rPr>
          <w:rStyle w:val="47"/>
        </w:rPr>
        <w:commentReference w:id="0"/>
      </w:r>
      <w:commentRangeEnd w:id="1"/>
      <w:r>
        <w:rPr>
          <w:rStyle w:val="47"/>
        </w:rPr>
        <w:commentReference w:id="1"/>
      </w:r>
      <w:r>
        <w:t>. The software functionalit</w:t>
      </w:r>
      <w:ins w:id="1015" w:author="Just 句多" w:date="2024-12-21T22:52:00Z">
        <w:r>
          <w:rPr>
            <w:rFonts w:hint="eastAsia" w:eastAsia="宋体"/>
            <w:lang w:val="en-US" w:eastAsia="zh-CN"/>
          </w:rPr>
          <w:t>ies</w:t>
        </w:r>
      </w:ins>
      <w:del w:id="1016" w:author="Just 句多" w:date="2024-12-21T22:52:00Z">
        <w:r>
          <w:rPr/>
          <w:delText>y</w:delText>
        </w:r>
      </w:del>
      <w:r>
        <w:t xml:space="preserve"> offered by the core VTS system is expected to change with the currently evolving requirements and therefore it is expected that this document (</w:t>
      </w:r>
      <w:r>
        <w:rPr>
          <w:i/>
          <w:iCs/>
        </w:rPr>
        <w:t>G1111-1</w:t>
      </w:r>
      <w:r>
        <w:t xml:space="preserve">) will be updated more frequently than other </w:t>
      </w:r>
      <w:r>
        <w:rPr>
          <w:i/>
          <w:iCs/>
        </w:rPr>
        <w:t>G1111</w:t>
      </w:r>
      <w:r>
        <w:t xml:space="preserve"> guidelines. VTS providers are recommended to regularly monitor the status of G1111 to ensure that the latest version is being used. It is also recommended that VTS providers ensure that their procurement process includes the ability to apply software updates to their VTS system during its normal system life</w:t>
      </w:r>
      <w:ins w:id="1017" w:author="Just 句多" w:date="2024-12-21T21:53:00Z">
        <w:r>
          <w:rPr>
            <w:rFonts w:hint="eastAsia" w:eastAsia="宋体"/>
            <w:lang w:val="en-US" w:eastAsia="zh-CN"/>
          </w:rPr>
          <w:t xml:space="preserve"> </w:t>
        </w:r>
      </w:ins>
      <w:r>
        <w:t>cycle. These updates may be to provide new functionalit</w:t>
      </w:r>
      <w:ins w:id="1018" w:author="Just 句多" w:date="2024-12-21T22:52:00Z">
        <w:r>
          <w:rPr>
            <w:rFonts w:hint="eastAsia" w:eastAsia="宋体"/>
            <w:lang w:val="en-US" w:eastAsia="zh-CN"/>
          </w:rPr>
          <w:t>ies</w:t>
        </w:r>
      </w:ins>
      <w:del w:id="1019" w:author="Just 句多" w:date="2024-12-21T22:52:00Z">
        <w:r>
          <w:rPr/>
          <w:delText>y</w:delText>
        </w:r>
      </w:del>
      <w:r>
        <w:t xml:space="preserve"> and to ensure appropriate, up to date, cyber security. </w:t>
      </w:r>
    </w:p>
    <w:p w14:paraId="25C17368">
      <w:pPr>
        <w:pStyle w:val="4"/>
      </w:pPr>
      <w:r>
        <w:t xml:space="preserve">The main purpose of this document is to assist the VTS provider in preparing the functional requirements for the core VTS system. </w:t>
      </w:r>
    </w:p>
    <w:p w14:paraId="09751595">
      <w:pPr>
        <w:pStyle w:val="4"/>
      </w:pPr>
      <w:r>
        <w:t>This document focuses on the human aspects of the VTS system design including:</w:t>
      </w:r>
    </w:p>
    <w:p w14:paraId="6BC99C77">
      <w:pPr>
        <w:pStyle w:val="63"/>
        <w:spacing w:after="80"/>
        <w:rPr>
          <w:ins w:id="1021" w:author="Heidi Clevett" w:date="2024-09-24T14:12:00Z"/>
        </w:rPr>
        <w:pPrChange w:id="1020" w:author="Aase, Richard" w:date="2024-09-26T11:24:00Z">
          <w:pPr>
            <w:pStyle w:val="63"/>
          </w:pPr>
        </w:pPrChange>
      </w:pPr>
      <w:r>
        <w:t>user Interface</w:t>
      </w:r>
    </w:p>
    <w:p w14:paraId="308468EF">
      <w:pPr>
        <w:pStyle w:val="63"/>
        <w:spacing w:after="80"/>
        <w:rPr>
          <w:w w:val="105"/>
        </w:rPr>
        <w:pPrChange w:id="1022" w:author="Aase, Richard" w:date="2024-09-26T11:24:00Z">
          <w:pPr>
            <w:pStyle w:val="63"/>
          </w:pPr>
        </w:pPrChange>
      </w:pPr>
      <w:ins w:id="1023" w:author="Heidi Clevett" w:date="2024-09-24T14:12:00Z">
        <w:r>
          <w:rPr>
            <w:w w:val="105"/>
          </w:rPr>
          <w:t xml:space="preserve">management information </w:t>
        </w:r>
      </w:ins>
      <w:ins w:id="1024" w:author="Heidi Clevett" w:date="2024-09-24T14:12:00Z">
        <w:del w:id="1025" w:author="Eckhoff,Dirk" w:date="2024-09-25T14:23:00Z">
          <w:commentRangeStart w:id="2"/>
          <w:r>
            <w:rPr>
              <w:w w:val="105"/>
            </w:rPr>
            <w:delText>system</w:delText>
          </w:r>
        </w:del>
      </w:ins>
      <w:ins w:id="1026" w:author="Heidi Clevett" w:date="2024-09-24T14:12:00Z">
        <w:del w:id="1027" w:author="Eckhoff,Dirk" w:date="2024-09-25T14:23:00Z">
          <w:r>
            <w:rPr>
              <w:rFonts w:hint="eastAsia"/>
              <w:w w:val="105"/>
              <w:lang w:eastAsia="zh-CN"/>
            </w:rPr>
            <w:delText>;</w:delText>
          </w:r>
          <w:commentRangeEnd w:id="2"/>
        </w:del>
      </w:ins>
      <w:r>
        <w:rPr>
          <w:rStyle w:val="47"/>
          <w:color w:val="auto"/>
        </w:rPr>
        <w:commentReference w:id="2"/>
      </w:r>
    </w:p>
    <w:p w14:paraId="224CDDC8">
      <w:pPr>
        <w:pStyle w:val="63"/>
        <w:spacing w:after="80"/>
        <w:pPrChange w:id="1028" w:author="Aase, Richard" w:date="2024-09-26T11:24:00Z">
          <w:pPr>
            <w:pStyle w:val="63"/>
          </w:pPr>
        </w:pPrChange>
      </w:pPr>
      <w:r>
        <w:t>decision support</w:t>
      </w:r>
      <w:ins w:id="1029" w:author="Eckhoff,Dirk" w:date="2024-09-24T17:07:00Z">
        <w:r>
          <w:rPr/>
          <w:t xml:space="preserve"> user interface</w:t>
        </w:r>
      </w:ins>
    </w:p>
    <w:p w14:paraId="79E50876">
      <w:pPr>
        <w:pStyle w:val="63"/>
        <w:spacing w:after="80"/>
        <w:pPrChange w:id="1030" w:author="Aase, Richard" w:date="2024-09-26T11:24:00Z">
          <w:pPr>
            <w:pStyle w:val="63"/>
          </w:pPr>
        </w:pPrChange>
      </w:pPr>
      <w:r>
        <w:t>data processing</w:t>
      </w:r>
    </w:p>
    <w:p w14:paraId="628289A8">
      <w:pPr>
        <w:pStyle w:val="63"/>
      </w:pPr>
      <w:r>
        <w:t>external information exchange</w:t>
      </w:r>
    </w:p>
    <w:p w14:paraId="44E7D65C">
      <w:pPr>
        <w:pStyle w:val="5"/>
        <w:spacing w:line="240" w:lineRule="auto"/>
        <w:ind w:right="0"/>
      </w:pPr>
      <w:bookmarkStart w:id="2" w:name="_Toc418521413"/>
      <w:bookmarkStart w:id="3" w:name="_Toc418597372"/>
      <w:bookmarkStart w:id="4" w:name="_Toc452276975"/>
      <w:bookmarkStart w:id="5" w:name="_Toc178080453"/>
      <w:commentRangeStart w:id="3"/>
      <w:r>
        <w:t>G1111 Definitions</w:t>
      </w:r>
      <w:commentRangeEnd w:id="3"/>
      <w:r>
        <w:rPr>
          <w:rStyle w:val="47"/>
          <w:rFonts w:asciiTheme="minorHAnsi" w:hAnsiTheme="minorHAnsi" w:eastAsiaTheme="minorHAnsi" w:cstheme="minorBidi"/>
          <w:b w:val="0"/>
          <w:caps w:val="0"/>
          <w:color w:val="auto"/>
        </w:rPr>
        <w:commentReference w:id="3"/>
      </w:r>
      <w:bookmarkEnd w:id="2"/>
      <w:bookmarkEnd w:id="3"/>
      <w:bookmarkEnd w:id="4"/>
      <w:bookmarkEnd w:id="5"/>
    </w:p>
    <w:p w14:paraId="563A2AA8">
      <w:pPr>
        <w:pStyle w:val="6"/>
        <w:keepNext/>
        <w:keepLines/>
      </w:pPr>
    </w:p>
    <w:tbl>
      <w:tblPr>
        <w:tblStyle w:val="4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20"/>
        <w:gridCol w:w="418"/>
        <w:gridCol w:w="7234"/>
        <w:gridCol w:w="1049"/>
      </w:tblGrid>
      <w:tr w14:paraId="2A4F3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745" w:type="dxa"/>
            <w:vAlign w:val="center"/>
          </w:tcPr>
          <w:p w14:paraId="10834B59">
            <w:pPr>
              <w:pStyle w:val="4"/>
              <w:keepNext w:val="0"/>
              <w:keepLines w:val="0"/>
              <w:rPr>
                <w:bCs/>
                <w:i/>
                <w:iCs/>
              </w:rPr>
              <w:pPrChange w:id="1031" w:author="Aase, Richard" w:date="2024-09-26T11:24:00Z">
                <w:pPr>
                  <w:pStyle w:val="4"/>
                  <w:keepNext/>
                  <w:keepLines/>
                </w:pPr>
              </w:pPrChange>
            </w:pPr>
            <w:ins w:id="1032" w:author="Heidi Clevett" w:date="2024-09-24T14:13:00Z">
              <w:r>
                <w:rPr>
                  <w:color w:val="FF0000"/>
                  <w:lang w:eastAsia="zh-CN"/>
                </w:rPr>
                <w:t xml:space="preserve">Management </w:t>
              </w:r>
            </w:ins>
            <w:ins w:id="1033" w:author="Heidi Clevett" w:date="2024-09-24T14:13:00Z">
              <w:r>
                <w:rPr>
                  <w:rFonts w:hint="eastAsia"/>
                  <w:color w:val="FF0000"/>
                  <w:lang w:eastAsia="zh-CN"/>
                </w:rPr>
                <w:t>i</w:t>
              </w:r>
            </w:ins>
            <w:ins w:id="1034" w:author="Heidi Clevett" w:date="2024-09-24T14:13:00Z">
              <w:r>
                <w:rPr>
                  <w:color w:val="FF0000"/>
                  <w:lang w:eastAsia="zh-CN"/>
                </w:rPr>
                <w:t>nformation</w:t>
              </w:r>
            </w:ins>
            <w:del w:id="1035" w:author="Aase, Richard" w:date="2024-09-26T11:16:00Z">
              <w:r>
                <w:rPr>
                  <w:bCs/>
                  <w:i/>
                  <w:iCs/>
                </w:rPr>
                <w:delText>VTS</w:delText>
              </w:r>
            </w:del>
            <w:ins w:id="1036" w:author="Heidi Clevett" w:date="2024-09-24T14:13:00Z">
              <w:r>
                <w:rPr>
                  <w:i w:val="0"/>
                  <w:color w:val="FF0000"/>
                  <w:rPrChange w:id="1037" w:author="Aase, Richard" w:date="2024-09-26T11:24:00Z">
                    <w:rPr>
                      <w:i/>
                    </w:rPr>
                  </w:rPrChange>
                </w:rPr>
                <w:t xml:space="preserve"> system</w:t>
              </w:r>
            </w:ins>
          </w:p>
        </w:tc>
        <w:tc>
          <w:tcPr>
            <w:tcW w:w="425" w:type="dxa"/>
            <w:vAlign w:val="center"/>
          </w:tcPr>
          <w:p w14:paraId="17EE406B">
            <w:pPr>
              <w:pStyle w:val="4"/>
              <w:keepNext w:val="0"/>
              <w:keepLines w:val="0"/>
              <w:pPrChange w:id="1038" w:author="Aase, Richard" w:date="2024-09-26T11:24:00Z">
                <w:pPr>
                  <w:pStyle w:val="4"/>
                  <w:keepNext/>
                  <w:keepLines/>
                </w:pPr>
              </w:pPrChange>
            </w:pPr>
            <w:ins w:id="1039" w:author="Heidi Clevett" w:date="2024-09-24T14:13:00Z">
              <w:r>
                <w:rPr/>
                <w:t>-</w:t>
              </w:r>
            </w:ins>
            <w:del w:id="1040" w:author="Aase, Richard" w:date="2024-09-26T11:16:00Z">
              <w:r>
                <w:rPr/>
                <w:delText>–</w:delText>
              </w:r>
            </w:del>
          </w:p>
        </w:tc>
        <w:tc>
          <w:tcPr>
            <w:tcW w:w="7684" w:type="dxa"/>
            <w:gridSpan w:val="2"/>
            <w:vAlign w:val="center"/>
          </w:tcPr>
          <w:p w14:paraId="2A2A0D5B">
            <w:pPr>
              <w:pStyle w:val="4"/>
              <w:keepNext w:val="0"/>
              <w:keepLines w:val="0"/>
              <w:pPrChange w:id="1041" w:author="Aase, Richard" w:date="2024-09-26T11:24:00Z">
                <w:pPr>
                  <w:pStyle w:val="4"/>
                  <w:keepNext/>
                  <w:keepLines/>
                </w:pPr>
              </w:pPrChange>
            </w:pPr>
            <w:ins w:id="1042" w:author="Heidi Clevett" w:date="2024-09-24T14:13:00Z">
              <w:r>
                <w:rPr/>
                <w:t xml:space="preserve">within the </w:t>
              </w:r>
            </w:ins>
            <w:ins w:id="1043" w:author="Heidi Clevett" w:date="2024-09-24T14:13:00Z">
              <w:r>
                <w:rPr>
                  <w:i/>
                  <w:iCs/>
                </w:rPr>
                <w:t>G1111</w:t>
              </w:r>
            </w:ins>
            <w:ins w:id="1044" w:author="Heidi Clevett" w:date="2024-09-24T14:13:00Z">
              <w:r>
                <w:rPr/>
                <w:t xml:space="preserve"> guidelines, </w:t>
              </w:r>
            </w:ins>
            <w:del w:id="1045" w:author="Aase, Richard" w:date="2024-09-26T11:24:00Z">
              <w:r>
                <w:rPr/>
                <w:delText>the</w:delText>
              </w:r>
            </w:del>
            <w:ins w:id="1046" w:author="Heidi Clevett" w:date="2024-09-24T14:13:00Z">
              <w:r>
                <w:rPr>
                  <w:rFonts w:hint="eastAsia"/>
                  <w:color w:val="FF0000"/>
                  <w:lang w:eastAsia="zh-CN"/>
                </w:rPr>
                <w:t>m</w:t>
              </w:r>
            </w:ins>
            <w:ins w:id="1047" w:author="Heidi Clevett" w:date="2024-09-24T14:13:00Z">
              <w:r>
                <w:rPr>
                  <w:color w:val="FF0000"/>
                  <w:lang w:eastAsia="zh-CN"/>
                </w:rPr>
                <w:t xml:space="preserve">anagement </w:t>
              </w:r>
            </w:ins>
            <w:ins w:id="1048" w:author="Heidi Clevett" w:date="2024-09-24T14:13:00Z">
              <w:r>
                <w:rPr>
                  <w:rFonts w:hint="eastAsia"/>
                  <w:color w:val="FF0000"/>
                  <w:lang w:eastAsia="zh-CN"/>
                </w:rPr>
                <w:t>i</w:t>
              </w:r>
            </w:ins>
            <w:ins w:id="1049" w:author="Heidi Clevett" w:date="2024-09-24T14:13:00Z">
              <w:r>
                <w:rPr>
                  <w:color w:val="FF0000"/>
                  <w:lang w:eastAsia="zh-CN"/>
                </w:rPr>
                <w:t xml:space="preserve">nformation </w:t>
              </w:r>
            </w:ins>
            <w:ins w:id="1050" w:author="Heidi Clevett" w:date="2024-09-24T14:13:00Z">
              <w:r>
                <w:rPr>
                  <w:rFonts w:hint="eastAsia"/>
                  <w:color w:val="FF0000"/>
                  <w:lang w:eastAsia="zh-CN"/>
                </w:rPr>
                <w:t>s</w:t>
              </w:r>
            </w:ins>
            <w:ins w:id="1051" w:author="Heidi Clevett" w:date="2024-09-24T14:13:00Z">
              <w:r>
                <w:rPr>
                  <w:color w:val="FF0000"/>
                  <w:lang w:eastAsia="zh-CN"/>
                </w:rPr>
                <w:t>ystem</w:t>
              </w:r>
            </w:ins>
            <w:ins w:id="1052" w:author="Heidi Clevett" w:date="2024-09-24T14:13:00Z">
              <w:r>
                <w:rPr>
                  <w:rFonts w:hint="eastAsia"/>
                  <w:color w:val="FF0000"/>
                  <w:lang w:eastAsia="zh-CN"/>
                </w:rPr>
                <w:t xml:space="preserve"> </w:t>
              </w:r>
            </w:ins>
            <w:ins w:id="1053" w:author="Heidi Clevett" w:date="2024-09-24T14:13:00Z">
              <w:r>
                <w:rPr/>
                <w:t>is defined as</w:t>
              </w:r>
            </w:ins>
            <w:ins w:id="1054" w:author="Heidi Clevett" w:date="2024-09-24T14:13:00Z">
              <w:r>
                <w:rPr>
                  <w:rFonts w:hint="eastAsia"/>
                  <w:lang w:eastAsia="zh-CN"/>
                </w:rPr>
                <w:t xml:space="preserve"> </w:t>
              </w:r>
            </w:ins>
            <w:ins w:id="1055" w:author="Heidi Clevett" w:date="2024-09-24T14:13:00Z">
              <w:r>
                <w:rPr>
                  <w:color w:val="FF0000"/>
                  <w:lang w:eastAsia="zh-CN"/>
                </w:rPr>
                <w:t>a</w:t>
              </w:r>
            </w:ins>
            <w:ins w:id="1056" w:author="Heidi Clevett" w:date="2024-09-24T14:13:00Z">
              <w:r>
                <w:rPr>
                  <w:rFonts w:hint="eastAsia"/>
                  <w:color w:val="FF0000"/>
                  <w:lang w:eastAsia="zh-CN"/>
                </w:rPr>
                <w:t>n</w:t>
              </w:r>
            </w:ins>
            <w:ins w:id="1057" w:author="Heidi Clevett" w:date="2024-09-24T14:13:00Z">
              <w:r>
                <w:rPr>
                  <w:color w:val="FF0000"/>
                  <w:lang w:eastAsia="zh-CN"/>
                </w:rPr>
                <w:t xml:space="preserve"> </w:t>
              </w:r>
            </w:ins>
            <w:ins w:id="1058" w:author="Heidi Clevett" w:date="2024-09-24T14:13:00Z">
              <w:r>
                <w:rPr>
                  <w:rFonts w:hint="eastAsia"/>
                  <w:color w:val="FF0000"/>
                  <w:lang w:eastAsia="zh-CN"/>
                </w:rPr>
                <w:t xml:space="preserve">information </w:t>
              </w:r>
            </w:ins>
            <w:ins w:id="1059" w:author="Heidi Clevett" w:date="2024-09-24T14:13:00Z">
              <w:r>
                <w:rPr>
                  <w:color w:val="FF0000"/>
                  <w:lang w:eastAsia="zh-CN"/>
                </w:rPr>
                <w:t xml:space="preserve">system </w:t>
              </w:r>
            </w:ins>
            <w:ins w:id="1060" w:author="Heidi Clevett" w:date="2024-09-24T14:13:00Z">
              <w:r>
                <w:rPr>
                  <w:rFonts w:hint="eastAsia"/>
                  <w:color w:val="FF0000"/>
                  <w:lang w:eastAsia="zh-CN"/>
                </w:rPr>
                <w:t xml:space="preserve">used for decision-making, and for </w:t>
              </w:r>
            </w:ins>
            <w:ins w:id="1061" w:author="Heidi Clevett" w:date="2024-09-24T14:13:00Z">
              <w:r>
                <w:rPr>
                  <w:color w:val="FF0000"/>
                  <w:rPrChange w:id="1062" w:author="Aase, Richard" w:date="2024-09-26T11:16:00Z">
                    <w:rPr/>
                  </w:rPrChange>
                </w:rPr>
                <w:t xml:space="preserve">the </w:t>
              </w:r>
            </w:ins>
            <w:ins w:id="1063" w:author="Heidi Clevett" w:date="2024-09-24T14:13:00Z">
              <w:r>
                <w:rPr>
                  <w:color w:val="FF0000"/>
                  <w:lang w:eastAsia="zh-CN"/>
                </w:rPr>
                <w:t>visuali</w:t>
              </w:r>
            </w:ins>
            <w:ins w:id="1064" w:author="Heidi Clevett" w:date="2024-09-24T14:13:00Z">
              <w:r>
                <w:rPr>
                  <w:rFonts w:hint="eastAsia"/>
                  <w:color w:val="FF0000"/>
                  <w:lang w:eastAsia="zh-CN"/>
                </w:rPr>
                <w:t>s</w:t>
              </w:r>
            </w:ins>
            <w:ins w:id="1065" w:author="Heidi Clevett" w:date="2024-09-24T14:13:00Z">
              <w:r>
                <w:rPr>
                  <w:color w:val="FF0000"/>
                  <w:lang w:eastAsia="zh-CN"/>
                </w:rPr>
                <w:t>ation</w:t>
              </w:r>
            </w:ins>
            <w:ins w:id="1066" w:author="Heidi Clevett" w:date="2024-09-24T14:13:00Z">
              <w:r>
                <w:rPr>
                  <w:rFonts w:hint="eastAsia"/>
                  <w:color w:val="FF0000"/>
                  <w:lang w:eastAsia="zh-CN"/>
                </w:rPr>
                <w:t>, analysis, storage and integration of information in a</w:t>
              </w:r>
            </w:ins>
            <w:ins w:id="1067" w:author="Heidi Clevett" w:date="2024-09-24T14:13:00Z">
              <w:r>
                <w:rPr>
                  <w:color w:val="FF0000"/>
                  <w:rPrChange w:id="1068" w:author="Aase, Richard" w:date="2024-09-26T11:24:00Z">
                    <w:rPr/>
                  </w:rPrChange>
                </w:rPr>
                <w:t xml:space="preserve"> VTS system</w:t>
              </w:r>
            </w:ins>
            <w:del w:id="1069" w:author="Aase, Richard" w:date="2024-09-26T11:16:00Z">
              <w:r>
                <w:rPr/>
                <w:delText xml:space="preserve"> is the VTS software, hardware, communications and sensors. This excludes personnel and procedures</w:delText>
              </w:r>
            </w:del>
            <w:ins w:id="1070" w:author="Heidi Clevett" w:date="2024-09-24T14:13:00Z">
              <w:r>
                <w:rPr>
                  <w:color w:val="FF0000"/>
                  <w:rPrChange w:id="1071" w:author="Aase, Richard" w:date="2024-09-26T11:24:00Z">
                    <w:rPr/>
                  </w:rPrChange>
                </w:rPr>
                <w:t>.</w:t>
              </w:r>
            </w:ins>
          </w:p>
        </w:tc>
      </w:tr>
      <w:tr w14:paraId="10986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745" w:type="dxa"/>
            <w:vAlign w:val="center"/>
          </w:tcPr>
          <w:p w14:paraId="3BF048EF">
            <w:pPr>
              <w:pStyle w:val="4"/>
              <w:rPr>
                <w:bCs/>
                <w:i/>
                <w:iCs/>
              </w:rPr>
            </w:pPr>
            <w:r>
              <w:rPr>
                <w:bCs/>
                <w:i/>
                <w:iCs/>
              </w:rPr>
              <w:t xml:space="preserve">VTS </w:t>
            </w:r>
            <w:ins w:id="1072" w:author="Sundklev Monica" w:date="2024-09-25T14:09:00Z">
              <w:r>
                <w:rPr>
                  <w:bCs/>
                  <w:i/>
                  <w:iCs/>
                </w:rPr>
                <w:t>e</w:t>
              </w:r>
            </w:ins>
            <w:del w:id="1073" w:author="Sundklev Monica" w:date="2024-09-25T14:09:00Z">
              <w:r>
                <w:rPr>
                  <w:bCs/>
                  <w:i/>
                  <w:iCs/>
                </w:rPr>
                <w:delText>E</w:delText>
              </w:r>
            </w:del>
            <w:r>
              <w:rPr>
                <w:bCs/>
                <w:i/>
                <w:iCs/>
              </w:rPr>
              <w:t>quipment</w:t>
            </w:r>
          </w:p>
        </w:tc>
        <w:tc>
          <w:tcPr>
            <w:tcW w:w="425" w:type="dxa"/>
            <w:vAlign w:val="center"/>
          </w:tcPr>
          <w:p w14:paraId="0C2ACF5F">
            <w:pPr>
              <w:pStyle w:val="4"/>
            </w:pPr>
            <w:r>
              <w:t>–</w:t>
            </w:r>
          </w:p>
        </w:tc>
        <w:tc>
          <w:tcPr>
            <w:tcW w:w="7684" w:type="dxa"/>
            <w:gridSpan w:val="2"/>
            <w:vAlign w:val="center"/>
          </w:tcPr>
          <w:p w14:paraId="61621B1E">
            <w:pPr>
              <w:pStyle w:val="4"/>
            </w:pPr>
            <w:r>
              <w:t xml:space="preserve">within the </w:t>
            </w:r>
            <w:r>
              <w:rPr>
                <w:i/>
                <w:iCs/>
              </w:rPr>
              <w:t>G1111</w:t>
            </w:r>
            <w:r>
              <w:t xml:space="preserve"> guidelines, VTS </w:t>
            </w:r>
            <w:ins w:id="1074" w:author="Sundklev Monica" w:date="2024-09-25T14:14:00Z">
              <w:r>
                <w:rPr/>
                <w:t>e</w:t>
              </w:r>
            </w:ins>
            <w:del w:id="1075" w:author="Sundklev Monica" w:date="2024-09-25T14:14:00Z">
              <w:r>
                <w:rPr/>
                <w:delText>E</w:delText>
              </w:r>
            </w:del>
            <w:r>
              <w:t xml:space="preserve">quipment refers to the individual items of software, hardware, </w:t>
            </w:r>
            <w:commentRangeStart w:id="4"/>
            <w:r>
              <w:t>communication</w:t>
            </w:r>
            <w:del w:id="1076" w:author="牛尾" w:date="2024-12-18T21:29:00Z">
              <w:r>
                <w:rPr/>
                <w:delText>s</w:delText>
              </w:r>
            </w:del>
            <w:r>
              <w:t xml:space="preserve"> </w:t>
            </w:r>
            <w:ins w:id="1077" w:author="牛尾" w:date="2024-12-18T21:28:00Z">
              <w:del w:id="1078" w:author="WEI LIU" w:date="2024-12-22T19:53:00Z">
                <w:r>
                  <w:rPr/>
                  <w:delText>equipment</w:delText>
                </w:r>
                <w:commentRangeEnd w:id="4"/>
              </w:del>
            </w:ins>
            <w:del w:id="1079" w:author="WEI LIU" w:date="2024-12-22T19:53:00Z">
              <w:r>
                <w:rPr>
                  <w:rStyle w:val="47"/>
                </w:rPr>
                <w:commentReference w:id="4"/>
              </w:r>
            </w:del>
            <w:ins w:id="1080" w:author="牛尾" w:date="2024-12-18T21:28:00Z">
              <w:del w:id="1081" w:author="WEI LIU" w:date="2024-12-22T19:53:00Z">
                <w:r>
                  <w:rPr>
                    <w:rFonts w:hint="eastAsia" w:eastAsia="宋体"/>
                    <w:lang w:val="en-US" w:eastAsia="zh-CN"/>
                  </w:rPr>
                  <w:delText>s</w:delText>
                </w:r>
              </w:del>
            </w:ins>
            <w:ins w:id="1082" w:author="WEI LIU" w:date="2024-12-22T19:53:00Z">
              <w:r>
                <w:rPr>
                  <w:rFonts w:hint="eastAsia" w:eastAsia="宋体"/>
                  <w:lang w:eastAsia="zh-CN"/>
                </w:rPr>
                <w:t>links</w:t>
              </w:r>
            </w:ins>
            <w:ins w:id="1083" w:author="牛尾" w:date="2024-12-18T21:28:00Z">
              <w:r>
                <w:rPr>
                  <w:rFonts w:hint="eastAsia" w:eastAsia="宋体"/>
                  <w:lang w:val="en-US" w:eastAsia="zh-CN"/>
                </w:rPr>
                <w:t xml:space="preserve"> </w:t>
              </w:r>
            </w:ins>
            <w:r>
              <w:t>and sensors, which make up the VTS system.</w:t>
            </w:r>
          </w:p>
        </w:tc>
      </w:tr>
      <w:tr w14:paraId="59DE1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3" w:type="dxa"/>
          <w:ins w:id="1084" w:author="Aase, Richard" w:date="2024-09-26T11:16:00Z"/>
        </w:trPr>
        <w:tc>
          <w:tcPr>
            <w:tcW w:w="1745" w:type="dxa"/>
            <w:vAlign w:val="center"/>
          </w:tcPr>
          <w:p w14:paraId="40A7AD40">
            <w:pPr>
              <w:pStyle w:val="4"/>
              <w:keepNext/>
              <w:keepLines/>
              <w:rPr>
                <w:ins w:id="1085" w:author="Aase, Richard" w:date="2024-09-26T11:16:00Z"/>
                <w:bCs/>
                <w:i/>
                <w:iCs/>
              </w:rPr>
            </w:pPr>
            <w:ins w:id="1086" w:author="Aase, Richard" w:date="2024-09-26T11:16:00Z">
              <w:r>
                <w:rPr>
                  <w:bCs/>
                  <w:i/>
                  <w:iCs/>
                </w:rPr>
                <w:t>VTS system</w:t>
              </w:r>
            </w:ins>
          </w:p>
        </w:tc>
        <w:tc>
          <w:tcPr>
            <w:tcW w:w="425" w:type="dxa"/>
            <w:vAlign w:val="center"/>
          </w:tcPr>
          <w:p w14:paraId="7BAE5480">
            <w:pPr>
              <w:pStyle w:val="4"/>
              <w:keepNext/>
              <w:keepLines/>
              <w:rPr>
                <w:ins w:id="1087" w:author="Aase, Richard" w:date="2024-09-26T11:16:00Z"/>
              </w:rPr>
            </w:pPr>
            <w:ins w:id="1088" w:author="Aase, Richard" w:date="2024-09-26T11:16:00Z">
              <w:r>
                <w:rPr/>
                <w:t>–</w:t>
              </w:r>
            </w:ins>
          </w:p>
        </w:tc>
        <w:tc>
          <w:tcPr>
            <w:tcW w:w="7684" w:type="dxa"/>
            <w:vAlign w:val="center"/>
          </w:tcPr>
          <w:p w14:paraId="69ECB40C">
            <w:pPr>
              <w:pStyle w:val="4"/>
              <w:keepNext/>
              <w:keepLines/>
              <w:rPr>
                <w:ins w:id="1089" w:author="Aase, Richard" w:date="2024-09-26T11:16:00Z"/>
              </w:rPr>
            </w:pPr>
            <w:ins w:id="1090" w:author="Aase, Richard" w:date="2024-09-26T11:16:00Z">
              <w:r>
                <w:rPr/>
                <w:t xml:space="preserve">within the </w:t>
              </w:r>
            </w:ins>
            <w:ins w:id="1091" w:author="Aase, Richard" w:date="2024-09-26T11:16:00Z">
              <w:r>
                <w:rPr>
                  <w:i/>
                  <w:iCs/>
                </w:rPr>
                <w:t>G1111</w:t>
              </w:r>
            </w:ins>
            <w:ins w:id="1092" w:author="Aase, Richard" w:date="2024-09-26T11:16:00Z">
              <w:r>
                <w:rPr/>
                <w:t xml:space="preserve"> guidelines, the VTS system is the VTS software, hardware, </w:t>
              </w:r>
              <w:commentRangeStart w:id="5"/>
              <w:r>
                <w:rPr/>
                <w:t>communication</w:t>
              </w:r>
            </w:ins>
            <w:ins w:id="1093" w:author="Aase, Richard" w:date="2024-09-26T11:16:00Z">
              <w:del w:id="1094" w:author="牛尾" w:date="2024-12-18T21:29:00Z">
                <w:r>
                  <w:rPr/>
                  <w:delText>s</w:delText>
                </w:r>
              </w:del>
            </w:ins>
            <w:ins w:id="1095" w:author="牛尾" w:date="2024-12-18T21:29:00Z">
              <w:r>
                <w:rPr>
                  <w:rFonts w:hint="eastAsia" w:eastAsia="宋体"/>
                  <w:lang w:val="en-US" w:eastAsia="zh-CN"/>
                </w:rPr>
                <w:t xml:space="preserve"> </w:t>
              </w:r>
            </w:ins>
            <w:ins w:id="1096" w:author="WEI LIU" w:date="2024-12-22T19:54:00Z">
              <w:r>
                <w:rPr>
                  <w:rFonts w:hint="eastAsia" w:eastAsia="宋体"/>
                  <w:lang w:val="en-US" w:eastAsia="zh-CN"/>
                </w:rPr>
                <w:t>links</w:t>
              </w:r>
            </w:ins>
            <w:ins w:id="1097" w:author="牛尾" w:date="2024-12-18T21:28:00Z">
              <w:del w:id="1098" w:author="WEI LIU" w:date="2024-12-22T19:54:00Z">
                <w:r>
                  <w:rPr/>
                  <w:delText>equipment</w:delText>
                </w:r>
              </w:del>
            </w:ins>
            <w:ins w:id="1099" w:author="牛尾" w:date="2024-12-18T21:28:00Z">
              <w:del w:id="1100" w:author="WEI LIU" w:date="2024-12-22T19:54:00Z">
                <w:r>
                  <w:rPr>
                    <w:rFonts w:hint="eastAsia" w:eastAsia="宋体"/>
                    <w:lang w:val="en-US" w:eastAsia="zh-CN"/>
                  </w:rPr>
                  <w:delText>s</w:delText>
                </w:r>
              </w:del>
            </w:ins>
            <w:ins w:id="1101" w:author="Aase, Richard" w:date="2024-09-26T11:16:00Z">
              <w:del w:id="1102" w:author="WEI LIU" w:date="2024-12-22T19:54:00Z">
                <w:r>
                  <w:rPr/>
                  <w:delText xml:space="preserve"> </w:delText>
                </w:r>
                <w:commentRangeEnd w:id="5"/>
              </w:del>
            </w:ins>
            <w:ins w:id="1103" w:author="Aase, Richard" w:date="2024-09-26T11:16:00Z">
              <w:r>
                <w:rPr>
                  <w:rStyle w:val="47"/>
                </w:rPr>
                <w:commentReference w:id="5"/>
              </w:r>
            </w:ins>
            <w:ins w:id="1104" w:author="Aase, Richard" w:date="2024-09-26T11:16:00Z">
              <w:r>
                <w:rPr/>
                <w:t>and sensors. This excludes personnel and procedures.</w:t>
              </w:r>
            </w:ins>
          </w:p>
        </w:tc>
      </w:tr>
      <w:tr w14:paraId="0C828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745" w:type="dxa"/>
            <w:vAlign w:val="center"/>
          </w:tcPr>
          <w:p w14:paraId="376966A8">
            <w:pPr>
              <w:pStyle w:val="4"/>
              <w:rPr>
                <w:bCs/>
                <w:i/>
                <w:iCs/>
              </w:rPr>
            </w:pPr>
            <w:r>
              <w:rPr>
                <w:bCs/>
                <w:i/>
                <w:iCs/>
              </w:rPr>
              <w:t>VTS user</w:t>
            </w:r>
          </w:p>
        </w:tc>
        <w:tc>
          <w:tcPr>
            <w:tcW w:w="425" w:type="dxa"/>
            <w:vAlign w:val="center"/>
          </w:tcPr>
          <w:p w14:paraId="6194147E">
            <w:pPr>
              <w:pStyle w:val="4"/>
            </w:pPr>
            <w:r>
              <w:t>-</w:t>
            </w:r>
          </w:p>
        </w:tc>
        <w:tc>
          <w:tcPr>
            <w:tcW w:w="7684" w:type="dxa"/>
            <w:gridSpan w:val="2"/>
            <w:vAlign w:val="center"/>
          </w:tcPr>
          <w:p w14:paraId="08E32155">
            <w:pPr>
              <w:pStyle w:val="4"/>
            </w:pPr>
            <w:r>
              <w:t xml:space="preserve">within the </w:t>
            </w:r>
            <w:r>
              <w:rPr>
                <w:i/>
                <w:iCs/>
              </w:rPr>
              <w:t>G1111</w:t>
            </w:r>
            <w:r>
              <w:t xml:space="preserve"> guidelines, VTS user is defined as someone with either an operational, technical, or administrative need to use or access the VTS system.</w:t>
            </w:r>
          </w:p>
        </w:tc>
      </w:tr>
      <w:tr w14:paraId="067E8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3" w:type="dxa"/>
          <w:ins w:id="1105" w:author="Heidi Clevett" w:date="2024-09-24T14:13:00Z"/>
        </w:trPr>
        <w:tc>
          <w:tcPr>
            <w:tcW w:w="1745" w:type="dxa"/>
            <w:vAlign w:val="center"/>
          </w:tcPr>
          <w:p w14:paraId="05AF4AF2">
            <w:pPr>
              <w:pStyle w:val="4"/>
              <w:rPr>
                <w:ins w:id="1106" w:author="Heidi Clevett" w:date="2024-09-24T14:13:00Z"/>
                <w:bCs/>
                <w:i/>
                <w:iCs/>
              </w:rPr>
            </w:pPr>
            <w:ins w:id="1107" w:author="Heidi Clevett" w:date="2024-09-24T14:13:00Z">
              <w:del w:id="1108" w:author="Eckhoff,Dirk" w:date="2024-09-25T14:32:00Z">
                <w:r>
                  <w:rPr>
                    <w:color w:val="FF0000"/>
                    <w:lang w:eastAsia="zh-CN"/>
                  </w:rPr>
                  <w:delText xml:space="preserve">Management </w:delText>
                </w:r>
              </w:del>
            </w:ins>
            <w:ins w:id="1109" w:author="Heidi Clevett" w:date="2024-09-24T14:13:00Z">
              <w:del w:id="1110" w:author="Eckhoff,Dirk" w:date="2024-09-25T14:32:00Z">
                <w:r>
                  <w:rPr>
                    <w:rFonts w:hint="eastAsia"/>
                    <w:color w:val="FF0000"/>
                    <w:lang w:eastAsia="zh-CN"/>
                  </w:rPr>
                  <w:delText>i</w:delText>
                </w:r>
              </w:del>
            </w:ins>
            <w:ins w:id="1111" w:author="Heidi Clevett" w:date="2024-09-24T14:13:00Z">
              <w:del w:id="1112" w:author="Eckhoff,Dirk" w:date="2024-09-25T14:32:00Z">
                <w:r>
                  <w:rPr>
                    <w:color w:val="FF0000"/>
                    <w:lang w:eastAsia="zh-CN"/>
                  </w:rPr>
                  <w:delText xml:space="preserve">nformation </w:delText>
                </w:r>
              </w:del>
            </w:ins>
            <w:ins w:id="1113" w:author="Heidi Clevett" w:date="2024-09-24T14:13:00Z">
              <w:del w:id="1114" w:author="Eckhoff,Dirk" w:date="2024-09-24T17:03:00Z">
                <w:commentRangeStart w:id="6"/>
                <w:r>
                  <w:rPr>
                    <w:rFonts w:hint="eastAsia"/>
                    <w:color w:val="FF0000"/>
                    <w:lang w:eastAsia="zh-CN"/>
                  </w:rPr>
                  <w:delText>s</w:delText>
                </w:r>
              </w:del>
            </w:ins>
            <w:ins w:id="1115" w:author="Heidi Clevett" w:date="2024-09-24T14:13:00Z">
              <w:del w:id="1116" w:author="Eckhoff,Dirk" w:date="2024-09-24T17:03:00Z">
                <w:r>
                  <w:rPr>
                    <w:color w:val="FF0000"/>
                    <w:lang w:eastAsia="zh-CN"/>
                  </w:rPr>
                  <w:delText>ystem</w:delText>
                </w:r>
                <w:commentRangeEnd w:id="6"/>
              </w:del>
            </w:ins>
            <w:del w:id="1117" w:author="Eckhoff,Dirk" w:date="2024-09-24T17:03:00Z">
              <w:r>
                <w:rPr>
                  <w:rStyle w:val="47"/>
                </w:rPr>
                <w:commentReference w:id="6"/>
              </w:r>
            </w:del>
          </w:p>
        </w:tc>
        <w:tc>
          <w:tcPr>
            <w:tcW w:w="425" w:type="dxa"/>
            <w:vAlign w:val="center"/>
          </w:tcPr>
          <w:p w14:paraId="5759BCEC">
            <w:pPr>
              <w:pStyle w:val="4"/>
              <w:rPr>
                <w:ins w:id="1118" w:author="Heidi Clevett" w:date="2024-09-24T14:13:00Z"/>
              </w:rPr>
            </w:pPr>
            <w:ins w:id="1119" w:author="Heidi Clevett" w:date="2024-09-24T14:13:00Z">
              <w:del w:id="1120" w:author="Eckhoff,Dirk" w:date="2024-09-25T14:32:00Z">
                <w:r>
                  <w:rPr/>
                  <w:delText>-</w:delText>
                </w:r>
              </w:del>
            </w:ins>
          </w:p>
        </w:tc>
        <w:tc>
          <w:tcPr>
            <w:tcW w:w="7684" w:type="dxa"/>
            <w:vAlign w:val="center"/>
          </w:tcPr>
          <w:p w14:paraId="28B18141">
            <w:pPr>
              <w:pStyle w:val="4"/>
              <w:rPr>
                <w:ins w:id="1121" w:author="Heidi Clevett" w:date="2024-09-24T14:13:00Z"/>
              </w:rPr>
            </w:pPr>
            <w:ins w:id="1122" w:author="Heidi Clevett" w:date="2024-09-24T14:13:00Z">
              <w:del w:id="1123" w:author="Eckhoff,Dirk" w:date="2024-09-25T14:32:00Z">
                <w:r>
                  <w:rPr/>
                  <w:delText xml:space="preserve">within the </w:delText>
                </w:r>
              </w:del>
            </w:ins>
            <w:ins w:id="1124" w:author="Heidi Clevett" w:date="2024-09-24T14:13:00Z">
              <w:del w:id="1125" w:author="Eckhoff,Dirk" w:date="2024-09-25T14:32:00Z">
                <w:r>
                  <w:rPr>
                    <w:i/>
                    <w:iCs/>
                  </w:rPr>
                  <w:delText>G1111</w:delText>
                </w:r>
              </w:del>
            </w:ins>
            <w:ins w:id="1126" w:author="Heidi Clevett" w:date="2024-09-24T14:13:00Z">
              <w:del w:id="1127" w:author="Eckhoff,Dirk" w:date="2024-09-25T14:32:00Z">
                <w:r>
                  <w:rPr/>
                  <w:delText xml:space="preserve"> guidelines, </w:delText>
                </w:r>
              </w:del>
            </w:ins>
            <w:ins w:id="1128" w:author="Heidi Clevett" w:date="2024-09-24T14:13:00Z">
              <w:del w:id="1129" w:author="Eckhoff,Dirk" w:date="2024-09-25T14:32:00Z">
                <w:r>
                  <w:rPr>
                    <w:rFonts w:hint="eastAsia"/>
                    <w:color w:val="FF0000"/>
                    <w:lang w:eastAsia="zh-CN"/>
                  </w:rPr>
                  <w:delText>m</w:delText>
                </w:r>
              </w:del>
            </w:ins>
            <w:ins w:id="1130" w:author="Heidi Clevett" w:date="2024-09-24T14:13:00Z">
              <w:del w:id="1131" w:author="Eckhoff,Dirk" w:date="2024-09-25T14:32:00Z">
                <w:r>
                  <w:rPr>
                    <w:color w:val="FF0000"/>
                    <w:lang w:eastAsia="zh-CN"/>
                  </w:rPr>
                  <w:delText xml:space="preserve">anagement </w:delText>
                </w:r>
              </w:del>
            </w:ins>
            <w:ins w:id="1132" w:author="Heidi Clevett" w:date="2024-09-24T14:13:00Z">
              <w:del w:id="1133" w:author="Eckhoff,Dirk" w:date="2024-09-25T14:32:00Z">
                <w:r>
                  <w:rPr>
                    <w:rFonts w:hint="eastAsia"/>
                    <w:color w:val="FF0000"/>
                    <w:lang w:eastAsia="zh-CN"/>
                  </w:rPr>
                  <w:delText>i</w:delText>
                </w:r>
              </w:del>
            </w:ins>
            <w:ins w:id="1134" w:author="Heidi Clevett" w:date="2024-09-24T14:13:00Z">
              <w:del w:id="1135" w:author="Eckhoff,Dirk" w:date="2024-09-25T14:32:00Z">
                <w:r>
                  <w:rPr>
                    <w:color w:val="FF0000"/>
                    <w:lang w:eastAsia="zh-CN"/>
                  </w:rPr>
                  <w:delText xml:space="preserve">nformation </w:delText>
                </w:r>
              </w:del>
            </w:ins>
            <w:ins w:id="1136" w:author="Heidi Clevett" w:date="2024-09-24T14:13:00Z">
              <w:del w:id="1137" w:author="Eckhoff,Dirk" w:date="2024-09-24T17:03:00Z">
                <w:r>
                  <w:rPr>
                    <w:rFonts w:hint="eastAsia"/>
                    <w:color w:val="FF0000"/>
                    <w:lang w:eastAsia="zh-CN"/>
                  </w:rPr>
                  <w:delText>s</w:delText>
                </w:r>
              </w:del>
            </w:ins>
            <w:ins w:id="1138" w:author="Heidi Clevett" w:date="2024-09-24T14:13:00Z">
              <w:del w:id="1139" w:author="Eckhoff,Dirk" w:date="2024-09-24T17:03:00Z">
                <w:r>
                  <w:rPr>
                    <w:color w:val="FF0000"/>
                    <w:lang w:eastAsia="zh-CN"/>
                  </w:rPr>
                  <w:delText>ystem</w:delText>
                </w:r>
              </w:del>
            </w:ins>
            <w:ins w:id="1140" w:author="Heidi Clevett" w:date="2024-09-24T14:13:00Z">
              <w:del w:id="1141" w:author="Eckhoff,Dirk" w:date="2024-09-24T17:03:00Z">
                <w:r>
                  <w:rPr>
                    <w:rFonts w:hint="eastAsia"/>
                    <w:color w:val="FF0000"/>
                    <w:lang w:eastAsia="zh-CN"/>
                  </w:rPr>
                  <w:delText xml:space="preserve"> </w:delText>
                </w:r>
              </w:del>
            </w:ins>
            <w:ins w:id="1142" w:author="Heidi Clevett" w:date="2024-09-24T14:13:00Z">
              <w:del w:id="1143" w:author="Eckhoff,Dirk" w:date="2024-09-25T14:32:00Z">
                <w:r>
                  <w:rPr/>
                  <w:delText>is defined as</w:delText>
                </w:r>
              </w:del>
            </w:ins>
            <w:ins w:id="1144" w:author="Heidi Clevett" w:date="2024-09-24T14:13:00Z">
              <w:del w:id="1145" w:author="Eckhoff,Dirk" w:date="2024-09-25T14:32:00Z">
                <w:r>
                  <w:rPr>
                    <w:rFonts w:hint="eastAsia"/>
                    <w:lang w:eastAsia="zh-CN"/>
                  </w:rPr>
                  <w:delText xml:space="preserve"> </w:delText>
                </w:r>
              </w:del>
            </w:ins>
            <w:ins w:id="1146" w:author="Heidi Clevett" w:date="2024-09-24T14:13:00Z">
              <w:del w:id="1147" w:author="Eckhoff,Dirk" w:date="2024-09-25T14:32:00Z">
                <w:r>
                  <w:rPr>
                    <w:color w:val="FF0000"/>
                    <w:lang w:eastAsia="zh-CN"/>
                  </w:rPr>
                  <w:delText>a</w:delText>
                </w:r>
              </w:del>
            </w:ins>
            <w:ins w:id="1148" w:author="Heidi Clevett" w:date="2024-09-24T14:13:00Z">
              <w:del w:id="1149" w:author="Eckhoff,Dirk" w:date="2024-09-25T14:32:00Z">
                <w:r>
                  <w:rPr>
                    <w:rFonts w:hint="eastAsia"/>
                    <w:color w:val="FF0000"/>
                    <w:lang w:eastAsia="zh-CN"/>
                  </w:rPr>
                  <w:delText>n</w:delText>
                </w:r>
              </w:del>
            </w:ins>
            <w:ins w:id="1150" w:author="Heidi Clevett" w:date="2024-09-24T14:13:00Z">
              <w:del w:id="1151" w:author="Eckhoff,Dirk" w:date="2024-09-25T14:32:00Z">
                <w:r>
                  <w:rPr>
                    <w:color w:val="FF0000"/>
                    <w:lang w:eastAsia="zh-CN"/>
                  </w:rPr>
                  <w:delText xml:space="preserve"> </w:delText>
                </w:r>
              </w:del>
            </w:ins>
            <w:ins w:id="1152" w:author="Heidi Clevett" w:date="2024-09-24T14:13:00Z">
              <w:del w:id="1153" w:author="Eckhoff,Dirk" w:date="2024-09-25T14:32:00Z">
                <w:r>
                  <w:rPr>
                    <w:rFonts w:hint="eastAsia"/>
                    <w:color w:val="FF0000"/>
                    <w:lang w:eastAsia="zh-CN"/>
                  </w:rPr>
                  <w:delText xml:space="preserve">information </w:delText>
                </w:r>
              </w:del>
            </w:ins>
            <w:ins w:id="1154" w:author="Heidi Clevett" w:date="2024-09-24T14:13:00Z">
              <w:del w:id="1155" w:author="Eckhoff,Dirk" w:date="2024-09-24T17:03:00Z">
                <w:r>
                  <w:rPr>
                    <w:color w:val="FF0000"/>
                    <w:lang w:eastAsia="zh-CN"/>
                  </w:rPr>
                  <w:delText xml:space="preserve">system </w:delText>
                </w:r>
              </w:del>
            </w:ins>
            <w:ins w:id="1156" w:author="Heidi Clevett" w:date="2024-09-24T14:13:00Z">
              <w:del w:id="1157" w:author="Eckhoff,Dirk" w:date="2024-09-25T14:32:00Z">
                <w:r>
                  <w:rPr>
                    <w:rFonts w:hint="eastAsia"/>
                    <w:color w:val="FF0000"/>
                    <w:lang w:eastAsia="zh-CN"/>
                  </w:rPr>
                  <w:delText xml:space="preserve">used for decision-making, and for the </w:delText>
                </w:r>
              </w:del>
            </w:ins>
            <w:ins w:id="1158" w:author="Heidi Clevett" w:date="2024-09-24T14:13:00Z">
              <w:del w:id="1159" w:author="Eckhoff,Dirk" w:date="2024-09-25T14:32:00Z">
                <w:r>
                  <w:rPr>
                    <w:color w:val="FF0000"/>
                    <w:lang w:eastAsia="zh-CN"/>
                  </w:rPr>
                  <w:delText>visuali</w:delText>
                </w:r>
              </w:del>
            </w:ins>
            <w:ins w:id="1160" w:author="Heidi Clevett" w:date="2024-09-24T14:13:00Z">
              <w:del w:id="1161" w:author="Eckhoff,Dirk" w:date="2024-09-25T14:32:00Z">
                <w:r>
                  <w:rPr>
                    <w:rFonts w:hint="eastAsia"/>
                    <w:color w:val="FF0000"/>
                    <w:lang w:eastAsia="zh-CN"/>
                  </w:rPr>
                  <w:delText>s</w:delText>
                </w:r>
              </w:del>
            </w:ins>
            <w:ins w:id="1162" w:author="Heidi Clevett" w:date="2024-09-24T14:13:00Z">
              <w:del w:id="1163" w:author="Eckhoff,Dirk" w:date="2024-09-25T14:32:00Z">
                <w:r>
                  <w:rPr>
                    <w:color w:val="FF0000"/>
                    <w:lang w:eastAsia="zh-CN"/>
                  </w:rPr>
                  <w:delText>ation</w:delText>
                </w:r>
              </w:del>
            </w:ins>
            <w:ins w:id="1164" w:author="Heidi Clevett" w:date="2024-09-24T14:13:00Z">
              <w:del w:id="1165" w:author="Eckhoff,Dirk" w:date="2024-09-25T14:32:00Z">
                <w:r>
                  <w:rPr>
                    <w:rFonts w:hint="eastAsia"/>
                    <w:color w:val="FF0000"/>
                    <w:lang w:eastAsia="zh-CN"/>
                  </w:rPr>
                  <w:delText xml:space="preserve">, analysis, storage </w:delText>
                </w:r>
              </w:del>
            </w:ins>
            <w:ins w:id="1166" w:author="Heidi Clevett" w:date="2024-09-24T14:13:00Z">
              <w:del w:id="1167" w:author="Eckhoff,Dirk" w:date="2024-09-25T14:32:00Z">
                <w:r>
                  <w:rPr>
                    <w:color w:val="FF0000"/>
                    <w:highlight w:val="yellow"/>
                    <w:lang w:eastAsia="en-US"/>
                    <w:rPrChange w:id="1168" w:author="Eckhoff,Dirk" w:date="2024-09-26T11:24:00Z">
                      <w:rPr>
                        <w:color w:val="FF0000"/>
                        <w:lang w:eastAsia="zh-CN"/>
                      </w:rPr>
                    </w:rPrChange>
                  </w:rPr>
                  <w:delText>and integration of information</w:delText>
                </w:r>
              </w:del>
            </w:ins>
            <w:ins w:id="1169" w:author="Heidi Clevett" w:date="2024-09-24T14:13:00Z">
              <w:del w:id="1170" w:author="Eckhoff,Dirk" w:date="2024-09-25T14:32:00Z">
                <w:r>
                  <w:rPr>
                    <w:rFonts w:hint="eastAsia"/>
                    <w:color w:val="FF0000"/>
                    <w:lang w:eastAsia="zh-CN"/>
                  </w:rPr>
                  <w:delText xml:space="preserve"> in a VTS system.</w:delText>
                </w:r>
              </w:del>
            </w:ins>
            <w:del w:id="1171" w:author="Eckhoff,Dirk" w:date="2024-09-25T14:32:00Z">
              <w:r>
                <w:rPr>
                  <w:rStyle w:val="47"/>
                </w:rPr>
                <w:commentReference w:id="7"/>
              </w:r>
            </w:del>
          </w:p>
        </w:tc>
      </w:tr>
    </w:tbl>
    <w:p w14:paraId="405AEF30">
      <w:pPr>
        <w:pStyle w:val="2"/>
      </w:pPr>
      <w:bookmarkStart w:id="6" w:name="_Toc416946347"/>
      <w:bookmarkEnd w:id="6"/>
      <w:bookmarkStart w:id="7" w:name="_Toc416864223"/>
      <w:bookmarkEnd w:id="7"/>
      <w:bookmarkStart w:id="8" w:name="_Toc416864557"/>
      <w:bookmarkEnd w:id="8"/>
      <w:bookmarkStart w:id="9" w:name="_Toc416863890"/>
      <w:bookmarkEnd w:id="9"/>
      <w:bookmarkStart w:id="10" w:name="_Toc416938124"/>
      <w:bookmarkEnd w:id="10"/>
      <w:bookmarkStart w:id="11" w:name="_Toc109750311"/>
      <w:bookmarkEnd w:id="11"/>
      <w:bookmarkStart w:id="12" w:name="_Toc416938387"/>
      <w:bookmarkEnd w:id="12"/>
      <w:bookmarkStart w:id="13" w:name="_Toc416867811"/>
      <w:bookmarkEnd w:id="13"/>
      <w:bookmarkStart w:id="14" w:name="_Toc416867071"/>
      <w:bookmarkEnd w:id="14"/>
      <w:bookmarkStart w:id="15" w:name="_Toc416937863"/>
      <w:bookmarkEnd w:id="15"/>
      <w:bookmarkStart w:id="16" w:name="_Toc416863887"/>
      <w:bookmarkEnd w:id="16"/>
      <w:bookmarkStart w:id="17" w:name="_Toc416865242"/>
      <w:bookmarkEnd w:id="17"/>
      <w:bookmarkStart w:id="18" w:name="_Toc416938384"/>
      <w:bookmarkEnd w:id="18"/>
      <w:bookmarkStart w:id="19" w:name="_Toc416867073"/>
      <w:bookmarkEnd w:id="19"/>
      <w:bookmarkStart w:id="20" w:name="_Toc416938385"/>
      <w:bookmarkEnd w:id="20"/>
      <w:bookmarkStart w:id="21" w:name="_Toc416866071"/>
      <w:bookmarkEnd w:id="21"/>
      <w:bookmarkStart w:id="22" w:name="_Toc416946348"/>
      <w:bookmarkEnd w:id="22"/>
      <w:bookmarkStart w:id="23" w:name="_Toc416937591"/>
      <w:bookmarkEnd w:id="23"/>
      <w:bookmarkStart w:id="24" w:name="_Toc416867068"/>
      <w:bookmarkEnd w:id="24"/>
      <w:bookmarkStart w:id="25" w:name="_Toc416864220"/>
      <w:bookmarkEnd w:id="25"/>
      <w:bookmarkStart w:id="26" w:name="_Toc416937862"/>
      <w:bookmarkEnd w:id="26"/>
      <w:bookmarkStart w:id="27" w:name="_Toc416937589"/>
      <w:bookmarkEnd w:id="27"/>
      <w:bookmarkStart w:id="28" w:name="_Toc416864893"/>
      <w:bookmarkEnd w:id="28"/>
      <w:bookmarkStart w:id="29" w:name="_Toc416863556"/>
      <w:bookmarkEnd w:id="29"/>
      <w:bookmarkStart w:id="30" w:name="_Toc416863553"/>
      <w:bookmarkEnd w:id="30"/>
      <w:bookmarkStart w:id="31" w:name="_Toc416868546"/>
      <w:bookmarkEnd w:id="31"/>
      <w:bookmarkStart w:id="32" w:name="_Toc416866076"/>
      <w:bookmarkEnd w:id="32"/>
      <w:bookmarkStart w:id="33" w:name="_Toc416937865"/>
      <w:bookmarkEnd w:id="33"/>
      <w:bookmarkStart w:id="34" w:name="_Toc416868548"/>
      <w:bookmarkEnd w:id="34"/>
      <w:bookmarkStart w:id="35" w:name="_Toc416938126"/>
      <w:bookmarkEnd w:id="35"/>
      <w:bookmarkStart w:id="36" w:name="_Toc416867809"/>
      <w:bookmarkEnd w:id="36"/>
      <w:bookmarkStart w:id="37" w:name="_Toc416866074"/>
      <w:bookmarkEnd w:id="37"/>
      <w:bookmarkStart w:id="38" w:name="_Toc416938123"/>
      <w:bookmarkEnd w:id="38"/>
      <w:bookmarkStart w:id="39" w:name="_Toc416867806"/>
      <w:bookmarkEnd w:id="39"/>
      <w:bookmarkStart w:id="40" w:name="_Toc416864554"/>
      <w:bookmarkEnd w:id="40"/>
      <w:bookmarkStart w:id="41" w:name="_Toc416946350"/>
      <w:bookmarkEnd w:id="41"/>
      <w:bookmarkStart w:id="42" w:name="_Toc109750382"/>
      <w:bookmarkEnd w:id="42"/>
      <w:bookmarkStart w:id="43" w:name="_Toc416937588"/>
      <w:bookmarkEnd w:id="43"/>
      <w:bookmarkStart w:id="44" w:name="_Toc416868543"/>
      <w:bookmarkEnd w:id="44"/>
      <w:bookmarkStart w:id="45" w:name="_Toc416865244"/>
      <w:bookmarkEnd w:id="45"/>
      <w:bookmarkStart w:id="46" w:name="_Toc416864890"/>
      <w:bookmarkEnd w:id="46"/>
      <w:bookmarkStart w:id="47" w:name="_Toc416865239"/>
      <w:bookmarkEnd w:id="47"/>
      <w:bookmarkStart w:id="48" w:name="_Toc178080454"/>
      <w:r>
        <w:t>User Interface</w:t>
      </w:r>
      <w:bookmarkEnd w:id="48"/>
    </w:p>
    <w:p w14:paraId="7B96CA44">
      <w:pPr>
        <w:pStyle w:val="65"/>
        <w:rPr>
          <w:sz w:val="28"/>
          <w:szCs w:val="28"/>
        </w:rPr>
      </w:pPr>
    </w:p>
    <w:p w14:paraId="62DA9DFE">
      <w:pPr>
        <w:pStyle w:val="5"/>
        <w:keepNext w:val="0"/>
        <w:keepLines w:val="0"/>
        <w:spacing w:line="240" w:lineRule="auto"/>
        <w:ind w:right="0"/>
        <w:rPr>
          <w:lang w:eastAsia="de-DE"/>
        </w:rPr>
      </w:pPr>
      <w:bookmarkStart w:id="49" w:name="_Toc178080455"/>
      <w:r>
        <w:rPr>
          <w:lang w:eastAsia="de-DE"/>
        </w:rPr>
        <w:t>Introduction</w:t>
      </w:r>
      <w:bookmarkEnd w:id="49"/>
    </w:p>
    <w:p w14:paraId="77EC0CE2">
      <w:pPr>
        <w:pStyle w:val="6"/>
        <w:rPr>
          <w:lang w:eastAsia="de-DE"/>
        </w:rPr>
      </w:pPr>
    </w:p>
    <w:p w14:paraId="35B744B8">
      <w:pPr>
        <w:pStyle w:val="4"/>
      </w:pPr>
      <w:r>
        <w:t>The purpose of this section is to support VTS providers in the specification of the user interface (UI) for a VTS system. This includes all interactions of people with a system such as operational traffic management and maintenance.</w:t>
      </w:r>
    </w:p>
    <w:p w14:paraId="52D4222E">
      <w:pPr>
        <w:pStyle w:val="4"/>
        <w:rPr>
          <w:lang w:eastAsia="de-DE"/>
        </w:rPr>
      </w:pPr>
      <w:r>
        <w:rPr>
          <w:lang w:eastAsia="de-DE"/>
        </w:rPr>
        <w:t xml:space="preserve">This section should be read in conjunction with IALA Recommendation </w:t>
      </w:r>
      <w:r>
        <w:rPr>
          <w:i/>
          <w:iCs/>
          <w:lang w:eastAsia="de-DE"/>
        </w:rPr>
        <w:t xml:space="preserve">R0125 </w:t>
      </w:r>
      <w:r>
        <w:rPr>
          <w:i/>
          <w:iCs/>
          <w:lang w:eastAsia="de-DE"/>
        </w:rPr>
        <w:fldChar w:fldCharType="begin"/>
      </w:r>
      <w:r>
        <w:rPr>
          <w:i/>
          <w:iCs/>
          <w:lang w:eastAsia="de-DE"/>
        </w:rPr>
        <w:instrText xml:space="preserve"> REF _Ref119494211 \r \h  \* MERGEFORMAT </w:instrText>
      </w:r>
      <w:r>
        <w:rPr>
          <w:i/>
          <w:iCs/>
          <w:lang w:eastAsia="de-DE"/>
        </w:rPr>
        <w:fldChar w:fldCharType="separate"/>
      </w:r>
      <w:r>
        <w:rPr>
          <w:i/>
          <w:iCs/>
          <w:lang w:eastAsia="de-DE"/>
        </w:rPr>
        <w:t>[9]</w:t>
      </w:r>
      <w:r>
        <w:rPr>
          <w:i/>
          <w:iCs/>
          <w:lang w:eastAsia="de-DE"/>
        </w:rPr>
        <w:fldChar w:fldCharType="end"/>
      </w:r>
      <w:r>
        <w:rPr>
          <w:lang w:eastAsia="de-DE"/>
        </w:rPr>
        <w:t>.</w:t>
      </w:r>
    </w:p>
    <w:p w14:paraId="2F3028A9">
      <w:pPr>
        <w:pStyle w:val="6"/>
      </w:pPr>
    </w:p>
    <w:p w14:paraId="6594AF16">
      <w:pPr>
        <w:pStyle w:val="7"/>
      </w:pPr>
      <w:bookmarkStart w:id="50" w:name="_Toc178080456"/>
      <w:r>
        <w:t>Section definitions</w:t>
      </w:r>
      <w:bookmarkEnd w:id="50"/>
    </w:p>
    <w:p w14:paraId="140DDB14">
      <w:pPr>
        <w:pStyle w:val="4"/>
        <w:rPr>
          <w:lang w:eastAsia="de-DE"/>
        </w:rPr>
      </w:pPr>
      <w:r>
        <w:rPr>
          <w:lang w:eastAsia="de-DE"/>
        </w:rPr>
        <w:t>The user interface is the space where interaction between human</w:t>
      </w:r>
      <w:del w:id="1172" w:author="Just 句多" w:date="2024-12-21T22:11:00Z">
        <w:r>
          <w:rPr>
            <w:lang w:eastAsia="de-DE"/>
          </w:rPr>
          <w:delText>s</w:delText>
        </w:r>
      </w:del>
      <w:r>
        <w:rPr>
          <w:lang w:eastAsia="de-DE"/>
        </w:rPr>
        <w:t xml:space="preserve"> and </w:t>
      </w:r>
      <w:del w:id="1173" w:author="Just 句多" w:date="2024-12-21T22:11:00Z">
        <w:r>
          <w:rPr>
            <w:lang w:val="en-US" w:eastAsia="de-DE"/>
          </w:rPr>
          <w:delText>technology</w:delText>
        </w:r>
      </w:del>
      <w:ins w:id="1174" w:author="Just 句多" w:date="2024-12-21T22:11:00Z">
        <w:r>
          <w:rPr>
            <w:rFonts w:hint="eastAsia" w:eastAsia="宋体"/>
            <w:lang w:val="en-US" w:eastAsia="zh-CN"/>
          </w:rPr>
          <w:t>machine</w:t>
        </w:r>
      </w:ins>
      <w:r>
        <w:rPr>
          <w:lang w:eastAsia="de-DE"/>
        </w:rPr>
        <w:t xml:space="preserve"> occurs. The goal of this interaction is effective operation and control of the machine on the user's end, and feedback from the machine, which aids the VTS user including VTS operator (VTSO) gaining and maintaining situational awareness and in making operational decisions.</w:t>
      </w:r>
    </w:p>
    <w:p w14:paraId="729A39F2">
      <w:pPr>
        <w:pStyle w:val="4"/>
        <w:rPr>
          <w:lang w:eastAsia="de-DE"/>
        </w:rPr>
      </w:pPr>
      <w:r>
        <w:rPr>
          <w:lang w:eastAsia="de-DE"/>
        </w:rPr>
        <w:t>Specific terms used are as below:</w:t>
      </w:r>
    </w:p>
    <w:p w14:paraId="21ADF526">
      <w:pPr>
        <w:pStyle w:val="4"/>
        <w:rPr>
          <w:lang w:eastAsia="de-DE"/>
        </w:rPr>
      </w:pPr>
      <w:r>
        <w:rPr>
          <w:bCs/>
          <w:i/>
          <w:iCs/>
          <w:lang w:eastAsia="de-DE"/>
        </w:rPr>
        <w:t>Maritime domain awareness</w:t>
      </w:r>
      <w:r>
        <w:rPr>
          <w:lang w:eastAsia="de-DE"/>
        </w:rPr>
        <w:t xml:space="preserve"> – is defined by the International Maritime Organization (IMO) as the effective understanding of anything associated with the maritime domain that could impact the security, safety, economy, or environment. The maritime domain is defined as all areas and things of, on, under, relating to, adjacent to, or bordering on a sea, ocean, or other navigable waterway, including all maritime-related activities, infrastructure, people, cargo, and vessels and other conveyances.</w:t>
      </w:r>
    </w:p>
    <w:p w14:paraId="29A26C93">
      <w:pPr>
        <w:pStyle w:val="4"/>
        <w:rPr>
          <w:lang w:eastAsia="de-DE"/>
        </w:rPr>
      </w:pPr>
      <w:r>
        <w:rPr>
          <w:bCs/>
          <w:i/>
          <w:iCs/>
          <w:lang w:eastAsia="de-DE"/>
        </w:rPr>
        <w:t>Traffic image</w:t>
      </w:r>
      <w:r>
        <w:rPr>
          <w:lang w:eastAsia="de-DE"/>
        </w:rPr>
        <w:t xml:space="preserve"> – is the real-time presentation of vessels and objects and their movements, as well as other activities affecting maritime domain awareness.</w:t>
      </w:r>
    </w:p>
    <w:p w14:paraId="572C1EF7">
      <w:pPr>
        <w:pStyle w:val="4"/>
        <w:rPr>
          <w:lang w:eastAsia="de-DE"/>
        </w:rPr>
      </w:pPr>
      <w:r>
        <w:rPr>
          <w:bCs/>
          <w:i/>
          <w:iCs/>
          <w:lang w:eastAsia="de-DE"/>
        </w:rPr>
        <w:t>Chart</w:t>
      </w:r>
      <w:r>
        <w:rPr>
          <w:lang w:eastAsia="de-DE"/>
        </w:rPr>
        <w:t xml:space="preserve"> – A chart is a </w:t>
      </w:r>
      <w:ins w:id="1175" w:author="Aase, Richard" w:date="2024-09-26T11:16:00Z">
        <w:commentRangeStart w:id="8"/>
        <w:r>
          <w:rPr>
            <w:lang w:eastAsia="de-DE"/>
          </w:rPr>
          <w:t>graphic</w:t>
        </w:r>
      </w:ins>
      <w:ins w:id="1176" w:author="Sundklev Monica" w:date="2024-09-25T14:25:00Z">
        <w:r>
          <w:rPr>
            <w:lang w:eastAsia="de-DE"/>
          </w:rPr>
          <w:t>al</w:t>
        </w:r>
      </w:ins>
      <w:del w:id="1177" w:author="Aase, Richard" w:date="2024-09-26T11:16:00Z">
        <w:r>
          <w:rPr>
            <w:lang w:eastAsia="de-DE"/>
          </w:rPr>
          <w:delText>graphic</w:delText>
        </w:r>
      </w:del>
      <w:r>
        <w:rPr>
          <w:lang w:eastAsia="de-DE"/>
        </w:rPr>
        <w:t xml:space="preserve"> </w:t>
      </w:r>
      <w:del w:id="1178" w:author="Sundklev Monica" w:date="2024-09-25T14:25:00Z">
        <w:r>
          <w:rPr>
            <w:lang w:eastAsia="de-DE"/>
          </w:rPr>
          <w:delText>re</w:delText>
        </w:r>
      </w:del>
      <w:r>
        <w:rPr>
          <w:lang w:eastAsia="de-DE"/>
        </w:rPr>
        <w:t xml:space="preserve">presentation </w:t>
      </w:r>
      <w:commentRangeEnd w:id="8"/>
      <w:r>
        <w:rPr>
          <w:rStyle w:val="47"/>
        </w:rPr>
        <w:commentReference w:id="8"/>
      </w:r>
      <w:r>
        <w:rPr>
          <w:lang w:eastAsia="de-DE"/>
        </w:rPr>
        <w:t>of the maritime domain</w:t>
      </w:r>
      <w:ins w:id="1179" w:author="牛尾" w:date="2024-12-18T21:31:00Z">
        <w:r>
          <w:rPr>
            <w:rFonts w:hint="eastAsia" w:eastAsia="宋体"/>
            <w:lang w:val="en-US" w:eastAsia="zh-CN"/>
          </w:rPr>
          <w:t xml:space="preserve"> according to S 100</w:t>
        </w:r>
      </w:ins>
      <w:r>
        <w:rPr>
          <w:lang w:eastAsia="de-DE"/>
        </w:rPr>
        <w:t>.</w:t>
      </w:r>
    </w:p>
    <w:p w14:paraId="48A3CC0A">
      <w:pPr>
        <w:pStyle w:val="5"/>
        <w:keepNext w:val="0"/>
        <w:keepLines w:val="0"/>
        <w:spacing w:line="240" w:lineRule="auto"/>
        <w:ind w:right="0"/>
        <w:rPr>
          <w:lang w:eastAsia="de-DE"/>
        </w:rPr>
      </w:pPr>
      <w:bookmarkStart w:id="51" w:name="_Toc178080457"/>
      <w:r>
        <w:rPr>
          <w:lang w:eastAsia="de-DE"/>
        </w:rPr>
        <w:t>Characteristics of User Interface</w:t>
      </w:r>
      <w:bookmarkEnd w:id="51"/>
    </w:p>
    <w:p w14:paraId="4ED77279">
      <w:pPr>
        <w:pStyle w:val="6"/>
        <w:rPr>
          <w:lang w:eastAsia="de-DE"/>
        </w:rPr>
      </w:pPr>
    </w:p>
    <w:p w14:paraId="3A4F79CD">
      <w:pPr>
        <w:pStyle w:val="4"/>
        <w:rPr>
          <w:lang w:eastAsia="de-DE"/>
        </w:rPr>
      </w:pPr>
      <w:r>
        <w:rPr>
          <w:lang w:eastAsia="de-DE"/>
        </w:rPr>
        <w:t>The UI of the core VTS system provides operational functionalit</w:t>
      </w:r>
      <w:ins w:id="1180" w:author="Just 句多" w:date="2024-12-21T22:52:00Z">
        <w:r>
          <w:rPr>
            <w:rFonts w:hint="eastAsia" w:eastAsia="宋体"/>
            <w:lang w:val="en-US" w:eastAsia="zh-CN"/>
          </w:rPr>
          <w:t>ies</w:t>
        </w:r>
      </w:ins>
      <w:del w:id="1181" w:author="Just 句多" w:date="2024-12-21T22:52:00Z">
        <w:r>
          <w:rPr>
            <w:lang w:eastAsia="de-DE"/>
          </w:rPr>
          <w:delText>y</w:delText>
        </w:r>
      </w:del>
      <w:r>
        <w:rPr>
          <w:lang w:eastAsia="de-DE"/>
        </w:rPr>
        <w:t xml:space="preserve"> to VTS users to enable the provision of an effective VTS, enter the necessary information in the system and maintain the system in a good condition. The principal goal of a UI is to provide users with an intuitive, reliable, accurate and efficient way of interacting with the VTS system for the task at hand.</w:t>
      </w:r>
    </w:p>
    <w:p w14:paraId="16009241">
      <w:pPr>
        <w:pStyle w:val="4"/>
        <w:rPr>
          <w:lang w:eastAsia="de-DE"/>
        </w:rPr>
      </w:pPr>
      <w:r>
        <w:rPr>
          <w:lang w:eastAsia="de-DE"/>
        </w:rPr>
        <w:t>This goal is achieved through a combination of:</w:t>
      </w:r>
    </w:p>
    <w:p w14:paraId="2EF786DB">
      <w:pPr>
        <w:pStyle w:val="63"/>
      </w:pPr>
      <w:r>
        <w:t>information presentation style and methodology – screens, windows, menus, status bars;</w:t>
      </w:r>
    </w:p>
    <w:p w14:paraId="68FD3EB9">
      <w:pPr>
        <w:pStyle w:val="63"/>
      </w:pPr>
      <w:r>
        <w:t>ergonomically designed physical interface technologies such as mouse, keyboard, touch pad, roller ball, touch screen;</w:t>
      </w:r>
    </w:p>
    <w:p w14:paraId="565C1DC4">
      <w:pPr>
        <w:pStyle w:val="63"/>
      </w:pPr>
      <w:r>
        <w:t>visual and audible indications; and</w:t>
      </w:r>
    </w:p>
    <w:p w14:paraId="26EECAE3">
      <w:pPr>
        <w:pStyle w:val="63"/>
      </w:pPr>
      <w:r>
        <w:t>ergonomically designed UI.</w:t>
      </w:r>
    </w:p>
    <w:p w14:paraId="31EA2269">
      <w:pPr>
        <w:pStyle w:val="4"/>
        <w:rPr>
          <w:lang w:eastAsia="de-DE"/>
        </w:rPr>
      </w:pPr>
      <w:r>
        <w:rPr>
          <w:lang w:eastAsia="de-DE"/>
        </w:rPr>
        <w:t>Typically, the UI for the VTSO comprises the following:</w:t>
      </w:r>
    </w:p>
    <w:p w14:paraId="7E36D59B">
      <w:pPr>
        <w:pStyle w:val="63"/>
        <w:rPr>
          <w:ins w:id="1182" w:author="Heidi Clevett" w:date="2024-09-24T14:14:00Z"/>
        </w:rPr>
      </w:pPr>
      <w:r>
        <w:t>Presentation of the traffic image</w:t>
      </w:r>
    </w:p>
    <w:p w14:paraId="18AD95BF">
      <w:pPr>
        <w:pStyle w:val="63"/>
      </w:pPr>
      <w:ins w:id="1183" w:author="Heidi Clevett" w:date="2024-09-24T14:14:00Z">
        <w:r>
          <w:rPr>
            <w:rFonts w:hint="eastAsia"/>
            <w:lang w:eastAsia="zh-CN"/>
          </w:rPr>
          <w:t>P</w:t>
        </w:r>
      </w:ins>
      <w:ins w:id="1184" w:author="Heidi Clevett" w:date="2024-09-24T14:14:00Z">
        <w:r>
          <w:rPr>
            <w:lang w:eastAsia="zh-CN"/>
          </w:rPr>
          <w:t xml:space="preserve">resentation of </w:t>
        </w:r>
      </w:ins>
      <w:ins w:id="1185" w:author="Heidi Clevett" w:date="2024-09-24T14:14:00Z">
        <w:r>
          <w:rPr>
            <w:rFonts w:hint="eastAsia"/>
            <w:lang w:eastAsia="zh-CN"/>
          </w:rPr>
          <w:t>m</w:t>
        </w:r>
      </w:ins>
      <w:ins w:id="1186" w:author="Heidi Clevett" w:date="2024-09-24T14:14:00Z">
        <w:r>
          <w:rPr>
            <w:lang w:eastAsia="zh-CN"/>
          </w:rPr>
          <w:t xml:space="preserve">anagement </w:t>
        </w:r>
      </w:ins>
      <w:ins w:id="1187" w:author="Heidi Clevett" w:date="2024-09-24T14:14:00Z">
        <w:r>
          <w:rPr>
            <w:rFonts w:hint="eastAsia"/>
            <w:lang w:eastAsia="zh-CN"/>
          </w:rPr>
          <w:t>i</w:t>
        </w:r>
      </w:ins>
      <w:ins w:id="1188" w:author="Heidi Clevett" w:date="2024-09-24T14:14:00Z">
        <w:r>
          <w:rPr>
            <w:lang w:eastAsia="zh-CN"/>
          </w:rPr>
          <w:t xml:space="preserve">nformation </w:t>
        </w:r>
      </w:ins>
      <w:ins w:id="1189" w:author="Heidi Clevett" w:date="2024-09-24T14:14:00Z">
        <w:del w:id="1190" w:author="Eckhoff,Dirk" w:date="2024-09-25T14:29:00Z">
          <w:commentRangeStart w:id="9"/>
          <w:r>
            <w:rPr>
              <w:rFonts w:hint="eastAsia"/>
              <w:lang w:eastAsia="zh-CN"/>
            </w:rPr>
            <w:delText>s</w:delText>
          </w:r>
        </w:del>
      </w:ins>
      <w:ins w:id="1191" w:author="Heidi Clevett" w:date="2024-09-24T14:14:00Z">
        <w:del w:id="1192" w:author="Eckhoff,Dirk" w:date="2024-09-25T14:29:00Z">
          <w:r>
            <w:rPr>
              <w:lang w:eastAsia="zh-CN"/>
            </w:rPr>
            <w:delText>ystem</w:delText>
          </w:r>
          <w:commentRangeEnd w:id="9"/>
        </w:del>
      </w:ins>
      <w:r>
        <w:rPr>
          <w:rStyle w:val="47"/>
          <w:color w:val="auto"/>
        </w:rPr>
        <w:commentReference w:id="9"/>
      </w:r>
    </w:p>
    <w:p w14:paraId="4C8843E4">
      <w:pPr>
        <w:pStyle w:val="63"/>
      </w:pPr>
      <w:r>
        <w:t>Voice communication</w:t>
      </w:r>
    </w:p>
    <w:p w14:paraId="22A15154">
      <w:pPr>
        <w:pStyle w:val="63"/>
      </w:pPr>
      <w:r>
        <w:t>Environmental information</w:t>
      </w:r>
    </w:p>
    <w:p w14:paraId="21B9D2A4">
      <w:pPr>
        <w:pStyle w:val="63"/>
      </w:pPr>
      <w:r>
        <w:t>Information on vessels and planned voyages</w:t>
      </w:r>
    </w:p>
    <w:p w14:paraId="70D2B039">
      <w:pPr>
        <w:pStyle w:val="63"/>
      </w:pPr>
      <w:r>
        <w:t>Tools supporting operational and emergency situation procedures</w:t>
      </w:r>
    </w:p>
    <w:p w14:paraId="5DBF61F5">
      <w:pPr>
        <w:pStyle w:val="63"/>
      </w:pPr>
      <w:r>
        <w:t>System health</w:t>
      </w:r>
    </w:p>
    <w:p w14:paraId="121DD989">
      <w:pPr>
        <w:pStyle w:val="4"/>
        <w:rPr>
          <w:lang w:eastAsia="de-DE"/>
        </w:rPr>
      </w:pPr>
      <w:r>
        <w:rPr>
          <w:lang w:eastAsia="de-DE"/>
        </w:rPr>
        <w:t>In addition, the VTS system may include individual system UI for the system maintenance and data entry tasks.</w:t>
      </w:r>
    </w:p>
    <w:p w14:paraId="1E2F14F8">
      <w:pPr>
        <w:pStyle w:val="63"/>
        <w:numPr>
          <w:ilvl w:val="0"/>
          <w:numId w:val="0"/>
        </w:numPr>
        <w:rPr>
          <w:lang w:eastAsia="de-DE"/>
        </w:rPr>
      </w:pPr>
      <w:r>
        <w:rPr>
          <w:lang w:eastAsia="de-DE"/>
        </w:rPr>
        <w:t>The UI should be reliable, designed and built to contribute to the overall availability of the entire VTS system. A failure of individual elements should not disable the entire UI, e.g., a failed screen should cause gradual degradation of the system but does not make the UI unusable.</w:t>
      </w:r>
    </w:p>
    <w:p w14:paraId="0F442A6A">
      <w:pPr>
        <w:pStyle w:val="4"/>
        <w:rPr>
          <w:lang w:eastAsia="de-DE"/>
        </w:rPr>
      </w:pPr>
      <w:r>
        <w:rPr>
          <w:lang w:eastAsia="de-DE"/>
        </w:rPr>
        <w:t>These following considerations are equally important but fall outside the scope of this Guideline:</w:t>
      </w:r>
    </w:p>
    <w:p w14:paraId="451BE073">
      <w:pPr>
        <w:pStyle w:val="63"/>
      </w:pPr>
      <w:r>
        <w:t xml:space="preserve">ergonomically designed VTS user workstation – lighting, seating, desk arrangements, noise reduction; </w:t>
      </w:r>
      <w:del w:id="1193" w:author="Just 句多" w:date="2024-12-21T22:32:00Z">
        <w:r>
          <w:rPr/>
          <w:delText>and</w:delText>
        </w:r>
      </w:del>
    </w:p>
    <w:p w14:paraId="597E819B">
      <w:pPr>
        <w:pStyle w:val="63"/>
      </w:pPr>
      <w:r>
        <w:t>VTS centre layout with respect to the overall VTS operational sector layout.</w:t>
      </w:r>
    </w:p>
    <w:p w14:paraId="653EEB60">
      <w:pPr>
        <w:pStyle w:val="5"/>
        <w:keepNext w:val="0"/>
        <w:keepLines w:val="0"/>
        <w:spacing w:line="240" w:lineRule="auto"/>
        <w:ind w:right="0"/>
        <w:rPr>
          <w:lang w:eastAsia="de-DE"/>
        </w:rPr>
      </w:pPr>
      <w:bookmarkStart w:id="52" w:name="_Toc178080458"/>
      <w:r>
        <w:rPr>
          <w:lang w:eastAsia="de-DE"/>
        </w:rPr>
        <w:t>Operational Requirements</w:t>
      </w:r>
      <w:bookmarkEnd w:id="52"/>
    </w:p>
    <w:p w14:paraId="39D8BA6F">
      <w:pPr>
        <w:pStyle w:val="6"/>
      </w:pPr>
    </w:p>
    <w:p w14:paraId="4A751821">
      <w:pPr>
        <w:pStyle w:val="4"/>
        <w:rPr>
          <w:lang w:eastAsia="de-DE"/>
        </w:rPr>
      </w:pPr>
      <w:r>
        <w:rPr>
          <w:lang w:eastAsia="de-DE"/>
        </w:rPr>
        <w:t xml:space="preserve">The following sections describe the operational requirements related to the UI. </w:t>
      </w:r>
      <w:r>
        <w:rPr>
          <w:lang w:eastAsia="en-GB"/>
        </w:rPr>
        <w:t>Refer to the relevant G1111 series documents for operational requirements regarding the individual equipment components of the VTS system.</w:t>
      </w:r>
    </w:p>
    <w:p w14:paraId="092B81BC">
      <w:pPr>
        <w:pStyle w:val="7"/>
      </w:pPr>
      <w:bookmarkStart w:id="53" w:name="_Toc178080459"/>
      <w:r>
        <w:t>Traffic image</w:t>
      </w:r>
      <w:bookmarkEnd w:id="53"/>
    </w:p>
    <w:p w14:paraId="651CB14F">
      <w:pPr>
        <w:pStyle w:val="4"/>
        <w:rPr>
          <w:lang w:eastAsia="de-DE"/>
        </w:rPr>
      </w:pPr>
      <w:r>
        <w:rPr>
          <w:lang w:eastAsia="de-DE"/>
        </w:rPr>
        <w:t>The traffic image consists of a geographic presentation of the maritime environment (see 2.3.1.1) overlaid with real-time vessel positions. It is important that the traffic image is designed to complement the VTS user</w:t>
      </w:r>
      <w:del w:id="1194" w:author="Just 句多" w:date="2024-12-21T22:44:00Z">
        <w:r>
          <w:rPr>
            <w:lang w:eastAsia="de-DE"/>
          </w:rPr>
          <w:delText>’s role</w:delText>
        </w:r>
      </w:del>
      <w:r>
        <w:rPr>
          <w:lang w:eastAsia="de-DE"/>
        </w:rPr>
        <w:t>.</w:t>
      </w:r>
    </w:p>
    <w:p w14:paraId="18CAFD64">
      <w:pPr>
        <w:pStyle w:val="4"/>
        <w:rPr>
          <w:lang w:eastAsia="de-DE"/>
        </w:rPr>
      </w:pPr>
      <w:r>
        <w:rPr>
          <w:lang w:eastAsia="de-DE"/>
        </w:rPr>
        <w:t xml:space="preserve">The design should ensure the display of information is appropriate </w:t>
      </w:r>
      <w:ins w:id="1195" w:author="Just 句多" w:date="2024-12-21T22:46:00Z">
        <w:r>
          <w:rPr>
            <w:rFonts w:hint="eastAsia" w:eastAsia="宋体"/>
            <w:lang w:val="en-US" w:eastAsia="zh-CN"/>
          </w:rPr>
          <w:t>for</w:t>
        </w:r>
      </w:ins>
      <w:del w:id="1196" w:author="Just 句多" w:date="2024-12-21T22:46:00Z">
        <w:r>
          <w:rPr>
            <w:lang w:eastAsia="de-DE"/>
          </w:rPr>
          <w:delText>to</w:delText>
        </w:r>
      </w:del>
      <w:r>
        <w:rPr>
          <w:lang w:eastAsia="de-DE"/>
        </w:rPr>
        <w:t xml:space="preserve"> the VTSO</w:t>
      </w:r>
      <w:del w:id="1197" w:author="Just 句多" w:date="2024-12-21T22:46:00Z">
        <w:r>
          <w:rPr>
            <w:lang w:eastAsia="de-DE"/>
          </w:rPr>
          <w:delText xml:space="preserve"> role</w:delText>
        </w:r>
      </w:del>
      <w:r>
        <w:rPr>
          <w:lang w:eastAsia="de-DE"/>
        </w:rPr>
        <w:t xml:space="preserve"> and the amount of information does not degrade overall situational awareness.</w:t>
      </w:r>
    </w:p>
    <w:p w14:paraId="3E67A910">
      <w:pPr>
        <w:pStyle w:val="4"/>
      </w:pPr>
      <w:r>
        <w:t xml:space="preserve">The traffic image is the </w:t>
      </w:r>
      <w:del w:id="1198" w:author="Just 句多" w:date="2024-12-21T22:48:00Z">
        <w:r>
          <w:rPr>
            <w:rFonts w:eastAsia="宋体"/>
            <w:u w:val="dotted"/>
            <w:lang w:val="en-US" w:eastAsia="zh-CN"/>
          </w:rPr>
          <w:delText>c</w:delText>
        </w:r>
      </w:del>
      <w:ins w:id="1199" w:author="Just 句多" w:date="2024-12-21T22:48:00Z">
        <w:r>
          <w:rPr>
            <w:rFonts w:hint="eastAsia" w:eastAsia="宋体"/>
            <w:u w:val="dotted"/>
            <w:lang w:val="en-US" w:eastAsia="zh-CN"/>
          </w:rPr>
          <w:t>core componet</w:t>
        </w:r>
      </w:ins>
      <w:del w:id="1200" w:author="Just 句多" w:date="2024-12-21T22:47:00Z">
        <w:r>
          <w:rPr>
            <w:lang w:val="en-US"/>
          </w:rPr>
          <w:delText>entral part</w:delText>
        </w:r>
      </w:del>
      <w:r>
        <w:t xml:space="preserve"> of the UI</w:t>
      </w:r>
      <w:ins w:id="1201" w:author="Just 句多" w:date="2024-12-21T22:49:00Z">
        <w:r>
          <w:rPr>
            <w:rFonts w:hint="eastAsia" w:eastAsia="宋体"/>
            <w:lang w:val="en-US" w:eastAsia="zh-CN"/>
          </w:rPr>
          <w:t>,</w:t>
        </w:r>
      </w:ins>
      <w:r>
        <w:t xml:space="preserve"> and</w:t>
      </w:r>
      <w:del w:id="1202" w:author="Just 句多" w:date="2024-12-21T22:49:00Z">
        <w:r>
          <w:rPr/>
          <w:delText>,</w:delText>
        </w:r>
      </w:del>
      <w:r>
        <w:t xml:space="preserve"> generally</w:t>
      </w:r>
      <w:del w:id="1203" w:author="Just 句多" w:date="2024-12-21T22:49:00Z">
        <w:r>
          <w:rPr/>
          <w:delText>,</w:delText>
        </w:r>
      </w:del>
      <w:r>
        <w:t xml:space="preserve"> provides the following functionalit</w:t>
      </w:r>
      <w:ins w:id="1204" w:author="Just 句多" w:date="2024-12-21T22:50:00Z">
        <w:r>
          <w:rPr>
            <w:rFonts w:hint="eastAsia" w:eastAsia="宋体"/>
            <w:lang w:val="en-US" w:eastAsia="zh-CN"/>
          </w:rPr>
          <w:t>ies</w:t>
        </w:r>
      </w:ins>
      <w:del w:id="1205" w:author="Just 句多" w:date="2024-12-21T22:50:00Z">
        <w:r>
          <w:rPr/>
          <w:delText>y</w:delText>
        </w:r>
      </w:del>
      <w:r>
        <w:t xml:space="preserve"> to the VTS user:</w:t>
      </w:r>
    </w:p>
    <w:p w14:paraId="29CDAC72">
      <w:pPr>
        <w:pStyle w:val="63"/>
      </w:pPr>
      <w:r>
        <w:t>Real time presentation of vessel positions and information relating to their identity, if available</w:t>
      </w:r>
    </w:p>
    <w:p w14:paraId="525D5EE4">
      <w:pPr>
        <w:pStyle w:val="63"/>
      </w:pPr>
      <w:r>
        <w:t>Geographic information and supporting graphics relating to the maritime environment</w:t>
      </w:r>
    </w:p>
    <w:p w14:paraId="630E239F">
      <w:pPr>
        <w:pStyle w:val="63"/>
      </w:pPr>
      <w:r>
        <w:t>Facilities for monitoring the speed of vessels and alerting of excessive speed or low speed situations</w:t>
      </w:r>
    </w:p>
    <w:p w14:paraId="30797FF3">
      <w:pPr>
        <w:pStyle w:val="63"/>
      </w:pPr>
      <w:r>
        <w:t>Facilities for predicting dangerous situations</w:t>
      </w:r>
    </w:p>
    <w:p w14:paraId="402E6A6A">
      <w:pPr>
        <w:pStyle w:val="63"/>
      </w:pPr>
      <w:r>
        <w:t>Where it is relevant, facilities for protecting assets or other objects within the VTS area and alerting of unauthorized incursion into a prohibited area</w:t>
      </w:r>
    </w:p>
    <w:p w14:paraId="4FB535E1">
      <w:pPr>
        <w:pStyle w:val="63"/>
      </w:pPr>
      <w:r>
        <w:t>Facilities for monitoring adherence to defined routes and alerting about divergence from routes or TSS</w:t>
      </w:r>
    </w:p>
    <w:p w14:paraId="75E0DC9D">
      <w:pPr>
        <w:pStyle w:val="63"/>
      </w:pPr>
      <w:r>
        <w:t>Monitoring of Marine Aids to Navigation (AtoN) and other environment monitoring sensors. and providing alerts if the data exceeds pre-defined thresholds</w:t>
      </w:r>
    </w:p>
    <w:p w14:paraId="4E7C781B">
      <w:pPr>
        <w:pStyle w:val="8"/>
      </w:pPr>
      <w:r>
        <w:t>Chart</w:t>
      </w:r>
    </w:p>
    <w:p w14:paraId="1818946E">
      <w:pPr>
        <w:pStyle w:val="4"/>
        <w:rPr>
          <w:lang w:eastAsia="de-DE"/>
        </w:rPr>
      </w:pPr>
      <w:r>
        <w:rPr>
          <w:lang w:eastAsia="de-DE"/>
        </w:rPr>
        <w:t>In a VTS system the chart is a geographical representation of the maritime environment of the VTS area of interest. This chart forms the background for the traffic image. The VTS Provider should specify required chart coverage, scales, layers and updating period.</w:t>
      </w:r>
    </w:p>
    <w:p w14:paraId="0202F3AA">
      <w:pPr>
        <w:pStyle w:val="4"/>
        <w:rPr>
          <w:lang w:eastAsia="de-DE"/>
        </w:rPr>
      </w:pPr>
      <w:r>
        <w:rPr>
          <w:lang w:eastAsia="de-DE"/>
        </w:rPr>
        <w:t>In a VTS system the Chart can be based on:</w:t>
      </w:r>
    </w:p>
    <w:p w14:paraId="464A80F9">
      <w:pPr>
        <w:pStyle w:val="63"/>
      </w:pPr>
      <w:r>
        <w:t xml:space="preserve">Electronic Navigational Chart (ENC) (e.g., based on IHO </w:t>
      </w:r>
      <w:r>
        <w:rPr>
          <w:i/>
          <w:iCs/>
        </w:rPr>
        <w:t>S-57</w:t>
      </w:r>
      <w:r>
        <w:t xml:space="preserve"> or </w:t>
      </w:r>
      <w:r>
        <w:rPr>
          <w:i/>
          <w:iCs/>
        </w:rPr>
        <w:t>S-101</w:t>
      </w:r>
      <w:r>
        <w:t xml:space="preserve"> standards)</w:t>
      </w:r>
    </w:p>
    <w:p w14:paraId="33429D7D">
      <w:pPr>
        <w:pStyle w:val="63"/>
      </w:pPr>
      <w:r>
        <w:t>Raster charts (e.g., Admiralty nautical charts (ARCS))</w:t>
      </w:r>
    </w:p>
    <w:p w14:paraId="1DA08467">
      <w:pPr>
        <w:pStyle w:val="63"/>
      </w:pPr>
      <w:r>
        <w:t>Other types of vector nautical charts</w:t>
      </w:r>
    </w:p>
    <w:p w14:paraId="32041B8A">
      <w:pPr>
        <w:pStyle w:val="63"/>
        <w:rPr>
          <w:lang w:val="fr-FR"/>
          <w:rPrChange w:id="1206" w:author="Aase, Richard" w:date="2024-09-26T11:24:00Z">
            <w:rPr>
              <w:lang w:val="nb-NO"/>
            </w:rPr>
          </w:rPrChange>
        </w:rPr>
      </w:pPr>
      <w:r>
        <w:rPr>
          <w:lang w:val="fr-FR"/>
          <w:rPrChange w:id="1207" w:author="Aase, Richard" w:date="2024-09-26T11:24:00Z">
            <w:rPr>
              <w:lang w:val="nb-NO"/>
            </w:rPr>
          </w:rPrChange>
        </w:rPr>
        <w:t>Satellite images, land maps, GIS sources, etc.</w:t>
      </w:r>
    </w:p>
    <w:p w14:paraId="62A158D8">
      <w:pPr>
        <w:pStyle w:val="4"/>
        <w:rPr>
          <w:lang w:eastAsia="de-DE"/>
        </w:rPr>
      </w:pPr>
      <w:r>
        <w:rPr>
          <w:lang w:eastAsia="de-DE"/>
        </w:rPr>
        <w:t>ENCs should be kept up-to-date for consistency with charts used on board ships (it should be noted that if licensed charts go out of date, they may add text or other markings that could degrade the traffic image). There may be associated c</w:t>
      </w:r>
      <w:r>
        <w:t>ost for maintaining up-to-date Charts in the system.</w:t>
      </w:r>
    </w:p>
    <w:p w14:paraId="62DA3CE5">
      <w:pPr>
        <w:pStyle w:val="4"/>
        <w:rPr>
          <w:lang w:eastAsia="de-DE"/>
        </w:rPr>
      </w:pPr>
      <w:r>
        <w:rPr>
          <w:lang w:eastAsia="de-DE"/>
        </w:rPr>
        <w:t>When displaying Chart data, the following should be considered:</w:t>
      </w:r>
    </w:p>
    <w:p w14:paraId="695F02A4">
      <w:pPr>
        <w:pStyle w:val="63"/>
      </w:pPr>
      <w:r>
        <w:t>the requisite Chart layers selected for display;</w:t>
      </w:r>
    </w:p>
    <w:p w14:paraId="7CF54B87">
      <w:pPr>
        <w:pStyle w:val="63"/>
      </w:pPr>
      <w:r>
        <w:t>optional layer selection by the VTS user; and</w:t>
      </w:r>
    </w:p>
    <w:p w14:paraId="695F8735">
      <w:pPr>
        <w:pStyle w:val="63"/>
      </w:pPr>
      <w:r>
        <w:t>use of locally defined layers.</w:t>
      </w:r>
    </w:p>
    <w:p w14:paraId="10D2DE30">
      <w:pPr>
        <w:pStyle w:val="4"/>
        <w:rPr>
          <w:lang w:eastAsia="de-DE"/>
        </w:rPr>
      </w:pPr>
      <w:r>
        <w:rPr>
          <w:lang w:eastAsia="de-DE"/>
        </w:rPr>
        <w:t>The UI should support both automated and manual management of layers. It should be possible to automatically update charts without affecting the continuity of VTS operations.</w:t>
      </w:r>
    </w:p>
    <w:p w14:paraId="04A29A6D">
      <w:pPr>
        <w:pStyle w:val="4"/>
        <w:rPr>
          <w:lang w:eastAsia="de-DE"/>
        </w:rPr>
      </w:pPr>
      <w:r>
        <w:rPr>
          <w:lang w:eastAsia="de-DE"/>
        </w:rPr>
        <w:t xml:space="preserve">The chart presentation should utilize a consistent symbology set and colour palette suited to the local operating environment. Preferably, Chart symbology should follow IHO ENC standards. The current ENC standards, i.e., </w:t>
      </w:r>
      <w:r>
        <w:rPr>
          <w:i/>
          <w:iCs/>
          <w:lang w:eastAsia="de-DE"/>
        </w:rPr>
        <w:t>S-57/S-101</w:t>
      </w:r>
      <w:r>
        <w:rPr>
          <w:lang w:eastAsia="de-DE"/>
        </w:rPr>
        <w:t xml:space="preserve">, are designed for navigational purposes and consideration should be given to how to use them in a VTS system. Specifically, it should be ensured that the VTS UI specification includes the capability for authorized personnel to amend the portrayal of the chart to suit the VTS operational requirements. </w:t>
      </w:r>
    </w:p>
    <w:p w14:paraId="6D0B09E8">
      <w:pPr>
        <w:pStyle w:val="4"/>
        <w:rPr>
          <w:lang w:eastAsia="de-DE"/>
        </w:rPr>
      </w:pPr>
      <w:r>
        <w:rPr>
          <w:lang w:eastAsia="de-DE"/>
        </w:rPr>
        <w:t>The chart should support zoom and pan operations without introducing errors or distortions, i.e., all distances, depths and bearings should remain consistent during zooming and panning of the chart. Please note that different information can appear on different zoom levels.</w:t>
      </w:r>
    </w:p>
    <w:p w14:paraId="5B87FFF7">
      <w:pPr>
        <w:pStyle w:val="8"/>
      </w:pPr>
      <w:r>
        <w:t>Sensor data</w:t>
      </w:r>
    </w:p>
    <w:p w14:paraId="0B739C26">
      <w:pPr>
        <w:pStyle w:val="4"/>
        <w:rPr>
          <w:lang w:eastAsia="de-DE"/>
        </w:rPr>
      </w:pPr>
      <w:r>
        <w:rPr>
          <w:lang w:eastAsia="de-DE"/>
        </w:rPr>
        <w:t>The UI should have the ability to display sensor data in accordance with the operational requirements defined by the VTS Provider. The display of sensor data (e.g., radar video, AIS, Electro Optics, RDF environmental monitoring etc) may support operational objectives and may consider factors such as:</w:t>
      </w:r>
    </w:p>
    <w:p w14:paraId="6D3A031E">
      <w:pPr>
        <w:pStyle w:val="63"/>
      </w:pPr>
      <w:r>
        <w:t>Real-time situational awareness</w:t>
      </w:r>
    </w:p>
    <w:p w14:paraId="65968145">
      <w:pPr>
        <w:pStyle w:val="63"/>
      </w:pPr>
      <w:r>
        <w:t>Display of previous vessel positions</w:t>
      </w:r>
    </w:p>
    <w:p w14:paraId="59EA1925">
      <w:pPr>
        <w:pStyle w:val="63"/>
      </w:pPr>
      <w:r>
        <w:t>Visual confirmation of the real-time traffic image</w:t>
      </w:r>
    </w:p>
    <w:p w14:paraId="04D37B8F">
      <w:pPr>
        <w:pStyle w:val="63"/>
      </w:pPr>
      <w:r>
        <w:t xml:space="preserve">Possible detection and identification of </w:t>
      </w:r>
      <w:del w:id="1208" w:author="Just 句多" w:date="2024-12-21T23:14:00Z">
        <w:r>
          <w:rPr>
            <w:lang w:val="en-US"/>
          </w:rPr>
          <w:delText xml:space="preserve">small, hard to observe, </w:delText>
        </w:r>
      </w:del>
      <w:ins w:id="1209" w:author="Just 句多" w:date="2024-12-21T23:14:00Z">
        <w:r>
          <w:rPr>
            <w:rFonts w:hint="eastAsia" w:eastAsia="宋体"/>
            <w:lang w:val="en-US" w:eastAsia="zh-CN"/>
          </w:rPr>
          <w:t xml:space="preserve">unobservable </w:t>
        </w:r>
      </w:ins>
      <w:r>
        <w:t>targets</w:t>
      </w:r>
    </w:p>
    <w:p w14:paraId="4037CBA1">
      <w:pPr>
        <w:pStyle w:val="63"/>
      </w:pPr>
      <w:r>
        <w:t>Sensor status</w:t>
      </w:r>
    </w:p>
    <w:p w14:paraId="378BBF8C">
      <w:pPr>
        <w:pStyle w:val="63"/>
      </w:pPr>
      <w:r>
        <w:t>Redundancy</w:t>
      </w:r>
    </w:p>
    <w:p w14:paraId="07403275">
      <w:pPr>
        <w:pStyle w:val="8"/>
      </w:pPr>
      <w:r>
        <w:t>Vessel Presentation</w:t>
      </w:r>
    </w:p>
    <w:p w14:paraId="44DC68C1">
      <w:pPr>
        <w:pStyle w:val="4"/>
        <w:rPr>
          <w:lang w:eastAsia="de-DE"/>
        </w:rPr>
      </w:pPr>
      <w:r>
        <w:rPr>
          <w:lang w:eastAsia="de-DE"/>
        </w:rPr>
        <w:t xml:space="preserve">Vessel presentation is addressed by IALA Recommendation </w:t>
      </w:r>
      <w:r>
        <w:rPr>
          <w:i/>
          <w:iCs/>
          <w:lang w:eastAsia="de-DE"/>
        </w:rPr>
        <w:t>R0125</w:t>
      </w:r>
      <w:r>
        <w:rPr>
          <w:lang w:eastAsia="de-DE"/>
        </w:rPr>
        <w:t xml:space="preserve"> </w:t>
      </w:r>
      <w:r>
        <w:rPr>
          <w:lang w:eastAsia="de-DE"/>
        </w:rPr>
        <w:fldChar w:fldCharType="begin"/>
      </w:r>
      <w:r>
        <w:rPr>
          <w:lang w:eastAsia="de-DE"/>
        </w:rPr>
        <w:instrText xml:space="preserve"> REF _Ref119494211 \r \h  \* MERGEFORMAT </w:instrText>
      </w:r>
      <w:r>
        <w:rPr>
          <w:lang w:eastAsia="de-DE"/>
        </w:rPr>
        <w:fldChar w:fldCharType="separate"/>
      </w:r>
      <w:r>
        <w:rPr>
          <w:lang w:eastAsia="de-DE"/>
        </w:rPr>
        <w:t>[9]</w:t>
      </w:r>
      <w:r>
        <w:rPr>
          <w:lang w:eastAsia="de-DE"/>
        </w:rPr>
        <w:fldChar w:fldCharType="end"/>
      </w:r>
      <w:r>
        <w:rPr>
          <w:lang w:eastAsia="de-DE"/>
        </w:rPr>
        <w:t>. Each vessel should be displayed in a consistent manner such that the VTS user can intuitively understand the true geographical position of the vessel. This is achieved by displaying the vessel symbol in its true position relative to the underlying or reference chart. In addition, this positional information can be augmented by the presentation of the geographical coordinates of the vessel or by its bearing and distance from a selected location.</w:t>
      </w:r>
    </w:p>
    <w:p w14:paraId="56AB7B12">
      <w:pPr>
        <w:pStyle w:val="4"/>
        <w:rPr>
          <w:lang w:eastAsia="de-DE"/>
        </w:rPr>
      </w:pPr>
      <w:r>
        <w:rPr>
          <w:lang w:eastAsia="de-DE"/>
        </w:rPr>
        <w:t>The UI should be capable of displaying all the information associated with each vessel displayed in the VTS user’s view. The VTS user should be able to selectively choose what information to display in accordance with local operational requirements. A straightforward and intuitive method should be employed to ease selection.</w:t>
      </w:r>
    </w:p>
    <w:p w14:paraId="0B9D3BE8">
      <w:pPr>
        <w:pStyle w:val="4"/>
        <w:rPr>
          <w:lang w:eastAsia="de-DE"/>
        </w:rPr>
      </w:pPr>
      <w:r>
        <w:rPr>
          <w:lang w:eastAsia="de-DE"/>
        </w:rPr>
        <w:t>The information should be displayed either in textual or in graphical form as appropriate, e.g., course and speed vectors.</w:t>
      </w:r>
    </w:p>
    <w:p w14:paraId="2A0FE902">
      <w:pPr>
        <w:pStyle w:val="7"/>
        <w:rPr>
          <w:ins w:id="1210" w:author="Heidi Clevett" w:date="2024-09-24T14:15:00Z"/>
          <w:color w:val="FF0000"/>
        </w:rPr>
      </w:pPr>
      <w:ins w:id="1211" w:author="Heidi Clevett" w:date="2024-09-24T14:15:00Z">
        <w:bookmarkStart w:id="54" w:name="_Toc178080580"/>
        <w:bookmarkStart w:id="55" w:name="_Toc178080460"/>
        <w:bookmarkStart w:id="56" w:name="_Hlk66971986"/>
        <w:r>
          <w:rPr>
            <w:color w:val="FF0000"/>
          </w:rPr>
          <w:t xml:space="preserve">Management information </w:t>
        </w:r>
      </w:ins>
      <w:ins w:id="1212" w:author="Heidi Clevett" w:date="2024-09-24T14:15:00Z">
        <w:r>
          <w:rPr>
            <w:rFonts w:hint="eastAsia"/>
            <w:color w:val="FF0000"/>
            <w:lang w:eastAsia="zh-CN"/>
          </w:rPr>
          <w:t>s</w:t>
        </w:r>
      </w:ins>
      <w:ins w:id="1213" w:author="Heidi Clevett" w:date="2024-09-24T14:15:00Z">
        <w:r>
          <w:rPr>
            <w:color w:val="FF0000"/>
          </w:rPr>
          <w:t>ystem</w:t>
        </w:r>
        <w:bookmarkEnd w:id="54"/>
        <w:bookmarkEnd w:id="55"/>
      </w:ins>
    </w:p>
    <w:p w14:paraId="3F6AAE45">
      <w:pPr>
        <w:pStyle w:val="4"/>
        <w:rPr>
          <w:ins w:id="1214" w:author="Heidi Clevett" w:date="2024-09-24T14:15:00Z"/>
          <w:color w:val="FF0000"/>
          <w:lang w:eastAsia="zh-CN"/>
        </w:rPr>
      </w:pPr>
      <w:ins w:id="1215" w:author="Eckhoff,Dirk" w:date="2024-09-25T14:14:00Z">
        <w:r>
          <w:rPr>
            <w:color w:val="FF0000"/>
            <w:lang w:eastAsia="zh-CN"/>
          </w:rPr>
          <w:t xml:space="preserve">The </w:t>
        </w:r>
      </w:ins>
      <w:ins w:id="1216" w:author="Eckhoff,Dirk" w:date="2024-09-25T14:39:00Z">
        <w:r>
          <w:rPr>
            <w:color w:val="FF0000"/>
            <w:lang w:eastAsia="zh-CN"/>
          </w:rPr>
          <w:t>m</w:t>
        </w:r>
      </w:ins>
      <w:ins w:id="1217" w:author="Heidi Clevett" w:date="2024-09-24T14:15:00Z">
        <w:del w:id="1218" w:author="Eckhoff,Dirk" w:date="2024-09-25T14:39:00Z">
          <w:r>
            <w:rPr>
              <w:rFonts w:hint="eastAsia"/>
              <w:color w:val="FF0000"/>
              <w:lang w:eastAsia="zh-CN"/>
            </w:rPr>
            <w:delText>M</w:delText>
          </w:r>
        </w:del>
      </w:ins>
      <w:ins w:id="1219" w:author="Heidi Clevett" w:date="2024-09-24T14:15:00Z">
        <w:r>
          <w:rPr>
            <w:rFonts w:hint="eastAsia"/>
            <w:color w:val="FF0000"/>
            <w:lang w:eastAsia="zh-CN"/>
          </w:rPr>
          <w:t xml:space="preserve">anagement information </w:t>
        </w:r>
      </w:ins>
      <w:ins w:id="1220" w:author="Heidi Clevett" w:date="2024-09-24T14:15:00Z">
        <w:del w:id="1221" w:author="Eckhoff,Dirk" w:date="2024-09-25T14:32:00Z">
          <w:r>
            <w:rPr>
              <w:rFonts w:hint="eastAsia"/>
              <w:color w:val="FF0000"/>
              <w:lang w:eastAsia="zh-CN"/>
            </w:rPr>
            <w:delText>system</w:delText>
          </w:r>
        </w:del>
      </w:ins>
      <w:ins w:id="1222" w:author="Heidi Clevett" w:date="2024-09-24T14:15:00Z">
        <w:del w:id="1223" w:author="Eckhoff,Dirk" w:date="2024-09-25T14:32:00Z">
          <w:r>
            <w:rPr>
              <w:color w:val="FF0000"/>
              <w:lang w:eastAsia="zh-CN"/>
            </w:rPr>
            <w:delText xml:space="preserve"> integrates</w:delText>
          </w:r>
        </w:del>
      </w:ins>
      <w:ins w:id="1224" w:author="Eckhoff,Dirk" w:date="2024-09-25T14:32:00Z">
        <w:r>
          <w:rPr>
            <w:color w:val="FF0000"/>
            <w:lang w:eastAsia="zh-CN"/>
          </w:rPr>
          <w:t xml:space="preserve">comprises of </w:t>
        </w:r>
      </w:ins>
      <w:ins w:id="1225" w:author="Heidi Clevett" w:date="2024-09-24T14:15:00Z">
        <w:del w:id="1226" w:author="Eckhoff,Dirk" w:date="2024-09-25T14:33:00Z">
          <w:r>
            <w:rPr>
              <w:color w:val="FF0000"/>
              <w:lang w:eastAsia="zh-CN"/>
            </w:rPr>
            <w:delText>,</w:delText>
          </w:r>
        </w:del>
      </w:ins>
      <w:ins w:id="1227" w:author="Heidi Clevett" w:date="2024-09-24T14:15:00Z">
        <w:del w:id="1228" w:author="Just 句多" w:date="2024-12-21T23:22:00Z">
          <w:r>
            <w:rPr>
              <w:color w:val="FF0000"/>
              <w:lang w:eastAsia="zh-CN"/>
            </w:rPr>
            <w:delText xml:space="preserve"> </w:delText>
          </w:r>
        </w:del>
      </w:ins>
      <w:ins w:id="1229" w:author="Heidi Clevett" w:date="2024-09-24T14:15:00Z">
        <w:r>
          <w:rPr>
            <w:color w:val="FF0000"/>
            <w:lang w:eastAsia="zh-CN"/>
          </w:rPr>
          <w:t>store</w:t>
        </w:r>
      </w:ins>
      <w:ins w:id="1230" w:author="Eckhoff,Dirk" w:date="2024-09-25T14:33:00Z">
        <w:r>
          <w:rPr>
            <w:color w:val="FF0000"/>
            <w:lang w:eastAsia="zh-CN"/>
          </w:rPr>
          <w:t>d</w:t>
        </w:r>
      </w:ins>
      <w:ins w:id="1231" w:author="Heidi Clevett" w:date="2024-09-24T14:15:00Z">
        <w:del w:id="1232" w:author="Eckhoff,Dirk" w:date="2024-09-25T14:33:00Z">
          <w:r>
            <w:rPr>
              <w:color w:val="FF0000"/>
              <w:lang w:eastAsia="zh-CN"/>
            </w:rPr>
            <w:delText>s</w:delText>
          </w:r>
        </w:del>
      </w:ins>
      <w:ins w:id="1233" w:author="Heidi Clevett" w:date="2024-09-24T14:15:00Z">
        <w:del w:id="1234" w:author="Just 句多" w:date="2024-12-21T23:22:00Z">
          <w:r>
            <w:rPr>
              <w:color w:val="FF0000"/>
              <w:lang w:eastAsia="zh-CN"/>
            </w:rPr>
            <w:delText>,</w:delText>
          </w:r>
        </w:del>
      </w:ins>
      <w:ins w:id="1235" w:author="Heidi Clevett" w:date="2024-09-24T14:15:00Z">
        <w:r>
          <w:rPr>
            <w:color w:val="FF0000"/>
            <w:lang w:eastAsia="zh-CN"/>
          </w:rPr>
          <w:t xml:space="preserve"> </w:t>
        </w:r>
      </w:ins>
      <w:ins w:id="1236" w:author="Heidi Clevett" w:date="2024-09-24T14:15:00Z">
        <w:del w:id="1237" w:author="Just 句多" w:date="2024-12-21T23:22:00Z">
          <w:r>
            <w:rPr>
              <w:color w:val="FF0000"/>
              <w:lang w:eastAsia="zh-CN"/>
            </w:rPr>
            <w:delText>stores</w:delText>
          </w:r>
        </w:del>
      </w:ins>
      <w:ins w:id="1238" w:author="Heidi Clevett" w:date="2024-09-24T14:15:00Z">
        <w:del w:id="1239" w:author="Just 句多" w:date="2024-12-21T23:22:00Z">
          <w:r>
            <w:rPr>
              <w:rFonts w:hint="eastAsia"/>
              <w:color w:val="FF0000"/>
              <w:lang w:eastAsia="zh-CN"/>
            </w:rPr>
            <w:delText xml:space="preserve"> </w:delText>
          </w:r>
        </w:del>
      </w:ins>
      <w:ins w:id="1240" w:author="Heidi Clevett" w:date="2024-09-24T14:15:00Z">
        <w:r>
          <w:rPr>
            <w:color w:val="FF0000"/>
            <w:lang w:eastAsia="zh-CN"/>
          </w:rPr>
          <w:t>and analyse</w:t>
        </w:r>
      </w:ins>
      <w:ins w:id="1241" w:author="Eckhoff,Dirk" w:date="2024-09-25T14:33:00Z">
        <w:r>
          <w:rPr>
            <w:color w:val="FF0000"/>
            <w:lang w:eastAsia="zh-CN"/>
          </w:rPr>
          <w:t>d</w:t>
        </w:r>
      </w:ins>
      <w:ins w:id="1242" w:author="牛尾" w:date="2024-12-18T21:32:00Z">
        <w:r>
          <w:rPr>
            <w:rFonts w:hint="eastAsia"/>
            <w:color w:val="FF0000"/>
            <w:lang w:val="en-US" w:eastAsia="zh-CN"/>
          </w:rPr>
          <w:t xml:space="preserve"> </w:t>
        </w:r>
      </w:ins>
      <w:ins w:id="1243" w:author="Heidi Clevett" w:date="2024-09-24T14:15:00Z">
        <w:del w:id="1244" w:author="Just 句多" w:date="2024-12-21T23:22:00Z">
          <w:r>
            <w:rPr>
              <w:color w:val="FF0000"/>
              <w:lang w:eastAsia="zh-CN"/>
            </w:rPr>
            <w:delText xml:space="preserve">sanalyses </w:delText>
          </w:r>
        </w:del>
      </w:ins>
      <w:ins w:id="1245" w:author="Heidi Clevett" w:date="2024-09-24T14:15:00Z">
        <w:r>
          <w:rPr>
            <w:color w:val="FF0000"/>
            <w:lang w:eastAsia="zh-CN"/>
          </w:rPr>
          <w:t xml:space="preserve">data related to the internal and external operations of VTS in a structured manner. According to the individual needs of different VTS users, </w:t>
        </w:r>
      </w:ins>
      <w:ins w:id="1246" w:author="Eckhoff,Dirk" w:date="2024-09-25T14:40:00Z">
        <w:r>
          <w:rPr>
            <w:rFonts w:hint="eastAsia"/>
            <w:color w:val="FF0000"/>
            <w:lang w:eastAsia="zh-CN"/>
          </w:rPr>
          <w:t>management information</w:t>
        </w:r>
      </w:ins>
      <w:ins w:id="1247" w:author="Heidi Clevett" w:date="2024-09-24T14:15:00Z">
        <w:r>
          <w:rPr>
            <w:color w:val="FF0000"/>
            <w:lang w:eastAsia="zh-CN"/>
          </w:rPr>
          <w:t xml:space="preserve"> </w:t>
        </w:r>
      </w:ins>
      <w:ins w:id="1248" w:author="Heidi Clevett" w:date="2024-09-24T14:15:00Z">
        <w:del w:id="1249" w:author="Eckhoff,Dirk" w:date="2024-09-25T14:40:00Z">
          <w:r>
            <w:rPr>
              <w:color w:val="FF0000"/>
              <w:lang w:eastAsia="zh-CN"/>
            </w:rPr>
            <w:delText xml:space="preserve">it provides VTS personnel with information </w:delText>
          </w:r>
        </w:del>
      </w:ins>
      <w:ins w:id="1250" w:author="Heidi Clevett" w:date="2024-09-24T14:15:00Z">
        <w:r>
          <w:rPr>
            <w:color w:val="FF0000"/>
            <w:lang w:eastAsia="zh-CN"/>
          </w:rPr>
          <w:t xml:space="preserve">(including real-time and non-real-time data) </w:t>
        </w:r>
      </w:ins>
      <w:ins w:id="1251" w:author="Eckhoff,Dirk" w:date="2024-09-25T14:41:00Z">
        <w:r>
          <w:rPr>
            <w:color w:val="FF0000"/>
            <w:lang w:eastAsia="zh-CN"/>
          </w:rPr>
          <w:t>supports VTS personnel</w:t>
        </w:r>
      </w:ins>
      <w:ins w:id="1252" w:author="Heidi Clevett" w:date="2024-09-24T14:15:00Z">
        <w:r>
          <w:rPr>
            <w:color w:val="FF0000"/>
            <w:lang w:eastAsia="zh-CN"/>
          </w:rPr>
          <w:t xml:space="preserve"> </w:t>
        </w:r>
      </w:ins>
      <w:ins w:id="1253" w:author="Eckhoff,Dirk" w:date="2024-09-25T14:41:00Z">
        <w:r>
          <w:rPr>
            <w:color w:val="FF0000"/>
            <w:lang w:eastAsia="zh-CN"/>
          </w:rPr>
          <w:t>for</w:t>
        </w:r>
      </w:ins>
      <w:ins w:id="1254" w:author="Eckhoff,Dirk" w:date="2024-09-25T14:41:00Z">
        <w:del w:id="1255" w:author="Just 句多" w:date="2024-12-21T23:22:00Z">
          <w:r>
            <w:rPr>
              <w:color w:val="FF0000"/>
              <w:lang w:eastAsia="zh-CN"/>
            </w:rPr>
            <w:delText xml:space="preserve"> </w:delText>
          </w:r>
        </w:del>
      </w:ins>
      <w:ins w:id="1256" w:author="Heidi Clevett" w:date="2024-09-24T14:15:00Z">
        <w:del w:id="1257" w:author="Eckhoff,Dirk" w:date="2024-09-25T14:41:00Z">
          <w:r>
            <w:rPr>
              <w:color w:val="FF0000"/>
              <w:lang w:eastAsia="zh-CN"/>
            </w:rPr>
            <w:delText>and</w:delText>
          </w:r>
        </w:del>
      </w:ins>
      <w:ins w:id="1258" w:author="Heidi Clevett" w:date="2024-09-24T14:15:00Z">
        <w:r>
          <w:rPr>
            <w:color w:val="FF0000"/>
            <w:lang w:eastAsia="zh-CN"/>
          </w:rPr>
          <w:t xml:space="preserve"> decision-making</w:t>
        </w:r>
      </w:ins>
      <w:ins w:id="1259" w:author="Heidi Clevett" w:date="2024-09-24T14:15:00Z">
        <w:del w:id="1260" w:author="Just 句多" w:date="2024-12-21T23:23:00Z">
          <w:r>
            <w:rPr>
              <w:color w:val="FF0000"/>
              <w:lang w:eastAsia="zh-CN"/>
            </w:rPr>
            <w:delText xml:space="preserve"> </w:delText>
          </w:r>
        </w:del>
      </w:ins>
      <w:ins w:id="1261" w:author="Heidi Clevett" w:date="2024-09-24T14:15:00Z">
        <w:del w:id="1262" w:author="Eckhoff,Dirk" w:date="2024-09-25T14:41:00Z">
          <w:r>
            <w:rPr>
              <w:color w:val="FF0000"/>
              <w:lang w:eastAsia="zh-CN"/>
            </w:rPr>
            <w:delText>support</w:delText>
          </w:r>
        </w:del>
      </w:ins>
      <w:ins w:id="1263" w:author="Heidi Clevett" w:date="2024-09-24T14:15:00Z">
        <w:r>
          <w:rPr>
            <w:color w:val="FF0000"/>
            <w:lang w:eastAsia="zh-CN"/>
          </w:rPr>
          <w:t xml:space="preserve"> in an intuitive manner</w:t>
        </w:r>
      </w:ins>
      <w:ins w:id="1264" w:author="Sundklev Monica" w:date="2024-09-25T14:32:00Z">
        <w:r>
          <w:rPr>
            <w:color w:val="FF0000"/>
            <w:lang w:eastAsia="zh-CN"/>
          </w:rPr>
          <w:t>.</w:t>
        </w:r>
      </w:ins>
      <w:ins w:id="1265" w:author="Just 句多" w:date="2024-12-21T23:24:00Z">
        <w:r>
          <w:rPr>
            <w:rFonts w:hint="eastAsia"/>
            <w:color w:val="FF0000"/>
            <w:lang w:val="en-US" w:eastAsia="zh-CN"/>
          </w:rPr>
          <w:t xml:space="preserve"> </w:t>
        </w:r>
      </w:ins>
      <w:ins w:id="1266" w:author="Heidi Clevett" w:date="2024-09-24T14:15:00Z">
        <w:del w:id="1267" w:author="Sundklev Monica" w:date="2024-09-25T14:32:00Z">
          <w:r>
            <w:rPr>
              <w:color w:val="FF0000"/>
              <w:lang w:eastAsia="zh-CN"/>
            </w:rPr>
            <w:delText xml:space="preserve">, </w:delText>
          </w:r>
        </w:del>
      </w:ins>
      <w:ins w:id="1268" w:author="Just 句多" w:date="2024-12-21T23:24:00Z">
        <w:r>
          <w:rPr>
            <w:rFonts w:hint="eastAsia"/>
            <w:color w:val="FF0000"/>
            <w:lang w:val="en-US" w:eastAsia="zh-CN"/>
          </w:rPr>
          <w:t>Meanwhile</w:t>
        </w:r>
      </w:ins>
      <w:ins w:id="1269" w:author="Sundklev Monica" w:date="2024-09-25T14:32:00Z">
        <w:del w:id="1270" w:author="Just 句多" w:date="2024-12-21T23:24:00Z">
          <w:commentRangeStart w:id="10"/>
          <w:r>
            <w:rPr>
              <w:color w:val="FF0000"/>
              <w:lang w:eastAsia="zh-CN"/>
            </w:rPr>
            <w:delText xml:space="preserve">It also </w:delText>
          </w:r>
          <w:commentRangeEnd w:id="10"/>
        </w:del>
      </w:ins>
      <w:ins w:id="1271" w:author="Sundklev Monica" w:date="2024-09-25T14:32:00Z">
        <w:r>
          <w:rPr>
            <w:rStyle w:val="47"/>
          </w:rPr>
          <w:commentReference w:id="10"/>
        </w:r>
      </w:ins>
      <w:ins w:id="1272" w:author="Heidi Clevett" w:date="2024-09-24T14:15:00Z">
        <w:r>
          <w:rPr>
            <w:color w:val="FF0000"/>
            <w:lang w:eastAsia="zh-CN"/>
          </w:rPr>
          <w:t>,</w:t>
        </w:r>
      </w:ins>
      <w:ins w:id="1273" w:author="Just 句多" w:date="2024-12-21T23:25:00Z">
        <w:r>
          <w:rPr>
            <w:rFonts w:hint="eastAsia"/>
            <w:color w:val="FF0000"/>
            <w:lang w:val="en-US" w:eastAsia="zh-CN"/>
          </w:rPr>
          <w:t xml:space="preserve"> </w:t>
        </w:r>
      </w:ins>
      <w:ins w:id="1274" w:author="Just 句多" w:date="2024-12-21T23:24:00Z">
        <w:r>
          <w:rPr>
            <w:rFonts w:hint="eastAsia"/>
            <w:color w:val="FF0000"/>
            <w:lang w:val="en-US" w:eastAsia="zh-CN"/>
          </w:rPr>
          <w:t>it</w:t>
        </w:r>
      </w:ins>
      <w:ins w:id="1275" w:author="Heidi Clevett" w:date="2024-09-24T14:15:00Z">
        <w:r>
          <w:rPr>
            <w:color w:val="FF0000"/>
            <w:lang w:eastAsia="zh-CN"/>
          </w:rPr>
          <w:t xml:space="preserve"> enables VTS personnel to focus on traffic images</w:t>
        </w:r>
      </w:ins>
      <w:ins w:id="1276" w:author="Just 句多" w:date="2024-12-21T23:27:00Z">
        <w:r>
          <w:rPr>
            <w:rFonts w:hint="eastAsia"/>
            <w:color w:val="FF0000"/>
            <w:lang w:val="en-US" w:eastAsia="zh-CN"/>
          </w:rPr>
          <w:t>,</w:t>
        </w:r>
      </w:ins>
      <w:ins w:id="1277" w:author="牛尾" w:date="2024-12-18T21:34:00Z">
        <w:del w:id="1278" w:author="Just 句多" w:date="2024-12-21T23:27:00Z">
          <w:r>
            <w:rPr>
              <w:rFonts w:hint="eastAsia"/>
              <w:color w:val="FF0000"/>
              <w:lang w:val="en-US" w:eastAsia="zh-CN"/>
            </w:rPr>
            <w:delText>. It c</w:delText>
          </w:r>
        </w:del>
      </w:ins>
      <w:ins w:id="1279" w:author="牛尾" w:date="2024-12-18T21:35:00Z">
        <w:del w:id="1280" w:author="Just 句多" w:date="2024-12-21T23:27:00Z">
          <w:r>
            <w:rPr>
              <w:rFonts w:hint="eastAsia"/>
              <w:color w:val="FF0000"/>
              <w:lang w:val="en-US" w:eastAsia="zh-CN"/>
            </w:rPr>
            <w:delText>ould</w:delText>
          </w:r>
        </w:del>
      </w:ins>
      <w:ins w:id="1281" w:author="牛尾" w:date="2024-12-18T21:35:00Z">
        <w:r>
          <w:rPr>
            <w:rFonts w:hint="eastAsia"/>
            <w:color w:val="FF0000"/>
            <w:lang w:val="en-US" w:eastAsia="zh-CN"/>
          </w:rPr>
          <w:t xml:space="preserve"> </w:t>
        </w:r>
      </w:ins>
      <w:ins w:id="1282" w:author="Just 句多" w:date="2024-12-21T23:27:00Z">
        <w:r>
          <w:rPr>
            <w:rFonts w:hint="eastAsia"/>
            <w:color w:val="FF0000"/>
            <w:lang w:val="en-US" w:eastAsia="zh-CN"/>
          </w:rPr>
          <w:t xml:space="preserve">and </w:t>
        </w:r>
      </w:ins>
      <w:ins w:id="1283" w:author="Heidi Clevett" w:date="2024-09-24T14:15:00Z">
        <w:del w:id="1284" w:author="牛尾" w:date="2024-12-18T21:34:00Z">
          <w:r>
            <w:rPr>
              <w:color w:val="FF0000"/>
              <w:lang w:eastAsia="zh-CN"/>
            </w:rPr>
            <w:delText xml:space="preserve">, </w:delText>
          </w:r>
        </w:del>
      </w:ins>
      <w:ins w:id="1285" w:author="Heidi Clevett" w:date="2024-09-24T14:15:00Z">
        <w:r>
          <w:rPr>
            <w:color w:val="FF0000"/>
            <w:lang w:eastAsia="zh-CN"/>
          </w:rPr>
          <w:t>enhance</w:t>
        </w:r>
      </w:ins>
      <w:ins w:id="1286" w:author="Just 句多" w:date="2024-12-21T23:27:00Z">
        <w:r>
          <w:rPr>
            <w:rFonts w:hint="eastAsia"/>
            <w:color w:val="FF0000"/>
            <w:lang w:val="en-US" w:eastAsia="zh-CN"/>
          </w:rPr>
          <w:t>s</w:t>
        </w:r>
      </w:ins>
      <w:ins w:id="1287" w:author="Heidi Clevett" w:date="2024-09-24T14:15:00Z">
        <w:del w:id="1288" w:author="牛尾" w:date="2024-12-18T21:35:00Z">
          <w:r>
            <w:rPr>
              <w:color w:val="FF0000"/>
              <w:lang w:eastAsia="zh-CN"/>
            </w:rPr>
            <w:delText>s</w:delText>
          </w:r>
        </w:del>
      </w:ins>
      <w:ins w:id="1289" w:author="Heidi Clevett" w:date="2024-09-24T14:15:00Z">
        <w:r>
          <w:rPr>
            <w:color w:val="FF0000"/>
            <w:lang w:eastAsia="zh-CN"/>
          </w:rPr>
          <w:t xml:space="preserve"> data interaction and sharing between VTS and stakeholders, </w:t>
        </w:r>
      </w:ins>
      <w:ins w:id="1290" w:author="Sundklev Monica" w:date="2024-09-25T14:32:00Z">
        <w:r>
          <w:rPr>
            <w:color w:val="FF0000"/>
            <w:lang w:eastAsia="zh-CN"/>
          </w:rPr>
          <w:t xml:space="preserve">thereby </w:t>
        </w:r>
      </w:ins>
      <w:ins w:id="1291" w:author="Heidi Clevett" w:date="2024-09-24T14:15:00Z">
        <w:r>
          <w:rPr>
            <w:color w:val="FF0000"/>
            <w:lang w:eastAsia="zh-CN"/>
          </w:rPr>
          <w:t>improv</w:t>
        </w:r>
      </w:ins>
      <w:ins w:id="1292" w:author="Heidi Clevett" w:date="2024-09-24T14:15:00Z">
        <w:r>
          <w:rPr>
            <w:rFonts w:hint="eastAsia"/>
            <w:color w:val="FF0000"/>
            <w:lang w:eastAsia="zh-CN"/>
          </w:rPr>
          <w:t>ing</w:t>
        </w:r>
      </w:ins>
      <w:ins w:id="1293" w:author="Heidi Clevett" w:date="2024-09-24T14:15:00Z">
        <w:r>
          <w:rPr>
            <w:color w:val="FF0000"/>
            <w:lang w:eastAsia="zh-CN"/>
          </w:rPr>
          <w:t xml:space="preserve"> their work efficiency.</w:t>
        </w:r>
      </w:ins>
    </w:p>
    <w:p w14:paraId="419BB379">
      <w:pPr>
        <w:pStyle w:val="4"/>
        <w:rPr>
          <w:ins w:id="1294" w:author="Heidi Clevett" w:date="2024-09-24T14:15:00Z"/>
          <w:color w:val="FF0000"/>
          <w:lang w:eastAsia="zh-CN"/>
        </w:rPr>
      </w:pPr>
      <w:ins w:id="1295" w:author="Heidi Clevett" w:date="2024-09-24T14:15:00Z">
        <w:r>
          <w:rPr>
            <w:rFonts w:hint="eastAsia"/>
            <w:color w:val="FF0000"/>
            <w:lang w:eastAsia="zh-CN"/>
          </w:rPr>
          <w:t>Management information</w:t>
        </w:r>
      </w:ins>
      <w:ins w:id="1296" w:author="Heidi Clevett" w:date="2024-09-24T14:15:00Z">
        <w:del w:id="1297" w:author="Just 句多" w:date="2024-12-21T23:31:00Z">
          <w:r>
            <w:rPr>
              <w:rFonts w:hint="eastAsia"/>
              <w:color w:val="FF0000"/>
              <w:lang w:eastAsia="zh-CN"/>
            </w:rPr>
            <w:delText xml:space="preserve"> </w:delText>
          </w:r>
        </w:del>
      </w:ins>
      <w:ins w:id="1298" w:author="Eckhoff,Dirk" w:date="2024-09-25T14:42:00Z">
        <w:r>
          <w:rPr>
            <w:color w:val="FF0000"/>
            <w:lang w:eastAsia="zh-CN"/>
          </w:rPr>
          <w:t xml:space="preserve"> can be generated</w:t>
        </w:r>
      </w:ins>
      <w:ins w:id="1299" w:author="Eckhoff,Dirk" w:date="2024-09-25T14:42:00Z">
        <w:del w:id="1300" w:author="Just 句多" w:date="2024-12-21T23:31:00Z">
          <w:r>
            <w:rPr>
              <w:color w:val="FF0000"/>
              <w:lang w:eastAsia="zh-CN"/>
            </w:rPr>
            <w:delText xml:space="preserve"> </w:delText>
          </w:r>
        </w:del>
      </w:ins>
      <w:ins w:id="1301" w:author="Heidi Clevett" w:date="2024-09-24T14:15:00Z">
        <w:del w:id="1302" w:author="Eckhoff,Dirk" w:date="2024-09-25T14:42:00Z">
          <w:r>
            <w:rPr>
              <w:rFonts w:hint="eastAsia"/>
              <w:color w:val="FF0000"/>
              <w:lang w:eastAsia="zh-CN"/>
            </w:rPr>
            <w:delText>system</w:delText>
          </w:r>
        </w:del>
      </w:ins>
      <w:ins w:id="1303" w:author="Heidi Clevett" w:date="2024-09-24T14:15:00Z">
        <w:del w:id="1304" w:author="Eckhoff,Dirk" w:date="2024-09-25T14:42:00Z">
          <w:r>
            <w:rPr>
              <w:color w:val="FF0000"/>
              <w:lang w:eastAsia="zh-CN"/>
            </w:rPr>
            <w:delText xml:space="preserve"> may </w:delText>
          </w:r>
        </w:del>
      </w:ins>
      <w:ins w:id="1305" w:author="Heidi Clevett" w:date="2024-09-24T14:15:00Z">
        <w:del w:id="1306" w:author="Eckhoff,Dirk" w:date="2024-09-25T14:42:00Z">
          <w:r>
            <w:rPr>
              <w:rFonts w:hint="eastAsia"/>
              <w:color w:val="FF0000"/>
              <w:lang w:eastAsia="zh-CN"/>
            </w:rPr>
            <w:delText xml:space="preserve">also </w:delText>
          </w:r>
        </w:del>
      </w:ins>
      <w:ins w:id="1307" w:author="Heidi Clevett" w:date="2024-09-24T14:15:00Z">
        <w:del w:id="1308" w:author="Eckhoff,Dirk" w:date="2024-09-25T14:42:00Z">
          <w:r>
            <w:rPr>
              <w:color w:val="FF0000"/>
              <w:lang w:eastAsia="zh-CN"/>
            </w:rPr>
            <w:delText xml:space="preserve">carry out </w:delText>
          </w:r>
        </w:del>
      </w:ins>
      <w:ins w:id="1309" w:author="Eckhoff,Dirk" w:date="2024-09-25T14:42:00Z">
        <w:r>
          <w:rPr>
            <w:color w:val="FF0000"/>
            <w:lang w:eastAsia="zh-CN"/>
          </w:rPr>
          <w:t xml:space="preserve"> by </w:t>
        </w:r>
      </w:ins>
      <w:ins w:id="1310" w:author="Heidi Clevett" w:date="2024-09-24T14:15:00Z">
        <w:r>
          <w:rPr>
            <w:color w:val="FF0000"/>
            <w:lang w:eastAsia="zh-CN"/>
          </w:rPr>
          <w:t xml:space="preserve">quantitative analysis and data </w:t>
        </w:r>
      </w:ins>
      <w:ins w:id="1311" w:author="Heidi Clevett" w:date="2024-09-24T14:15:00Z">
        <w:del w:id="1312" w:author="Sundklev Monica" w:date="2024-09-25T14:37:00Z">
          <w:commentRangeStart w:id="11"/>
          <w:r>
            <w:rPr>
              <w:color w:val="FF0000"/>
              <w:lang w:eastAsia="zh-CN"/>
            </w:rPr>
            <w:delText xml:space="preserve">information </w:delText>
          </w:r>
          <w:commentRangeEnd w:id="11"/>
        </w:del>
      </w:ins>
      <w:r>
        <w:rPr>
          <w:rStyle w:val="47"/>
        </w:rPr>
        <w:commentReference w:id="11"/>
      </w:r>
      <w:ins w:id="1313" w:author="Heidi Clevett" w:date="2024-09-24T14:15:00Z">
        <w:r>
          <w:rPr>
            <w:color w:val="FF0000"/>
            <w:lang w:eastAsia="zh-CN"/>
          </w:rPr>
          <w:t>mining for factors affecting ship traffic flow</w:t>
        </w:r>
      </w:ins>
      <w:ins w:id="1314" w:author="Heidi Clevett" w:date="2024-09-24T14:15:00Z">
        <w:r>
          <w:rPr>
            <w:rFonts w:hint="eastAsia"/>
            <w:color w:val="FF0000"/>
            <w:lang w:eastAsia="zh-CN"/>
          </w:rPr>
          <w:t xml:space="preserve">, </w:t>
        </w:r>
      </w:ins>
      <w:ins w:id="1315" w:author="Heidi Clevett" w:date="2024-09-24T14:15:00Z">
        <w:r>
          <w:rPr>
            <w:color w:val="FF0000"/>
            <w:lang w:eastAsia="zh-CN"/>
          </w:rPr>
          <w:t>such as tides, channels, aid</w:t>
        </w:r>
      </w:ins>
      <w:ins w:id="1316" w:author="WEI LIU" w:date="2024-12-22T19:56:00Z">
        <w:r>
          <w:rPr>
            <w:rFonts w:hint="eastAsia" w:eastAsia="宋体"/>
            <w:color w:val="FF0000"/>
            <w:lang w:eastAsia="zh-CN"/>
          </w:rPr>
          <w:t>s</w:t>
        </w:r>
      </w:ins>
      <w:ins w:id="1317" w:author="Heidi Clevett" w:date="2024-09-24T14:15:00Z">
        <w:r>
          <w:rPr>
            <w:color w:val="FF0000"/>
            <w:lang w:eastAsia="zh-CN"/>
          </w:rPr>
          <w:t xml:space="preserve"> </w:t>
        </w:r>
      </w:ins>
      <w:ins w:id="1318" w:author="Heidi Clevett" w:date="2024-09-24T14:15:00Z">
        <w:r>
          <w:rPr>
            <w:rFonts w:hint="eastAsia"/>
            <w:color w:val="FF0000"/>
            <w:lang w:eastAsia="zh-CN"/>
          </w:rPr>
          <w:t>t</w:t>
        </w:r>
      </w:ins>
      <w:ins w:id="1319" w:author="Heidi Clevett" w:date="2024-09-24T14:15:00Z">
        <w:r>
          <w:rPr>
            <w:color w:val="FF0000"/>
            <w:lang w:eastAsia="zh-CN"/>
          </w:rPr>
          <w:t>o navigation, accident risk analysis etc</w:t>
        </w:r>
      </w:ins>
      <w:ins w:id="1320" w:author="Heidi Clevett" w:date="2024-09-24T14:15:00Z">
        <w:r>
          <w:rPr>
            <w:rFonts w:hint="eastAsia"/>
            <w:color w:val="FF0000"/>
            <w:lang w:eastAsia="zh-CN"/>
          </w:rPr>
          <w:t xml:space="preserve">. </w:t>
        </w:r>
      </w:ins>
      <w:ins w:id="1321" w:author="Sundklev Monica" w:date="2024-09-25T14:34:00Z">
        <w:r>
          <w:rPr>
            <w:color w:val="FF0000"/>
            <w:lang w:eastAsia="zh-CN"/>
          </w:rPr>
          <w:t xml:space="preserve">Such data could be used </w:t>
        </w:r>
      </w:ins>
      <w:ins w:id="1322" w:author="Heidi Clevett" w:date="2024-09-24T14:15:00Z">
        <w:r>
          <w:rPr>
            <w:color w:val="FF0000"/>
            <w:lang w:eastAsia="zh-CN"/>
          </w:rPr>
          <w:t>to formulate more reasonable and effective rules and regulations</w:t>
        </w:r>
      </w:ins>
      <w:ins w:id="1323" w:author="Heidi Clevett" w:date="2024-09-24T14:15:00Z">
        <w:r>
          <w:rPr>
            <w:rFonts w:hint="eastAsia"/>
            <w:color w:val="FF0000"/>
            <w:lang w:eastAsia="zh-CN"/>
          </w:rPr>
          <w:t xml:space="preserve"> for the VTS area</w:t>
        </w:r>
      </w:ins>
      <w:ins w:id="1324" w:author="Heidi Clevett" w:date="2024-09-24T14:15:00Z">
        <w:r>
          <w:rPr>
            <w:color w:val="FF0000"/>
            <w:lang w:eastAsia="zh-CN"/>
          </w:rPr>
          <w:t>.</w:t>
        </w:r>
      </w:ins>
      <w:ins w:id="1325" w:author="Heidi Clevett" w:date="2024-09-24T14:15:00Z">
        <w:r>
          <w:rPr>
            <w:rFonts w:hint="eastAsia"/>
            <w:color w:val="FF0000"/>
            <w:lang w:eastAsia="zh-CN"/>
          </w:rPr>
          <w:t xml:space="preserve"> </w:t>
        </w:r>
      </w:ins>
    </w:p>
    <w:p w14:paraId="1168A58B">
      <w:pPr>
        <w:pStyle w:val="63"/>
        <w:numPr>
          <w:ilvl w:val="0"/>
          <w:numId w:val="0"/>
        </w:numPr>
        <w:rPr>
          <w:ins w:id="1326" w:author="LIU WEI" w:date="2024-12-21T17:39:00Z"/>
          <w:color w:val="FF0000"/>
          <w:lang w:eastAsia="zh-CN"/>
        </w:rPr>
      </w:pPr>
      <w:ins w:id="1327" w:author="Heidi Clevett" w:date="2024-09-24T14:15:00Z">
        <w:del w:id="1328" w:author="Just 句多" w:date="2024-12-21T23:32:00Z">
          <w:r>
            <w:rPr>
              <w:rFonts w:hint="eastAsia"/>
              <w:color w:val="FF0000"/>
              <w:lang w:eastAsia="zh-CN"/>
            </w:rPr>
            <w:delText>The system</w:delText>
          </w:r>
        </w:del>
      </w:ins>
      <w:ins w:id="1329" w:author="Heidi Clevett" w:date="2024-09-24T14:15:00Z">
        <w:del w:id="1330" w:author="Just 句多" w:date="2024-12-21T23:32:00Z">
          <w:r>
            <w:rPr>
              <w:color w:val="FF0000"/>
              <w:lang w:eastAsia="zh-CN"/>
            </w:rPr>
            <w:delText xml:space="preserve"> </w:delText>
          </w:r>
        </w:del>
      </w:ins>
      <w:ins w:id="1331" w:author="Eckhoff,Dirk" w:date="2024-09-25T14:39:00Z">
        <w:del w:id="1332" w:author="Just 句多" w:date="2024-12-21T23:32:00Z">
          <w:r>
            <w:rPr>
              <w:rFonts w:hint="eastAsia"/>
              <w:color w:val="FF0000"/>
              <w:lang w:eastAsia="zh-CN"/>
            </w:rPr>
            <w:delText>management</w:delText>
          </w:r>
        </w:del>
      </w:ins>
      <w:ins w:id="1333" w:author="Sundklev Monica" w:date="2024-09-25T14:39:00Z">
        <w:r>
          <w:rPr>
            <w:color w:val="FF0000"/>
            <w:lang w:eastAsia="zh-CN"/>
          </w:rPr>
          <w:t xml:space="preserve">Management information </w:t>
        </w:r>
      </w:ins>
      <w:ins w:id="1334" w:author="Heidi Clevett" w:date="2024-09-24T14:15:00Z">
        <w:r>
          <w:rPr>
            <w:color w:val="FF0000"/>
            <w:lang w:eastAsia="zh-CN"/>
          </w:rPr>
          <w:t>can be</w:t>
        </w:r>
      </w:ins>
      <w:ins w:id="1335" w:author="Heidi Clevett" w:date="2024-09-24T14:15:00Z">
        <w:r>
          <w:rPr>
            <w:rFonts w:hint="eastAsia"/>
            <w:color w:val="FF0000"/>
            <w:lang w:eastAsia="zh-CN"/>
          </w:rPr>
          <w:t xml:space="preserve"> i</w:t>
        </w:r>
      </w:ins>
      <w:ins w:id="1336" w:author="Heidi Clevett" w:date="2024-09-24T14:15:00Z">
        <w:r>
          <w:rPr>
            <w:color w:val="FF0000"/>
            <w:lang w:eastAsia="zh-CN"/>
          </w:rPr>
          <w:t>ntegrated</w:t>
        </w:r>
      </w:ins>
      <w:ins w:id="1337" w:author="Heidi Clevett" w:date="2024-09-24T14:15:00Z">
        <w:r>
          <w:rPr>
            <w:rFonts w:hint="eastAsia"/>
            <w:color w:val="FF0000"/>
            <w:lang w:eastAsia="zh-CN"/>
          </w:rPr>
          <w:t xml:space="preserve"> into</w:t>
        </w:r>
      </w:ins>
      <w:ins w:id="1338" w:author="Heidi Clevett" w:date="2024-09-24T14:15:00Z">
        <w:r>
          <w:rPr>
            <w:color w:val="FF0000"/>
            <w:lang w:eastAsia="de-DE"/>
          </w:rPr>
          <w:t xml:space="preserve"> the traffic image of</w:t>
        </w:r>
      </w:ins>
      <w:ins w:id="1339" w:author="Heidi Clevett" w:date="2024-09-24T14:15:00Z">
        <w:r>
          <w:rPr>
            <w:rFonts w:hint="eastAsia"/>
            <w:color w:val="FF0000"/>
            <w:lang w:eastAsia="zh-CN"/>
          </w:rPr>
          <w:t xml:space="preserve"> the</w:t>
        </w:r>
      </w:ins>
      <w:ins w:id="1340" w:author="Heidi Clevett" w:date="2024-09-24T14:15:00Z">
        <w:r>
          <w:rPr>
            <w:color w:val="FF0000"/>
            <w:lang w:eastAsia="de-DE"/>
          </w:rPr>
          <w:t xml:space="preserve"> VTS system</w:t>
        </w:r>
      </w:ins>
      <w:ins w:id="1341" w:author="Heidi Clevett" w:date="2024-09-24T14:15:00Z">
        <w:r>
          <w:rPr>
            <w:rFonts w:hint="eastAsia"/>
            <w:color w:val="FF0000"/>
            <w:lang w:eastAsia="zh-CN"/>
          </w:rPr>
          <w:t xml:space="preserve"> and/or </w:t>
        </w:r>
      </w:ins>
      <w:ins w:id="1342" w:author="Heidi Clevett" w:date="2024-09-24T14:15:00Z">
        <w:r>
          <w:rPr>
            <w:color w:val="FF0000"/>
            <w:lang w:eastAsia="de-DE"/>
          </w:rPr>
          <w:t xml:space="preserve">presented on </w:t>
        </w:r>
      </w:ins>
      <w:ins w:id="1343" w:author="Heidi Clevett" w:date="2024-09-24T14:15:00Z">
        <w:r>
          <w:rPr>
            <w:rFonts w:hint="eastAsia"/>
            <w:color w:val="FF0000"/>
            <w:lang w:eastAsia="zh-CN"/>
          </w:rPr>
          <w:t xml:space="preserve">stand-alone </w:t>
        </w:r>
      </w:ins>
      <w:ins w:id="1344" w:author="Heidi Clevett" w:date="2024-09-24T14:15:00Z">
        <w:r>
          <w:rPr>
            <w:color w:val="FF0000"/>
            <w:lang w:eastAsia="de-DE"/>
          </w:rPr>
          <w:t>displays</w:t>
        </w:r>
      </w:ins>
      <w:ins w:id="1345" w:author="Heidi Clevett" w:date="2024-09-24T14:15:00Z">
        <w:r>
          <w:rPr>
            <w:color w:val="FF0000"/>
            <w:lang w:eastAsia="zh-CN"/>
          </w:rPr>
          <w:t>.</w:t>
        </w:r>
      </w:ins>
      <w:ins w:id="1346" w:author="Heidi Clevett" w:date="2024-09-24T14:15:00Z">
        <w:r>
          <w:rPr>
            <w:rFonts w:hint="eastAsia"/>
            <w:color w:val="FF0000"/>
            <w:lang w:eastAsia="zh-CN"/>
          </w:rPr>
          <w:t xml:space="preserve"> </w:t>
        </w:r>
      </w:ins>
    </w:p>
    <w:p w14:paraId="76A3899A">
      <w:pPr>
        <w:pStyle w:val="63"/>
        <w:numPr>
          <w:ilvl w:val="0"/>
          <w:numId w:val="0"/>
        </w:numPr>
        <w:rPr>
          <w:ins w:id="1347" w:author="Heidi Clevett" w:date="2024-09-24T14:15:00Z"/>
          <w:del w:id="1348" w:author="LIU WEI" w:date="2024-12-21T17:39:00Z"/>
          <w:color w:val="FF0000"/>
          <w:lang w:eastAsia="zh-CN"/>
        </w:rPr>
      </w:pPr>
    </w:p>
    <w:p w14:paraId="7AE2DD6A">
      <w:pPr>
        <w:pStyle w:val="8"/>
        <w:rPr>
          <w:ins w:id="1349" w:author="Heidi Clevett" w:date="2024-09-24T14:15:00Z"/>
          <w:color w:val="FF0000"/>
        </w:rPr>
      </w:pPr>
      <w:ins w:id="1350" w:author="Heidi Clevett" w:date="2024-09-24T14:15:00Z">
        <w:r>
          <w:rPr>
            <w:color w:val="FF0000"/>
            <w:lang w:eastAsia="zh-CN"/>
          </w:rPr>
          <w:t>D</w:t>
        </w:r>
      </w:ins>
      <w:ins w:id="1351" w:author="Heidi Clevett" w:date="2024-09-24T14:15:00Z">
        <w:r>
          <w:rPr>
            <w:rFonts w:hint="eastAsia"/>
            <w:color w:val="FF0000"/>
            <w:lang w:eastAsia="zh-CN"/>
          </w:rPr>
          <w:t xml:space="preserve">ata content </w:t>
        </w:r>
      </w:ins>
    </w:p>
    <w:p w14:paraId="6C55311A">
      <w:pPr>
        <w:pStyle w:val="63"/>
        <w:numPr>
          <w:ilvl w:val="0"/>
          <w:numId w:val="0"/>
        </w:numPr>
        <w:rPr>
          <w:ins w:id="1352" w:author="Heidi Clevett" w:date="2024-09-24T14:15:00Z"/>
          <w:color w:val="FF0000"/>
          <w:lang w:eastAsia="zh-CN"/>
        </w:rPr>
      </w:pPr>
      <w:ins w:id="1353" w:author="Sundklev Monica" w:date="2024-09-25T14:48:00Z">
        <w:r>
          <w:rPr>
            <w:color w:val="FF0000"/>
            <w:lang w:val="en-US" w:eastAsia="zh-CN"/>
          </w:rPr>
          <w:t>Data from a m</w:t>
        </w:r>
      </w:ins>
      <w:ins w:id="1354" w:author="Heidi Clevett" w:date="2024-09-24T14:15:00Z">
        <w:del w:id="1355" w:author="Sundklev Monica" w:date="2024-09-25T14:48:00Z">
          <w:r>
            <w:rPr>
              <w:color w:val="FF0000"/>
              <w:lang w:val="en-US" w:eastAsia="zh-CN"/>
            </w:rPr>
            <w:delText>M</w:delText>
          </w:r>
        </w:del>
      </w:ins>
      <w:ins w:id="1356" w:author="Heidi Clevett" w:date="2024-09-24T14:15:00Z">
        <w:r>
          <w:rPr>
            <w:color w:val="FF0000"/>
            <w:lang w:val="en-US" w:eastAsia="zh-CN"/>
          </w:rPr>
          <w:t>anagement</w:t>
        </w:r>
      </w:ins>
      <w:ins w:id="1357" w:author="Heidi Clevett" w:date="2024-09-24T14:15:00Z">
        <w:r>
          <w:rPr>
            <w:rFonts w:hint="eastAsia"/>
            <w:color w:val="FF0000"/>
            <w:lang w:val="en-US" w:eastAsia="zh-CN"/>
          </w:rPr>
          <w:t xml:space="preserve"> information </w:t>
        </w:r>
      </w:ins>
      <w:ins w:id="1358" w:author="Heidi Clevett" w:date="2024-09-24T14:15:00Z">
        <w:del w:id="1359" w:author="Eckhoff,Dirk" w:date="2024-09-25T14:42:00Z">
          <w:r>
            <w:rPr>
              <w:rFonts w:hint="eastAsia"/>
              <w:color w:val="FF0000"/>
              <w:lang w:val="en-US" w:eastAsia="zh-CN"/>
            </w:rPr>
            <w:delText xml:space="preserve">system </w:delText>
          </w:r>
        </w:del>
      </w:ins>
      <w:ins w:id="1360" w:author="Heidi Clevett" w:date="2024-09-24T14:15:00Z">
        <w:del w:id="1361" w:author="Sundklev Monica" w:date="2024-09-25T14:48:00Z">
          <w:r>
            <w:rPr>
              <w:rFonts w:hint="eastAsia"/>
              <w:color w:val="FF0000"/>
              <w:lang w:eastAsia="zh-CN"/>
            </w:rPr>
            <w:delText xml:space="preserve">data </w:delText>
          </w:r>
        </w:del>
      </w:ins>
      <w:ins w:id="1362" w:author="Heidi Clevett" w:date="2024-09-24T14:15:00Z">
        <w:r>
          <w:rPr>
            <w:rFonts w:hint="eastAsia"/>
            <w:color w:val="FF0000"/>
            <w:lang w:eastAsia="zh-CN"/>
          </w:rPr>
          <w:t xml:space="preserve">may </w:t>
        </w:r>
      </w:ins>
      <w:ins w:id="1363" w:author="Heidi Clevett" w:date="2024-09-24T14:15:00Z">
        <w:r>
          <w:rPr>
            <w:color w:val="FF0000"/>
            <w:lang w:eastAsia="zh-CN"/>
          </w:rPr>
          <w:t>contain</w:t>
        </w:r>
      </w:ins>
      <w:ins w:id="1364" w:author="Heidi Clevett" w:date="2024-09-24T14:15:00Z">
        <w:r>
          <w:rPr>
            <w:rFonts w:hint="eastAsia"/>
            <w:color w:val="FF0000"/>
            <w:lang w:eastAsia="zh-CN"/>
          </w:rPr>
          <w:t>:</w:t>
        </w:r>
      </w:ins>
    </w:p>
    <w:p w14:paraId="1B49AD8E">
      <w:pPr>
        <w:pStyle w:val="63"/>
        <w:ind w:left="992" w:hanging="425"/>
        <w:rPr>
          <w:ins w:id="1365" w:author="Heidi Clevett" w:date="2024-09-24T14:15:00Z"/>
        </w:rPr>
      </w:pPr>
      <w:ins w:id="1366" w:author="Heidi Clevett" w:date="2024-09-24T14:15:00Z">
        <w:r>
          <w:rPr/>
          <w:t xml:space="preserve">Ship data: identification, dimensions, ownership, management companies, etc. </w:t>
        </w:r>
      </w:ins>
      <w:ins w:id="1367" w:author="Heidi Clevett" w:date="2024-09-24T14:15:00Z">
        <w:del w:id="1368" w:author="Just 句多" w:date="2024-12-21T23:34:00Z">
          <w:r>
            <w:rPr>
              <w:color w:val="000000" w:themeColor="text1"/>
              <w:lang w:eastAsia="en-US"/>
              <w:rPrChange w:id="1369" w:author="Heidi Clevett" w:date="2024-09-24T14:17:00Z">
                <w:rPr>
                  <w:color w:val="FF0000"/>
                  <w:lang w:eastAsia="zh-CN"/>
                </w:rPr>
              </w:rPrChange>
              <w14:textFill>
                <w14:solidFill>
                  <w14:schemeClr w14:val="tx1"/>
                </w14:solidFill>
              </w14:textFill>
            </w:rPr>
            <w:delText>Ship</w:delText>
          </w:r>
        </w:del>
      </w:ins>
      <w:ins w:id="1370" w:author="Sundklev Monica" w:date="2024-09-25T14:42:00Z">
        <w:r>
          <w:rPr/>
          <w:t xml:space="preserve">The </w:t>
        </w:r>
      </w:ins>
      <w:ins w:id="1371" w:author="Heidi Clevett" w:date="2024-09-24T14:15:00Z">
        <w:del w:id="1372" w:author="Sundklev Monica" w:date="2024-09-25T14:42:00Z">
          <w:r>
            <w:rPr/>
            <w:delText>S</w:delText>
          </w:r>
        </w:del>
      </w:ins>
      <w:ins w:id="1373" w:author="Sundklev Monica" w:date="2024-09-25T14:42:00Z">
        <w:r>
          <w:rPr/>
          <w:t>s</w:t>
        </w:r>
      </w:ins>
      <w:ins w:id="1374" w:author="Heidi Clevett" w:date="2024-09-24T14:15:00Z">
        <w:r>
          <w:rPr/>
          <w:t>hip</w:t>
        </w:r>
      </w:ins>
      <w:ins w:id="1375" w:author="Heidi Clevett" w:date="2024-09-24T14:15:00Z">
        <w:del w:id="1376" w:author="Just 句多" w:date="2024-12-21T23:34:00Z">
          <w:r>
            <w:rPr>
              <w:color w:val="000000" w:themeColor="text1"/>
              <w:lang w:eastAsia="en-US"/>
              <w:rPrChange w:id="1377" w:author="Heidi Clevett" w:date="2024-09-24T14:17:00Z">
                <w:rPr>
                  <w:color w:val="FF0000"/>
                  <w:lang w:eastAsia="zh-CN"/>
                </w:rPr>
              </w:rPrChange>
              <w14:textFill>
                <w14:solidFill>
                  <w14:schemeClr w14:val="tx1"/>
                </w14:solidFill>
              </w14:textFill>
            </w:rPr>
            <w:delText>Ship</w:delText>
          </w:r>
        </w:del>
      </w:ins>
      <w:ins w:id="1378" w:author="Heidi Clevett" w:date="2024-09-24T14:15:00Z">
        <w:r>
          <w:rPr/>
          <w:t xml:space="preserve"> database can be completed by importing AIS information</w:t>
        </w:r>
      </w:ins>
      <w:ins w:id="1379" w:author="Sundklev Monica" w:date="2024-09-25T14:42:00Z">
        <w:r>
          <w:rPr/>
          <w:t xml:space="preserve"> or</w:t>
        </w:r>
      </w:ins>
      <w:ins w:id="1380" w:author="Heidi Clevett" w:date="2024-09-24T14:15:00Z">
        <w:del w:id="1381" w:author="Sundklev Monica" w:date="2024-09-25T14:42:00Z">
          <w:r>
            <w:rPr/>
            <w:delText>,</w:delText>
          </w:r>
        </w:del>
      </w:ins>
      <w:ins w:id="1382" w:author="Heidi Clevett" w:date="2024-09-24T14:15:00Z">
        <w:r>
          <w:rPr/>
          <w:t xml:space="preserve"> external ship</w:t>
        </w:r>
      </w:ins>
      <w:ins w:id="1383" w:author="Just 句多" w:date="2024-12-21T23:35:00Z">
        <w:r>
          <w:rPr>
            <w:rFonts w:hint="eastAsia" w:eastAsia="宋体"/>
            <w:lang w:val="en-US" w:eastAsia="zh-CN"/>
          </w:rPr>
          <w:t xml:space="preserve"> </w:t>
        </w:r>
      </w:ins>
      <w:ins w:id="1384" w:author="Heidi Clevett" w:date="2024-09-24T14:15:00Z">
        <w:del w:id="1385" w:author="Just 句多" w:date="2024-12-21T23:35:00Z">
          <w:r>
            <w:rPr/>
            <w:delText xml:space="preserve"> </w:delText>
          </w:r>
        </w:del>
      </w:ins>
      <w:ins w:id="1386" w:author="Heidi Clevett" w:date="2024-09-24T14:15:00Z">
        <w:del w:id="1387" w:author="Just 句多" w:date="2024-12-21T23:35:00Z">
          <w:r>
            <w:rPr>
              <w:color w:val="000000" w:themeColor="text1"/>
              <w:lang w:eastAsia="en-US"/>
              <w:rPrChange w:id="1388" w:author="Heidi Clevett" w:date="2024-09-24T14:17:00Z">
                <w:rPr>
                  <w:color w:val="FF0000"/>
                  <w:lang w:eastAsia="zh-CN"/>
                </w:rPr>
              </w:rPrChange>
              <w14:textFill>
                <w14:solidFill>
                  <w14:schemeClr w14:val="tx1"/>
                </w14:solidFill>
              </w14:textFill>
            </w:rPr>
            <w:delText>database</w:delText>
          </w:r>
        </w:del>
      </w:ins>
      <w:ins w:id="1389" w:author="Heidi Clevett" w:date="2024-09-24T14:15:00Z">
        <w:r>
          <w:rPr/>
          <w:t>database</w:t>
        </w:r>
      </w:ins>
      <w:ins w:id="1390" w:author="Sundklev Monica" w:date="2024-09-25T14:42:00Z">
        <w:r>
          <w:rPr/>
          <w:t>s</w:t>
        </w:r>
      </w:ins>
      <w:ins w:id="1391" w:author="Heidi Clevett" w:date="2024-09-24T14:15:00Z">
        <w:del w:id="1392" w:author="Just 句多" w:date="2024-12-21T23:35:00Z">
          <w:r>
            <w:rPr>
              <w:color w:val="000000" w:themeColor="text1"/>
              <w:lang w:eastAsia="en-US"/>
              <w:rPrChange w:id="1393" w:author="Heidi Clevett" w:date="2024-09-24T14:17:00Z">
                <w:rPr>
                  <w:color w:val="FF0000"/>
                  <w:lang w:eastAsia="zh-CN"/>
                </w:rPr>
              </w:rPrChange>
              <w14:textFill>
                <w14:solidFill>
                  <w14:schemeClr w14:val="tx1"/>
                </w14:solidFill>
              </w14:textFill>
            </w:rPr>
            <w:delText>database</w:delText>
          </w:r>
        </w:del>
      </w:ins>
      <w:ins w:id="1394" w:author="Heidi Clevett" w:date="2024-09-24T14:15:00Z">
        <w:r>
          <w:rPr/>
          <w:t xml:space="preserve"> and</w:t>
        </w:r>
      </w:ins>
      <w:ins w:id="1395" w:author="Heidi Clevett" w:date="2024-09-24T14:15:00Z">
        <w:del w:id="1396" w:author="Just 句多" w:date="2024-12-21T23:37:00Z">
          <w:r>
            <w:rPr/>
            <w:delText xml:space="preserve"> </w:delText>
          </w:r>
        </w:del>
      </w:ins>
      <w:ins w:id="1397" w:author="Heidi Clevett" w:date="2024-09-24T14:15:00Z">
        <w:del w:id="1398" w:author="Just 句多" w:date="2024-12-21T23:37:00Z">
          <w:r>
            <w:rPr>
              <w:color w:val="000000" w:themeColor="text1"/>
              <w:lang w:eastAsia="en-US"/>
              <w:rPrChange w:id="1399" w:author="Heidi Clevett" w:date="2024-09-24T14:17:00Z">
                <w:rPr>
                  <w:color w:val="FF0000"/>
                  <w:lang w:eastAsia="zh-CN"/>
                </w:rPr>
              </w:rPrChange>
              <w14:textFill>
                <w14:solidFill>
                  <w14:schemeClr w14:val="tx1"/>
                </w14:solidFill>
              </w14:textFill>
            </w:rPr>
            <w:delText>editing</w:delText>
          </w:r>
        </w:del>
      </w:ins>
      <w:ins w:id="1400" w:author="Just 句多" w:date="2024-12-21T23:35:00Z">
        <w:r>
          <w:rPr>
            <w:rFonts w:hint="eastAsia" w:eastAsia="宋体"/>
            <w:lang w:val="en-US" w:eastAsia="zh-CN"/>
          </w:rPr>
          <w:t xml:space="preserve"> </w:t>
        </w:r>
      </w:ins>
      <w:ins w:id="1401" w:author="Sundklev Monica" w:date="2024-09-25T14:42:00Z">
        <w:r>
          <w:rPr/>
          <w:t>should</w:t>
        </w:r>
      </w:ins>
      <w:ins w:id="1402" w:author="Sundklev Monica" w:date="2024-09-25T14:42:00Z">
        <w:del w:id="1403" w:author="Just 句多" w:date="2024-12-21T23:35:00Z">
          <w:r>
            <w:rPr/>
            <w:delText xml:space="preserve"> also</w:delText>
          </w:r>
        </w:del>
      </w:ins>
      <w:ins w:id="1404" w:author="Sundklev Monica" w:date="2024-09-25T14:42:00Z">
        <w:r>
          <w:rPr/>
          <w:t xml:space="preserve"> be able to be </w:t>
        </w:r>
      </w:ins>
      <w:ins w:id="1405" w:author="Heidi Clevett" w:date="2024-09-24T14:15:00Z">
        <w:r>
          <w:rPr/>
          <w:t>edit</w:t>
        </w:r>
      </w:ins>
      <w:ins w:id="1406" w:author="Sundklev Monica" w:date="2024-09-25T14:43:00Z">
        <w:r>
          <w:rPr/>
          <w:t>ed</w:t>
        </w:r>
      </w:ins>
      <w:ins w:id="1407" w:author="Heidi Clevett" w:date="2024-09-24T14:15:00Z">
        <w:del w:id="1408" w:author="Just 句多" w:date="2024-12-21T23:35:00Z">
          <w:r>
            <w:rPr/>
            <w:delText>ing</w:delText>
          </w:r>
        </w:del>
      </w:ins>
      <w:ins w:id="1409" w:author="Heidi Clevett" w:date="2024-09-24T14:15:00Z">
        <w:del w:id="1410" w:author="Just 句多" w:date="2024-12-21T23:35:00Z">
          <w:r>
            <w:rPr>
              <w:color w:val="000000" w:themeColor="text1"/>
              <w:lang w:eastAsia="en-US"/>
              <w:rPrChange w:id="1411" w:author="Heidi Clevett" w:date="2024-09-24T14:17:00Z">
                <w:rPr>
                  <w:color w:val="FF0000"/>
                  <w:lang w:eastAsia="zh-CN"/>
                </w:rPr>
              </w:rPrChange>
              <w14:textFill>
                <w14:solidFill>
                  <w14:schemeClr w14:val="tx1"/>
                </w14:solidFill>
              </w14:textFill>
            </w:rPr>
            <w:delText>editing</w:delText>
          </w:r>
        </w:del>
      </w:ins>
      <w:ins w:id="1412" w:author="Heidi Clevett" w:date="2024-09-24T14:15:00Z">
        <w:r>
          <w:rPr/>
          <w:t xml:space="preserve"> by VTS </w:t>
        </w:r>
      </w:ins>
      <w:ins w:id="1413" w:author="Heidi Clevett" w:date="2024-09-24T14:15:00Z">
        <w:del w:id="1414" w:author="Sundklev Monica" w:date="2024-09-25T14:43:00Z">
          <w:commentRangeStart w:id="12"/>
          <w:r>
            <w:rPr/>
            <w:delText>user</w:delText>
          </w:r>
        </w:del>
      </w:ins>
      <w:ins w:id="1415" w:author="Sundklev Monica" w:date="2024-09-25T14:43:00Z">
        <w:r>
          <w:rPr/>
          <w:t>personnel</w:t>
        </w:r>
        <w:commentRangeEnd w:id="12"/>
      </w:ins>
      <w:ins w:id="1416" w:author="Sundklev Monica" w:date="2024-09-25T15:04:00Z">
        <w:r>
          <w:rPr>
            <w:rStyle w:val="47"/>
            <w:color w:val="auto"/>
          </w:rPr>
          <w:commentReference w:id="12"/>
        </w:r>
      </w:ins>
      <w:ins w:id="1417" w:author="Heidi Clevett" w:date="2024-09-24T14:15:00Z">
        <w:r>
          <w:rPr/>
          <w:t xml:space="preserve">. </w:t>
        </w:r>
      </w:ins>
    </w:p>
    <w:p w14:paraId="68BF1E83">
      <w:pPr>
        <w:pStyle w:val="63"/>
        <w:ind w:left="992" w:hanging="425"/>
        <w:rPr>
          <w:ins w:id="1418" w:author="Heidi Clevett" w:date="2024-09-24T14:15:00Z"/>
        </w:rPr>
      </w:pPr>
      <w:ins w:id="1419" w:author="Heidi Clevett" w:date="2024-09-24T14:15:00Z">
        <w:r>
          <w:rPr/>
          <w:t xml:space="preserve">Ship voyage information: sailing plan, arrival, departure, cargo, crew, passengers, etc. </w:t>
        </w:r>
      </w:ins>
    </w:p>
    <w:p w14:paraId="07028519">
      <w:pPr>
        <w:pStyle w:val="63"/>
        <w:ind w:left="992" w:hanging="425"/>
        <w:rPr>
          <w:ins w:id="1420" w:author="Heidi Clevett" w:date="2024-09-24T14:15:00Z"/>
        </w:rPr>
      </w:pPr>
      <w:ins w:id="1421" w:author="Heidi Clevett" w:date="2024-09-24T14:15:00Z">
        <w:r>
          <w:rPr/>
          <w:t>Nautical data: length, width, depth of channels and anchorages, local hazards, passage conditions of bridges, etc.</w:t>
        </w:r>
      </w:ins>
    </w:p>
    <w:p w14:paraId="06B8CD14">
      <w:pPr>
        <w:pStyle w:val="63"/>
        <w:ind w:left="992" w:hanging="425"/>
        <w:rPr>
          <w:ins w:id="1422" w:author="Heidi Clevett" w:date="2024-09-24T14:15:00Z"/>
          <w:color w:val="FF0000"/>
          <w:lang w:val="fr-FR"/>
          <w:rPrChange w:id="1423" w:author="Aase, Richard" w:date="2024-09-26T11:24:00Z">
            <w:rPr>
              <w:ins w:id="1424" w:author="Heidi Clevett" w:date="2024-09-24T14:15:00Z"/>
            </w:rPr>
          </w:rPrChange>
        </w:rPr>
      </w:pPr>
      <w:ins w:id="1425" w:author="Heidi Clevett" w:date="2024-09-24T14:15:00Z">
        <w:r>
          <w:rPr>
            <w:color w:val="FF0000"/>
            <w:lang w:val="fr-FR"/>
            <w:rPrChange w:id="1426" w:author="Aase, Richard" w:date="2024-09-26T11:24:00Z">
              <w:rPr/>
            </w:rPrChange>
          </w:rPr>
          <w:t xml:space="preserve">Port asset information: terminals, tugs, berths, etc. </w:t>
        </w:r>
      </w:ins>
    </w:p>
    <w:p w14:paraId="7AA02632">
      <w:pPr>
        <w:pStyle w:val="63"/>
        <w:ind w:left="992" w:hanging="425"/>
        <w:rPr>
          <w:ins w:id="1427" w:author="Heidi Clevett" w:date="2024-09-24T14:15:00Z"/>
          <w:color w:val="FF0000"/>
          <w:lang w:val="fr-FR"/>
          <w:rPrChange w:id="1428" w:author="Aase, Richard" w:date="2024-09-26T11:24:00Z">
            <w:rPr>
              <w:ins w:id="1429" w:author="Heidi Clevett" w:date="2024-09-24T14:15:00Z"/>
            </w:rPr>
          </w:rPrChange>
        </w:rPr>
      </w:pPr>
      <w:ins w:id="1430" w:author="Heidi Clevett" w:date="2024-09-24T14:15:00Z">
        <w:r>
          <w:rPr>
            <w:color w:val="FF0000"/>
            <w:lang w:val="fr-FR"/>
            <w:rPrChange w:id="1431" w:author="Aase, Richard" w:date="2024-09-26T11:24:00Z">
              <w:rPr/>
            </w:rPrChange>
          </w:rPr>
          <w:t xml:space="preserve">Port personnel information: pilots, linesmen, etc. </w:t>
        </w:r>
      </w:ins>
    </w:p>
    <w:p w14:paraId="6CE63343">
      <w:pPr>
        <w:pStyle w:val="63"/>
        <w:ind w:left="992" w:hanging="425"/>
        <w:rPr>
          <w:ins w:id="1432" w:author="Heidi Clevett" w:date="2024-09-24T14:15:00Z"/>
        </w:rPr>
      </w:pPr>
      <w:ins w:id="1433" w:author="Heidi Clevett" w:date="2024-09-24T14:15:00Z">
        <w:r>
          <w:rPr/>
          <w:t>VTS operator information: contact details, rosters, electronic logbook and watch handover records, etc.</w:t>
        </w:r>
      </w:ins>
    </w:p>
    <w:p w14:paraId="56498F25">
      <w:pPr>
        <w:pStyle w:val="63"/>
        <w:ind w:left="992" w:hanging="425"/>
        <w:rPr>
          <w:ins w:id="1434" w:author="Heidi Clevett" w:date="2024-09-24T14:15:00Z"/>
        </w:rPr>
      </w:pPr>
      <w:ins w:id="1435" w:author="Heidi Clevett" w:date="2024-09-24T14:15:00Z">
        <w:r>
          <w:rPr/>
          <w:t>Commercial information: pilots, bunkering</w:t>
        </w:r>
      </w:ins>
      <w:ins w:id="1436" w:author="Eckhoff,Dirk" w:date="2024-09-25T14:44:00Z">
        <w:r>
          <w:rPr/>
          <w:t>, fees</w:t>
        </w:r>
      </w:ins>
      <w:ins w:id="1437" w:author="Heidi Clevett" w:date="2024-09-24T14:15:00Z">
        <w:r>
          <w:rPr/>
          <w:t xml:space="preserve"> and other </w:t>
        </w:r>
      </w:ins>
      <w:ins w:id="1438" w:author="Eckhoff,Dirk" w:date="2024-09-25T14:44:00Z">
        <w:r>
          <w:rPr/>
          <w:t>related</w:t>
        </w:r>
      </w:ins>
      <w:ins w:id="1439" w:author="Eckhoff,Dirk" w:date="2024-09-25T14:45:00Z">
        <w:r>
          <w:rPr/>
          <w:t xml:space="preserve"> </w:t>
        </w:r>
      </w:ins>
      <w:ins w:id="1440" w:author="Eckhoff,Dirk" w:date="2024-09-25T14:44:00Z">
        <w:r>
          <w:rPr/>
          <w:t>data</w:t>
        </w:r>
      </w:ins>
      <w:ins w:id="1441" w:author="Heidi Clevett" w:date="2024-09-24T14:15:00Z">
        <w:del w:id="1442" w:author="Eckhoff,Dirk" w:date="2024-09-25T14:45:00Z">
          <w:r>
            <w:rPr>
              <w:color w:val="000000" w:themeColor="text1"/>
              <w:lang w:eastAsia="en-US"/>
              <w:rPrChange w:id="1443" w:author="Heidi Clevett" w:date="2024-09-24T14:17:00Z">
                <w:rPr>
                  <w:color w:val="FF0000"/>
                  <w:lang w:eastAsia="zh-CN"/>
                </w:rPr>
              </w:rPrChange>
              <w14:textFill>
                <w14:solidFill>
                  <w14:schemeClr w14:val="tx1"/>
                </w14:solidFill>
              </w14:textFill>
            </w:rPr>
            <w:delText xml:space="preserve"> </w:delText>
          </w:r>
        </w:del>
      </w:ins>
      <w:ins w:id="1444" w:author="Heidi Clevett" w:date="2024-09-24T14:15:00Z">
        <w:del w:id="1445" w:author="Eckhoff,Dirk" w:date="2024-09-25T14:45:00Z">
          <w:commentRangeStart w:id="13"/>
          <w:r>
            <w:rPr/>
            <w:delText>fees</w:delText>
          </w:r>
        </w:del>
      </w:ins>
      <w:ins w:id="1446" w:author="Heidi Clevett" w:date="2024-09-24T14:15:00Z">
        <w:r>
          <w:rPr/>
          <w:t>.</w:t>
        </w:r>
        <w:commentRangeEnd w:id="13"/>
      </w:ins>
      <w:r>
        <w:rPr>
          <w:rStyle w:val="47"/>
          <w:color w:val="auto"/>
        </w:rPr>
        <w:commentReference w:id="13"/>
      </w:r>
    </w:p>
    <w:p w14:paraId="6AF61561">
      <w:pPr>
        <w:pStyle w:val="63"/>
        <w:ind w:left="992" w:hanging="425"/>
        <w:rPr>
          <w:ins w:id="1447" w:author="Heidi Clevett" w:date="2024-09-24T14:15:00Z"/>
        </w:rPr>
      </w:pPr>
      <w:ins w:id="1448" w:author="Heidi Clevett" w:date="2024-09-24T14:15:00Z">
        <w:r>
          <w:rPr/>
          <w:t>Information on search and rescue units.</w:t>
        </w:r>
      </w:ins>
    </w:p>
    <w:p w14:paraId="7D9F0EB7">
      <w:pPr>
        <w:pStyle w:val="63"/>
        <w:ind w:left="992" w:hanging="425"/>
        <w:rPr>
          <w:ins w:id="1449" w:author="Heidi Clevett" w:date="2024-09-24T14:15:00Z"/>
        </w:rPr>
      </w:pPr>
      <w:ins w:id="1450" w:author="Heidi Clevett" w:date="2024-09-24T14:15:00Z">
        <w:r>
          <w:rPr/>
          <w:t>Meteorological and hydrological information.</w:t>
        </w:r>
      </w:ins>
    </w:p>
    <w:p w14:paraId="5A0472A6">
      <w:pPr>
        <w:pStyle w:val="63"/>
        <w:ind w:left="992" w:hanging="425"/>
        <w:rPr>
          <w:ins w:id="1451" w:author="Heidi Clevett" w:date="2024-09-24T14:15:00Z"/>
        </w:rPr>
      </w:pPr>
      <w:ins w:id="1452" w:author="Heidi Clevett" w:date="2024-09-24T14:15:00Z">
        <w:r>
          <w:rPr/>
          <w:t xml:space="preserve">Maritime safety information: Notice to Mariners and Navigational </w:t>
        </w:r>
      </w:ins>
      <w:ins w:id="1453" w:author="Heidi Clevett" w:date="2024-09-24T14:15:00Z">
        <w:del w:id="1454" w:author="Just 句多" w:date="2024-12-21T23:40:00Z">
          <w:r>
            <w:rPr>
              <w:color w:val="000000" w:themeColor="text1"/>
              <w:lang w:eastAsia="en-US"/>
              <w:rPrChange w:id="1455" w:author="Heidi Clevett" w:date="2024-09-24T14:17:00Z">
                <w:rPr>
                  <w:color w:val="FF0000"/>
                  <w:lang w:eastAsia="zh-CN"/>
                </w:rPr>
              </w:rPrChange>
              <w14:textFill>
                <w14:solidFill>
                  <w14:schemeClr w14:val="tx1"/>
                </w14:solidFill>
              </w14:textFill>
            </w:rPr>
            <w:delText>Warning</w:delText>
          </w:r>
        </w:del>
      </w:ins>
      <w:ins w:id="1456" w:author="Heidi Clevett" w:date="2024-09-24T14:15:00Z">
        <w:r>
          <w:rPr/>
          <w:t>Warning</w:t>
        </w:r>
      </w:ins>
      <w:ins w:id="1457" w:author="Sundklev Monica" w:date="2024-09-25T14:45:00Z">
        <w:r>
          <w:rPr/>
          <w:t>s</w:t>
        </w:r>
      </w:ins>
      <w:ins w:id="1458" w:author="Heidi Clevett" w:date="2024-09-24T14:15:00Z">
        <w:del w:id="1459" w:author="Just 句多" w:date="2024-12-21T23:40:00Z">
          <w:r>
            <w:rPr>
              <w:color w:val="000000" w:themeColor="text1"/>
              <w:lang w:eastAsia="en-US"/>
              <w:rPrChange w:id="1460" w:author="Heidi Clevett" w:date="2024-09-24T14:17:00Z">
                <w:rPr>
                  <w:color w:val="FF0000"/>
                  <w:lang w:eastAsia="zh-CN"/>
                </w:rPr>
              </w:rPrChange>
              <w14:textFill>
                <w14:solidFill>
                  <w14:schemeClr w14:val="tx1"/>
                </w14:solidFill>
              </w14:textFill>
            </w:rPr>
            <w:delText>Warning</w:delText>
          </w:r>
        </w:del>
      </w:ins>
      <w:ins w:id="1461" w:author="Heidi Clevett" w:date="2024-09-24T14:15:00Z">
        <w:r>
          <w:rPr/>
          <w:t>.</w:t>
        </w:r>
      </w:ins>
    </w:p>
    <w:p w14:paraId="77AF20FE">
      <w:pPr>
        <w:pStyle w:val="63"/>
        <w:ind w:left="992" w:hanging="425"/>
        <w:rPr>
          <w:ins w:id="1462" w:author="Heidi Clevett" w:date="2024-09-24T14:15:00Z"/>
        </w:rPr>
      </w:pPr>
      <w:ins w:id="1463" w:author="Heidi Clevett" w:date="2024-09-24T14:15:00Z">
        <w:r>
          <w:rPr/>
          <w:t>International ship and port facility security (ISPS) information.</w:t>
        </w:r>
      </w:ins>
    </w:p>
    <w:p w14:paraId="1491B68C">
      <w:pPr>
        <w:pStyle w:val="63"/>
        <w:ind w:left="992" w:hanging="425"/>
        <w:rPr>
          <w:ins w:id="1464" w:author="LIU WEI" w:date="2024-12-21T16:30:00Z"/>
        </w:rPr>
      </w:pPr>
      <w:ins w:id="1465" w:author="Heidi Clevett" w:date="2024-09-24T14:15:00Z">
        <w:r>
          <w:rPr/>
          <w:t>Information on ships of special interest: related to incidents, detention, violation, etc.</w:t>
        </w:r>
      </w:ins>
    </w:p>
    <w:p w14:paraId="3514DF85">
      <w:pPr>
        <w:pStyle w:val="35"/>
        <w:numPr>
          <w:ilvl w:val="255"/>
          <w:numId w:val="0"/>
        </w:numPr>
        <w:spacing w:after="120" w:line="216" w:lineRule="atLeast"/>
        <w:ind w:left="0" w:firstLine="0"/>
        <w:rPr>
          <w:ins w:id="1467" w:author="LIU WEI" w:date="2024-12-21T16:31:00Z"/>
          <w:highlight w:val="yellow"/>
          <w:lang w:val="en-US"/>
          <w:rPrChange w:id="1468" w:author="LIU WEI" w:date="2024-12-21T20:04:00Z">
            <w:rPr>
              <w:ins w:id="1469" w:author="LIU WEI" w:date="2024-12-21T16:31:00Z"/>
              <w:lang w:val="en-US"/>
            </w:rPr>
          </w:rPrChange>
        </w:rPr>
        <w:pPrChange w:id="1466" w:author="LIU WEI" w:date="2024-12-21T17:38:00Z">
          <w:pPr>
            <w:pStyle w:val="35"/>
            <w:numPr>
              <w:ilvl w:val="0"/>
              <w:numId w:val="37"/>
            </w:numPr>
            <w:spacing w:after="120" w:line="216" w:lineRule="atLeast"/>
            <w:ind w:left="360" w:hanging="360"/>
          </w:pPr>
        </w:pPrChange>
      </w:pPr>
      <w:ins w:id="1470" w:author="LIU WEI" w:date="2024-12-21T16:31:00Z">
        <w:bookmarkStart w:id="57" w:name="OLE_LINK1"/>
        <w:r>
          <w:rPr>
            <w:rFonts w:ascii="Calibri" w:hAnsi="Calibri" w:eastAsia="Calibri"/>
            <w:szCs w:val="22"/>
            <w:highlight w:val="yellow"/>
            <w:lang w:val="en-US" w:eastAsia="zh-CN" w:bidi="ar"/>
            <w:rPrChange w:id="1471" w:author="LIU WEI" w:date="2024-12-21T20:04:00Z">
              <w:rPr>
                <w:rFonts w:ascii="Calibri" w:hAnsi="Calibri" w:eastAsia="Calibri"/>
                <w:szCs w:val="22"/>
                <w:lang w:val="en-US" w:eastAsia="zh-CN" w:bidi="ar"/>
              </w:rPr>
            </w:rPrChange>
          </w:rPr>
          <w:t>The data content of MIS in Future VTS will be significantly enriched, covering a wider range of real-time and historical datasets:</w:t>
        </w:r>
      </w:ins>
    </w:p>
    <w:p w14:paraId="7CCFAFCE">
      <w:pPr>
        <w:pStyle w:val="35"/>
        <w:numPr>
          <w:ilvl w:val="0"/>
          <w:numId w:val="37"/>
        </w:numPr>
        <w:spacing w:after="120" w:line="216" w:lineRule="atLeast"/>
        <w:ind w:left="992" w:hanging="425"/>
        <w:rPr>
          <w:ins w:id="1472" w:author="LIU WEI" w:date="2024-12-21T16:31:00Z"/>
          <w:highlight w:val="yellow"/>
          <w:lang w:val="en-US"/>
          <w:rPrChange w:id="1473" w:author="LIU WEI" w:date="2024-12-21T20:04:00Z">
            <w:rPr>
              <w:ins w:id="1474" w:author="LIU WEI" w:date="2024-12-21T16:31:00Z"/>
              <w:lang w:val="en-US"/>
            </w:rPr>
          </w:rPrChange>
        </w:rPr>
      </w:pPr>
      <w:ins w:id="1475" w:author="LIU WEI" w:date="2024-12-21T16:31:00Z">
        <w:r>
          <w:rPr>
            <w:rFonts w:ascii="Calibri" w:hAnsi="Calibri" w:eastAsia="Calibri"/>
            <w:color w:val="000000"/>
            <w:szCs w:val="22"/>
            <w:highlight w:val="yellow"/>
            <w:lang w:val="en-US" w:eastAsia="zh-CN" w:bidi="ar"/>
            <w:rPrChange w:id="1476" w:author="LIU WEI" w:date="2024-12-21T20:04:00Z">
              <w:rPr>
                <w:rFonts w:ascii="Calibri" w:hAnsi="Calibri" w:eastAsia="Calibri"/>
                <w:color w:val="000000"/>
                <w:szCs w:val="22"/>
                <w:lang w:val="en-US" w:eastAsia="zh-CN" w:bidi="ar"/>
              </w:rPr>
            </w:rPrChange>
          </w:rPr>
          <w:t>Autonomous Vessel Data: Including the command status of MASS (e.g., managed by RCC or autonomous mode), levels of autonomy, and real-time mission plans.</w:t>
        </w:r>
      </w:ins>
    </w:p>
    <w:p w14:paraId="46985E68">
      <w:pPr>
        <w:pStyle w:val="35"/>
        <w:numPr>
          <w:ilvl w:val="0"/>
          <w:numId w:val="37"/>
        </w:numPr>
        <w:spacing w:after="120" w:line="216" w:lineRule="atLeast"/>
        <w:ind w:left="992" w:hanging="425"/>
        <w:rPr>
          <w:ins w:id="1477" w:author="LIU WEI" w:date="2024-12-21T16:31:00Z"/>
          <w:highlight w:val="yellow"/>
          <w:lang w:val="en-US"/>
          <w:rPrChange w:id="1478" w:author="LIU WEI" w:date="2024-12-21T20:04:00Z">
            <w:rPr>
              <w:ins w:id="1479" w:author="LIU WEI" w:date="2024-12-21T16:31:00Z"/>
              <w:lang w:val="en-US"/>
            </w:rPr>
          </w:rPrChange>
        </w:rPr>
      </w:pPr>
      <w:ins w:id="1480" w:author="LIU WEI" w:date="2024-12-21T16:31:00Z">
        <w:r>
          <w:rPr>
            <w:rFonts w:ascii="Calibri" w:hAnsi="Calibri" w:eastAsia="Calibri"/>
            <w:color w:val="000000"/>
            <w:szCs w:val="22"/>
            <w:highlight w:val="yellow"/>
            <w:lang w:val="en-US" w:eastAsia="zh-CN" w:bidi="ar"/>
            <w:rPrChange w:id="1481" w:author="LIU WEI" w:date="2024-12-21T20:04:00Z">
              <w:rPr>
                <w:rFonts w:ascii="Calibri" w:hAnsi="Calibri" w:eastAsia="Calibri"/>
                <w:color w:val="000000"/>
                <w:szCs w:val="22"/>
                <w:lang w:val="en-US" w:eastAsia="zh-CN" w:bidi="ar"/>
              </w:rPr>
            </w:rPrChange>
          </w:rPr>
          <w:t>Digital Communication Records: Logs of automatic reporting data between vessels and VTS, digital communication exchanges, and shared sensor data.</w:t>
        </w:r>
      </w:ins>
    </w:p>
    <w:p w14:paraId="5E6A9D43">
      <w:pPr>
        <w:pStyle w:val="35"/>
        <w:numPr>
          <w:ilvl w:val="0"/>
          <w:numId w:val="37"/>
        </w:numPr>
        <w:spacing w:after="120" w:line="216" w:lineRule="atLeast"/>
        <w:ind w:left="992" w:hanging="425"/>
        <w:rPr>
          <w:ins w:id="1482" w:author="LIU WEI" w:date="2024-12-21T16:31:00Z"/>
          <w:highlight w:val="yellow"/>
          <w:lang w:val="en-US"/>
          <w:rPrChange w:id="1483" w:author="LIU WEI" w:date="2024-12-21T20:04:00Z">
            <w:rPr>
              <w:ins w:id="1484" w:author="LIU WEI" w:date="2024-12-21T16:31:00Z"/>
              <w:lang w:val="en-US"/>
            </w:rPr>
          </w:rPrChange>
        </w:rPr>
      </w:pPr>
      <w:ins w:id="1485" w:author="LIU WEI" w:date="2024-12-21T16:31:00Z">
        <w:r>
          <w:rPr>
            <w:rFonts w:ascii="Calibri" w:hAnsi="Calibri" w:eastAsia="Calibri"/>
            <w:color w:val="000000"/>
            <w:szCs w:val="22"/>
            <w:highlight w:val="yellow"/>
            <w:lang w:val="en-US" w:eastAsia="zh-CN" w:bidi="ar"/>
            <w:rPrChange w:id="1486" w:author="LIU WEI" w:date="2024-12-21T20:04:00Z">
              <w:rPr>
                <w:rFonts w:ascii="Calibri" w:hAnsi="Calibri" w:eastAsia="Calibri"/>
                <w:color w:val="000000"/>
                <w:szCs w:val="22"/>
                <w:lang w:val="en-US" w:eastAsia="zh-CN" w:bidi="ar"/>
              </w:rPr>
            </w:rPrChange>
          </w:rPr>
          <w:t>Traffic Optimization Data: Providing emissions metrics, Just-In-Time schedules, and energy-saving navigation suggestions.</w:t>
        </w:r>
      </w:ins>
    </w:p>
    <w:p w14:paraId="3B1FF93E">
      <w:pPr>
        <w:pStyle w:val="35"/>
        <w:numPr>
          <w:ilvl w:val="0"/>
          <w:numId w:val="37"/>
        </w:numPr>
        <w:spacing w:after="120" w:line="216" w:lineRule="atLeast"/>
        <w:ind w:left="992" w:hanging="425"/>
        <w:rPr>
          <w:ins w:id="1487" w:author="LIU WEI" w:date="2024-12-21T16:31:00Z"/>
          <w:highlight w:val="yellow"/>
          <w:lang w:val="en-US"/>
          <w:rPrChange w:id="1488" w:author="LIU WEI" w:date="2024-12-21T20:04:00Z">
            <w:rPr>
              <w:ins w:id="1489" w:author="LIU WEI" w:date="2024-12-21T16:31:00Z"/>
              <w:lang w:val="en-US"/>
            </w:rPr>
          </w:rPrChange>
        </w:rPr>
      </w:pPr>
      <w:ins w:id="1490" w:author="LIU WEI" w:date="2024-12-21T16:31:00Z">
        <w:r>
          <w:rPr>
            <w:rFonts w:ascii="Calibri" w:hAnsi="Calibri" w:eastAsia="Calibri"/>
            <w:color w:val="000000"/>
            <w:szCs w:val="22"/>
            <w:highlight w:val="yellow"/>
            <w:lang w:val="en-US" w:eastAsia="zh-CN" w:bidi="ar"/>
            <w:rPrChange w:id="1491" w:author="LIU WEI" w:date="2024-12-21T20:04:00Z">
              <w:rPr>
                <w:rFonts w:ascii="Calibri" w:hAnsi="Calibri" w:eastAsia="Calibri"/>
                <w:color w:val="000000"/>
                <w:szCs w:val="22"/>
                <w:lang w:val="en-US" w:eastAsia="zh-CN" w:bidi="ar"/>
              </w:rPr>
            </w:rPrChange>
          </w:rPr>
          <w:t>Remote Control Information: Logs of RCC communication, task delegation data, and control status records.</w:t>
        </w:r>
      </w:ins>
    </w:p>
    <w:p w14:paraId="54A99A8F">
      <w:pPr>
        <w:pStyle w:val="35"/>
        <w:numPr>
          <w:ilvl w:val="0"/>
          <w:numId w:val="37"/>
        </w:numPr>
        <w:spacing w:after="120" w:line="216" w:lineRule="atLeast"/>
        <w:ind w:left="992" w:hanging="425"/>
        <w:rPr>
          <w:ins w:id="1492" w:author="LIU WEI" w:date="2024-12-21T16:31:00Z"/>
          <w:highlight w:val="yellow"/>
          <w:lang w:val="en-US"/>
          <w:rPrChange w:id="1493" w:author="LIU WEI" w:date="2024-12-21T20:04:00Z">
            <w:rPr>
              <w:ins w:id="1494" w:author="LIU WEI" w:date="2024-12-21T16:31:00Z"/>
              <w:lang w:val="en-US"/>
            </w:rPr>
          </w:rPrChange>
        </w:rPr>
      </w:pPr>
      <w:ins w:id="1495" w:author="LIU WEI" w:date="2024-12-21T16:31:00Z">
        <w:r>
          <w:rPr>
            <w:rFonts w:ascii="Calibri" w:hAnsi="Calibri" w:eastAsia="Calibri"/>
            <w:color w:val="000000"/>
            <w:szCs w:val="22"/>
            <w:highlight w:val="yellow"/>
            <w:lang w:val="en-US" w:eastAsia="zh-CN" w:bidi="ar"/>
            <w:rPrChange w:id="1496" w:author="LIU WEI" w:date="2024-12-21T20:04:00Z">
              <w:rPr>
                <w:rFonts w:ascii="Calibri" w:hAnsi="Calibri" w:eastAsia="Calibri"/>
                <w:color w:val="000000"/>
                <w:szCs w:val="22"/>
                <w:lang w:val="en-US" w:eastAsia="zh-CN" w:bidi="ar"/>
              </w:rPr>
            </w:rPrChange>
          </w:rPr>
          <w:t>Cross-System Collaboration Data: Interactions with Port Management Systems (PMS), Environmental Monitoring Systems, and Marine Spatial Planning (MSP) platforms.</w:t>
        </w:r>
        <w:bookmarkEnd w:id="57"/>
      </w:ins>
    </w:p>
    <w:p w14:paraId="099B5464">
      <w:pPr>
        <w:pStyle w:val="63"/>
        <w:numPr>
          <w:ilvl w:val="255"/>
          <w:numId w:val="0"/>
        </w:numPr>
        <w:ind w:left="0" w:firstLine="0"/>
        <w:rPr>
          <w:ins w:id="1498" w:author="Heidi Clevett" w:date="2024-09-24T14:15:00Z"/>
        </w:rPr>
        <w:pPrChange w:id="1497" w:author="LIU WEI" w:date="2024-12-21T16:30:00Z">
          <w:pPr>
            <w:pStyle w:val="63"/>
            <w:ind w:left="992" w:hanging="425"/>
          </w:pPr>
        </w:pPrChange>
      </w:pPr>
    </w:p>
    <w:p w14:paraId="27013E25">
      <w:pPr>
        <w:pStyle w:val="8"/>
        <w:rPr>
          <w:ins w:id="1499" w:author="Heidi Clevett" w:date="2024-09-24T14:15:00Z"/>
          <w:color w:val="FF0000"/>
        </w:rPr>
      </w:pPr>
      <w:ins w:id="1500" w:author="Heidi Clevett" w:date="2024-09-24T14:15:00Z">
        <w:r>
          <w:rPr>
            <w:color w:val="FF0000"/>
            <w:lang w:eastAsia="zh-CN"/>
          </w:rPr>
          <w:t>D</w:t>
        </w:r>
      </w:ins>
      <w:ins w:id="1501" w:author="Heidi Clevett" w:date="2024-09-24T14:15:00Z">
        <w:r>
          <w:rPr>
            <w:rFonts w:hint="eastAsia"/>
            <w:color w:val="FF0000"/>
            <w:lang w:eastAsia="zh-CN"/>
          </w:rPr>
          <w:t xml:space="preserve">ata analysis </w:t>
        </w:r>
      </w:ins>
    </w:p>
    <w:p w14:paraId="75B9E5A8">
      <w:pPr>
        <w:pStyle w:val="63"/>
        <w:numPr>
          <w:ilvl w:val="0"/>
          <w:numId w:val="0"/>
        </w:numPr>
        <w:ind w:left="1"/>
        <w:rPr>
          <w:ins w:id="1502" w:author="LIU WEI" w:date="2024-12-21T16:32:00Z"/>
          <w:color w:val="FF0000"/>
          <w:lang w:eastAsia="zh-CN"/>
        </w:rPr>
      </w:pPr>
      <w:ins w:id="1503" w:author="Sundklev Monica" w:date="2024-09-25T14:48:00Z">
        <w:r>
          <w:rPr>
            <w:color w:val="FF0000"/>
            <w:lang w:eastAsia="zh-CN"/>
          </w:rPr>
          <w:t xml:space="preserve">A </w:t>
        </w:r>
      </w:ins>
      <w:ins w:id="1504" w:author="Heidi Clevett" w:date="2024-09-24T14:15:00Z">
        <w:r>
          <w:rPr>
            <w:color w:val="FF0000"/>
            <w:lang w:eastAsia="zh-CN"/>
          </w:rPr>
          <w:t>Management</w:t>
        </w:r>
      </w:ins>
      <w:ins w:id="1505" w:author="牛尾" w:date="2024-12-18T21:36:00Z">
        <w:del w:id="1506" w:author="Just 句多" w:date="2024-12-21T23:44:00Z">
          <w:r>
            <w:rPr>
              <w:rFonts w:hint="eastAsia"/>
              <w:color w:val="FF0000"/>
              <w:lang w:val="en-US" w:eastAsia="zh-CN"/>
            </w:rPr>
            <w:delText xml:space="preserve"> </w:delText>
          </w:r>
        </w:del>
      </w:ins>
      <w:ins w:id="1507" w:author="Heidi Clevett" w:date="2024-09-24T14:15:00Z">
        <w:del w:id="1508" w:author="牛尾" w:date="2024-12-18T21:35:00Z">
          <w:r>
            <w:rPr>
              <w:color w:val="FF0000"/>
              <w:lang w:eastAsia="zh-CN"/>
            </w:rPr>
            <w:delText>M</w:delText>
          </w:r>
        </w:del>
      </w:ins>
      <w:ins w:id="1509" w:author="Sundklev Monica" w:date="2024-09-25T14:48:00Z">
        <w:del w:id="1510" w:author="牛尾" w:date="2024-12-18T21:35:00Z">
          <w:r>
            <w:rPr>
              <w:color w:val="FF0000"/>
              <w:lang w:eastAsia="zh-CN"/>
            </w:rPr>
            <w:delText>m</w:delText>
          </w:r>
        </w:del>
      </w:ins>
      <w:ins w:id="1511" w:author="Heidi Clevett" w:date="2024-09-24T14:15:00Z">
        <w:del w:id="1512" w:author="牛尾" w:date="2024-12-18T21:35:00Z">
          <w:r>
            <w:rPr>
              <w:color w:val="FF0000"/>
              <w:lang w:eastAsia="zh-CN"/>
            </w:rPr>
            <w:delText>anagementManagement</w:delText>
          </w:r>
        </w:del>
      </w:ins>
      <w:ins w:id="1513" w:author="Heidi Clevett" w:date="2024-09-24T14:15:00Z">
        <w:r>
          <w:rPr>
            <w:color w:val="FF0000"/>
            <w:lang w:eastAsia="zh-CN"/>
          </w:rPr>
          <w:t xml:space="preserve"> information system may be used for comprehensive data analysis</w:t>
        </w:r>
      </w:ins>
      <w:ins w:id="1514" w:author="Heidi Clevett" w:date="2024-09-24T14:15:00Z">
        <w:r>
          <w:rPr>
            <w:rFonts w:hint="eastAsia"/>
            <w:color w:val="FF0000"/>
            <w:lang w:eastAsia="zh-CN"/>
          </w:rPr>
          <w:t xml:space="preserve"> and reporting</w:t>
        </w:r>
      </w:ins>
      <w:ins w:id="1515" w:author="Heidi Clevett" w:date="2024-09-24T14:15:00Z">
        <w:r>
          <w:rPr>
            <w:color w:val="FF0000"/>
            <w:lang w:eastAsia="zh-CN"/>
          </w:rPr>
          <w:t xml:space="preserve"> to enhance data-driven decision-making </w:t>
        </w:r>
        <w:commentRangeStart w:id="14"/>
        <w:r>
          <w:rPr>
            <w:color w:val="FF0000"/>
            <w:lang w:eastAsia="zh-CN"/>
          </w:rPr>
          <w:t>by providing predicti</w:t>
        </w:r>
      </w:ins>
      <w:ins w:id="1516" w:author="牛尾" w:date="2024-12-18T21:36:00Z">
        <w:r>
          <w:rPr>
            <w:rFonts w:hint="eastAsia"/>
            <w:color w:val="FF0000"/>
            <w:lang w:val="en-US" w:eastAsia="zh-CN"/>
          </w:rPr>
          <w:t>ons</w:t>
        </w:r>
      </w:ins>
      <w:ins w:id="1517" w:author="牛尾" w:date="2024-12-18T21:36:00Z">
        <w:del w:id="1518" w:author="Just 句多" w:date="2024-12-21T23:44:00Z">
          <w:r>
            <w:rPr>
              <w:rFonts w:hint="eastAsia"/>
              <w:color w:val="FF0000"/>
              <w:lang w:val="en-US" w:eastAsia="zh-CN"/>
            </w:rPr>
            <w:delText xml:space="preserve"> </w:delText>
          </w:r>
        </w:del>
      </w:ins>
      <w:ins w:id="1519" w:author="Heidi Clevett" w:date="2024-09-24T14:15:00Z">
        <w:del w:id="1520" w:author="牛尾" w:date="2024-12-18T21:36:00Z">
          <w:r>
            <w:rPr>
              <w:color w:val="FF0000"/>
              <w:lang w:eastAsia="zh-CN"/>
            </w:rPr>
            <w:delText>ve insights</w:delText>
          </w:r>
        </w:del>
      </w:ins>
      <w:ins w:id="1521" w:author="Heidi Clevett" w:date="2024-09-24T14:15:00Z">
        <w:r>
          <w:rPr>
            <w:color w:val="FF0000"/>
            <w:lang w:eastAsia="zh-CN"/>
          </w:rPr>
          <w:t xml:space="preserve"> </w:t>
        </w:r>
        <w:commentRangeEnd w:id="14"/>
      </w:ins>
      <w:r>
        <w:rPr>
          <w:rStyle w:val="47"/>
          <w:color w:val="auto"/>
        </w:rPr>
        <w:commentReference w:id="14"/>
      </w:r>
      <w:ins w:id="1522" w:author="Heidi Clevett" w:date="2024-09-24T14:15:00Z">
        <w:r>
          <w:rPr>
            <w:color w:val="FF0000"/>
            <w:lang w:eastAsia="zh-CN"/>
          </w:rPr>
          <w:t>and automating key analytical processes. The integration of these technologies aims to support operational efficiency through intelligent data analysis, such as risk analysis in the VTS area as well as internal performance evaluation of the VTS system</w:t>
        </w:r>
      </w:ins>
      <w:ins w:id="1523" w:author="Heidi Clevett" w:date="2024-09-24T14:15:00Z">
        <w:del w:id="1524" w:author="Sundklev Monica" w:date="2024-09-25T14:58:00Z">
          <w:r>
            <w:rPr>
              <w:color w:val="FF0000"/>
              <w:lang w:eastAsia="zh-CN"/>
            </w:rPr>
            <w:delText>s</w:delText>
          </w:r>
        </w:del>
      </w:ins>
      <w:ins w:id="1525" w:author="Heidi Clevett" w:date="2024-09-24T14:15:00Z">
        <w:r>
          <w:rPr>
            <w:color w:val="FF0000"/>
            <w:lang w:eastAsia="zh-CN"/>
          </w:rPr>
          <w:t xml:space="preserve"> </w:t>
        </w:r>
      </w:ins>
      <w:ins w:id="1526" w:author="Heidi Clevett" w:date="2024-09-24T14:15:00Z">
        <w:del w:id="1527" w:author="牛尾" w:date="2024-12-18T21:41:00Z">
          <w:r>
            <w:rPr>
              <w:color w:val="FF0000"/>
              <w:lang w:eastAsia="zh-CN"/>
            </w:rPr>
            <w:delText>and</w:delText>
          </w:r>
        </w:del>
      </w:ins>
      <w:ins w:id="1528" w:author="Heidi Clevett" w:date="2024-09-24T14:15:00Z">
        <w:del w:id="1529" w:author="Sundklev Monica" w:date="2024-09-25T14:58:00Z">
          <w:r>
            <w:rPr>
              <w:color w:val="FF0000"/>
              <w:lang w:eastAsia="zh-CN"/>
            </w:rPr>
            <w:delText xml:space="preserve"> </w:delText>
          </w:r>
        </w:del>
      </w:ins>
      <w:ins w:id="1530" w:author="Sundklev Monica" w:date="2024-09-25T14:58:00Z">
        <w:commentRangeStart w:id="15"/>
        <w:r>
          <w:rPr>
            <w:color w:val="FF0000"/>
            <w:lang w:eastAsia="zh-CN"/>
          </w:rPr>
          <w:t>processes</w:t>
        </w:r>
      </w:ins>
      <w:ins w:id="1531" w:author="Heidi Clevett" w:date="2024-09-24T14:15:00Z">
        <w:del w:id="1532" w:author="Sundklev Monica" w:date="2024-09-25T14:58:00Z">
          <w:r>
            <w:rPr>
              <w:color w:val="FF0000"/>
              <w:lang w:eastAsia="zh-CN"/>
            </w:rPr>
            <w:delText>personnel</w:delText>
          </w:r>
          <w:commentRangeEnd w:id="15"/>
        </w:del>
      </w:ins>
      <w:ins w:id="1533" w:author="Aase, Richard" w:date="2024-09-26T11:16:00Z">
        <w:r>
          <w:rPr>
            <w:rStyle w:val="47"/>
            <w:color w:val="auto"/>
          </w:rPr>
          <w:commentReference w:id="15"/>
        </w:r>
      </w:ins>
      <w:ins w:id="1534" w:author="Heidi Clevett" w:date="2024-09-24T14:15:00Z">
        <w:r>
          <w:rPr>
            <w:color w:val="FF0000"/>
            <w:lang w:eastAsia="zh-CN"/>
          </w:rPr>
          <w:t>.</w:t>
        </w:r>
      </w:ins>
      <w:ins w:id="1535" w:author="牛尾" w:date="2024-12-18T21:41:00Z">
        <w:r>
          <w:rPr>
            <w:rFonts w:hint="eastAsia"/>
            <w:color w:val="FF0000"/>
            <w:lang w:val="en-US" w:eastAsia="zh-CN"/>
          </w:rPr>
          <w:t xml:space="preserve">and </w:t>
        </w:r>
      </w:ins>
      <w:ins w:id="1536" w:author="Heidi Clevett" w:date="2024-09-24T14:15:00Z">
        <w:r>
          <w:rPr>
            <w:color w:val="FF0000"/>
            <w:lang w:eastAsia="zh-CN"/>
          </w:rPr>
          <w:t>personnel. Management information system may incorporate advanced technologies such as machine learning, big data analysis and artificial intelligence to improve quality of the analytic services.</w:t>
        </w:r>
      </w:ins>
    </w:p>
    <w:p w14:paraId="379E74BF">
      <w:pPr>
        <w:pStyle w:val="63"/>
        <w:numPr>
          <w:ilvl w:val="0"/>
          <w:numId w:val="0"/>
        </w:numPr>
        <w:spacing w:beforeAutospacing="1"/>
        <w:ind w:left="1"/>
        <w:rPr>
          <w:ins w:id="1538" w:author="LIU WEI" w:date="2024-12-21T16:32:00Z"/>
          <w:color w:val="FF0000"/>
          <w:szCs w:val="22"/>
          <w:highlight w:val="yellow"/>
          <w:lang w:val="en-US" w:eastAsia="zh-CN"/>
          <w:rPrChange w:id="1539" w:author="LIU WEI" w:date="2024-12-21T20:04:00Z">
            <w:rPr>
              <w:ins w:id="1540" w:author="LIU WEI" w:date="2024-12-21T16:32:00Z"/>
              <w:szCs w:val="22"/>
              <w:lang w:val="en-US"/>
            </w:rPr>
          </w:rPrChange>
        </w:rPr>
        <w:pPrChange w:id="1537" w:author="LIU WEI" w:date="2024-12-21T16:33:00Z">
          <w:pPr>
            <w:pStyle w:val="35"/>
            <w:spacing w:beforeAutospacing="1"/>
          </w:pPr>
        </w:pPrChange>
      </w:pPr>
      <w:ins w:id="1541" w:author="LIU WEI" w:date="2024-12-21T16:32:00Z">
        <w:r>
          <w:rPr>
            <w:color w:val="FF0000"/>
            <w:highlight w:val="yellow"/>
            <w:lang w:val="en-US" w:eastAsia="zh-CN"/>
            <w:rPrChange w:id="1542" w:author="LIU WEI" w:date="2024-12-21T20:04:00Z">
              <w:rPr>
                <w:lang w:val="en-US"/>
              </w:rPr>
            </w:rPrChange>
          </w:rPr>
          <w:t>MIS will support future VTS with advanced technologies for data-driven decision-making:</w:t>
        </w:r>
      </w:ins>
    </w:p>
    <w:p w14:paraId="54F18D91">
      <w:pPr>
        <w:pStyle w:val="35"/>
        <w:numPr>
          <w:ilvl w:val="0"/>
          <w:numId w:val="37"/>
          <w:ins w:id="1544" w:author="LIU WEI" w:date="2024-12-21T16:34:00Z"/>
        </w:numPr>
        <w:spacing w:beforeAutospacing="1" w:after="120" w:afterAutospacing="1" w:line="216" w:lineRule="atLeast"/>
        <w:ind w:left="992" w:hanging="425"/>
        <w:rPr>
          <w:ins w:id="1545" w:author="LIU WEI" w:date="2024-12-21T16:32:00Z"/>
          <w:color w:val="FF0000"/>
          <w:sz w:val="22"/>
          <w:highlight w:val="yellow"/>
          <w:lang w:val="en-US" w:eastAsia="zh-CN"/>
          <w:rPrChange w:id="1546" w:author="LIU WEI" w:date="2024-12-21T20:04:00Z">
            <w:rPr>
              <w:ins w:id="1547" w:author="LIU WEI" w:date="2024-12-21T16:32:00Z"/>
              <w:sz w:val="22"/>
              <w:lang w:val="en-US" w:eastAsia="zh-CN"/>
            </w:rPr>
          </w:rPrChange>
        </w:rPr>
        <w:pPrChange w:id="1543" w:author="LIU WEI" w:date="2024-12-21T16:34:00Z">
          <w:pPr>
            <w:numPr>
              <w:ilvl w:val="0"/>
              <w:numId w:val="38"/>
            </w:numPr>
            <w:spacing w:beforeAutospacing="1" w:afterAutospacing="1"/>
            <w:ind w:left="420" w:hanging="420"/>
          </w:pPr>
        </w:pPrChange>
      </w:pPr>
      <w:ins w:id="1548" w:author="LIU WEI" w:date="2024-12-21T16:32:00Z">
        <w:r>
          <w:rPr>
            <w:rFonts w:ascii="Calibri" w:hAnsi="Calibri" w:eastAsia="Calibri"/>
            <w:color w:val="000000"/>
            <w:szCs w:val="22"/>
            <w:highlight w:val="yellow"/>
            <w:lang w:val="en-US" w:eastAsia="zh-CN" w:bidi="ar"/>
            <w:rPrChange w:id="1549" w:author="LIU WEI" w:date="2024-12-21T20:04:00Z">
              <w:rPr>
                <w:lang w:val="en-US"/>
              </w:rPr>
            </w:rPrChange>
          </w:rPr>
          <w:t xml:space="preserve">Artificial </w:t>
        </w:r>
      </w:ins>
      <w:ins w:id="1550" w:author="LIU WEI" w:date="2024-12-21T16:32:00Z">
        <w:r>
          <w:rPr>
            <w:rFonts w:cstheme="minorBidi"/>
            <w:color w:val="FF0000"/>
            <w:szCs w:val="22"/>
            <w:highlight w:val="yellow"/>
            <w:lang w:val="en-US" w:eastAsia="zh-CN"/>
            <w:rPrChange w:id="1551" w:author="LIU WEI" w:date="2024-12-21T20:04:00Z">
              <w:rPr>
                <w:lang w:val="en-US"/>
              </w:rPr>
            </w:rPrChange>
          </w:rPr>
          <w:t>intelligenc</w:t>
        </w:r>
      </w:ins>
      <w:ins w:id="1552" w:author="LIU WEI" w:date="2024-12-21T16:34:00Z">
        <w:r>
          <w:rPr>
            <w:rFonts w:cstheme="minorBidi"/>
            <w:color w:val="FF0000"/>
            <w:szCs w:val="22"/>
            <w:highlight w:val="yellow"/>
            <w:lang w:val="en-US" w:eastAsia="zh-CN"/>
            <w:rPrChange w:id="1553" w:author="LIU WEI" w:date="2024-12-21T20:04:00Z">
              <w:rPr>
                <w:color w:val="FF0000"/>
                <w:lang w:val="en-US" w:eastAsia="zh-CN"/>
              </w:rPr>
            </w:rPrChange>
          </w:rPr>
          <w:t>e</w:t>
        </w:r>
      </w:ins>
      <w:ins w:id="1554" w:author="LIU WEI" w:date="2024-12-21T16:32:00Z">
        <w:r>
          <w:rPr>
            <w:rFonts w:cstheme="minorBidi"/>
            <w:color w:val="FF0000"/>
            <w:szCs w:val="22"/>
            <w:highlight w:val="yellow"/>
            <w:lang w:val="en-US" w:eastAsia="zh-CN"/>
            <w:rPrChange w:id="1555" w:author="LIU WEI" w:date="2024-12-21T20:04:00Z">
              <w:rPr>
                <w:lang w:val="en-US"/>
              </w:rPr>
            </w:rPrChange>
          </w:rPr>
          <w:t xml:space="preserve"> and Big Data Analy</w:t>
        </w:r>
      </w:ins>
      <w:ins w:id="1556" w:author="Just 句多" w:date="2024-12-21T23:48:00Z">
        <w:r>
          <w:rPr>
            <w:rFonts w:hint="eastAsia" w:cstheme="minorBidi"/>
            <w:color w:val="FF0000"/>
            <w:szCs w:val="22"/>
            <w:highlight w:val="yellow"/>
            <w:lang w:val="en-US" w:eastAsia="zh-CN"/>
          </w:rPr>
          <w:t>sis</w:t>
        </w:r>
      </w:ins>
      <w:ins w:id="1557" w:author="LIU WEI" w:date="2024-12-21T16:32:00Z">
        <w:del w:id="1558" w:author="Just 句多" w:date="2024-12-21T23:48:00Z">
          <w:r>
            <w:rPr>
              <w:rFonts w:cstheme="minorBidi"/>
              <w:color w:val="FF0000"/>
              <w:szCs w:val="22"/>
              <w:highlight w:val="yellow"/>
              <w:lang w:val="en-US" w:eastAsia="zh-CN"/>
              <w:rPrChange w:id="1559" w:author="LIU WEI" w:date="2024-12-21T20:04:00Z">
                <w:rPr>
                  <w:lang w:val="en-US"/>
                </w:rPr>
              </w:rPrChange>
            </w:rPr>
            <w:delText>tics</w:delText>
          </w:r>
        </w:del>
      </w:ins>
      <w:ins w:id="1560" w:author="LIU WEI" w:date="2024-12-21T16:39:00Z">
        <w:r>
          <w:rPr>
            <w:rFonts w:eastAsiaTheme="minorHAnsi" w:cstheme="minorBidi"/>
            <w:color w:val="FF0000"/>
            <w:szCs w:val="22"/>
            <w:highlight w:val="yellow"/>
            <w:lang w:val="en-US" w:eastAsia="zh-CN"/>
            <w:rPrChange w:id="1561" w:author="LIU WEI" w:date="2024-12-21T20:04:00Z">
              <w:rPr>
                <w:color w:val="FF0000"/>
                <w:lang w:val="en-US" w:eastAsia="zh-CN"/>
              </w:rPr>
            </w:rPrChange>
          </w:rPr>
          <w:t xml:space="preserve">. </w:t>
        </w:r>
      </w:ins>
      <w:ins w:id="1562" w:author="LIU WEI" w:date="2024-12-21T16:36:00Z">
        <w:r>
          <w:rPr>
            <w:rFonts w:eastAsiaTheme="minorHAnsi" w:cstheme="minorBidi"/>
            <w:color w:val="FF0000"/>
            <w:szCs w:val="22"/>
            <w:highlight w:val="yellow"/>
            <w:lang w:val="en-US" w:eastAsia="zh-CN"/>
            <w:rPrChange w:id="1563" w:author="LIU WEI" w:date="2024-12-21T20:04:00Z">
              <w:rPr>
                <w:color w:val="FF0000"/>
                <w:lang w:val="en-US" w:eastAsia="zh-CN"/>
              </w:rPr>
            </w:rPrChange>
          </w:rPr>
          <w:t>I</w:t>
        </w:r>
      </w:ins>
      <w:ins w:id="1564" w:author="LIU WEI" w:date="2024-12-21T16:36:00Z">
        <w:r>
          <w:rPr>
            <w:rFonts w:eastAsiaTheme="minorHAnsi" w:cstheme="minorBidi"/>
            <w:color w:val="FF0000"/>
            <w:szCs w:val="22"/>
            <w:highlight w:val="yellow"/>
            <w:lang w:val="en-US" w:eastAsia="zh-CN"/>
            <w:rPrChange w:id="1565" w:author="LIU WEI" w:date="2024-12-21T20:04:00Z">
              <w:rPr/>
            </w:rPrChange>
          </w:rPr>
          <w:t>ncluding but not limited to</w:t>
        </w:r>
      </w:ins>
      <w:ins w:id="1566" w:author="Just 句多" w:date="2024-12-22T00:00:00Z">
        <w:r>
          <w:rPr>
            <w:rFonts w:hint="eastAsia" w:eastAsiaTheme="minorHAnsi" w:cstheme="minorBidi"/>
            <w:color w:val="FF0000"/>
            <w:szCs w:val="22"/>
            <w:highlight w:val="yellow"/>
            <w:lang w:val="en-US" w:eastAsia="zh-CN"/>
          </w:rPr>
          <w:t>,</w:t>
        </w:r>
      </w:ins>
      <w:ins w:id="1567" w:author="LIU WEI" w:date="2024-12-21T16:36:00Z">
        <w:r>
          <w:rPr>
            <w:rFonts w:eastAsiaTheme="minorHAnsi" w:cstheme="minorBidi"/>
            <w:color w:val="FF0000"/>
            <w:szCs w:val="22"/>
            <w:highlight w:val="yellow"/>
            <w:lang w:val="en-US" w:eastAsia="zh-CN"/>
            <w:rPrChange w:id="1568" w:author="LIU WEI" w:date="2024-12-21T20:04:00Z">
              <w:rPr>
                <w:color w:val="FF0000"/>
                <w:lang w:val="en-US" w:eastAsia="zh-CN"/>
              </w:rPr>
            </w:rPrChange>
          </w:rPr>
          <w:t xml:space="preserve"> </w:t>
        </w:r>
      </w:ins>
      <w:ins w:id="1569" w:author="LIU WEI" w:date="2024-12-21T16:38:00Z">
        <w:r>
          <w:rPr>
            <w:rFonts w:asciiTheme="minorHAnsi" w:hAnsiTheme="minorHAnsi" w:eastAsiaTheme="minorHAnsi" w:cstheme="minorBidi"/>
            <w:color w:val="FF0000"/>
            <w:szCs w:val="22"/>
            <w:highlight w:val="yellow"/>
            <w:lang w:val="en-US" w:eastAsia="zh-CN" w:bidi="ar"/>
            <w:rPrChange w:id="1570" w:author="LIU WEI" w:date="2024-12-21T20:04:00Z">
              <w:rPr/>
            </w:rPrChange>
          </w:rPr>
          <w:t xml:space="preserve">Identify traffic patterns and </w:t>
        </w:r>
      </w:ins>
      <w:ins w:id="1571" w:author="Just 句多" w:date="2024-12-22T01:33:00Z">
        <w:r>
          <w:rPr>
            <w:rFonts w:hint="eastAsia" w:asciiTheme="minorHAnsi" w:hAnsiTheme="minorHAnsi" w:eastAsiaTheme="minorHAnsi" w:cstheme="minorBidi"/>
            <w:color w:val="FF0000"/>
            <w:szCs w:val="22"/>
            <w:highlight w:val="yellow"/>
            <w:lang w:val="en-US" w:eastAsia="zh-CN" w:bidi="ar"/>
          </w:rPr>
          <w:t>abnormal</w:t>
        </w:r>
      </w:ins>
      <w:ins w:id="1572" w:author="LIU WEI" w:date="2024-12-21T16:38:00Z">
        <w:del w:id="1573" w:author="Just 句多" w:date="2024-12-22T01:33:00Z">
          <w:r>
            <w:rPr>
              <w:rFonts w:asciiTheme="minorHAnsi" w:hAnsiTheme="minorHAnsi" w:eastAsiaTheme="minorHAnsi" w:cstheme="minorBidi"/>
              <w:color w:val="FF0000"/>
              <w:szCs w:val="22"/>
              <w:highlight w:val="yellow"/>
              <w:lang w:val="en-US" w:eastAsia="zh-CN" w:bidi="ar"/>
              <w:rPrChange w:id="1574" w:author="LIU WEI" w:date="2024-12-21T20:04:00Z">
                <w:rPr/>
              </w:rPrChange>
            </w:rPr>
            <w:delText>unusual</w:delText>
          </w:r>
        </w:del>
      </w:ins>
      <w:ins w:id="1575" w:author="LIU WEI" w:date="2024-12-21T16:38:00Z">
        <w:r>
          <w:rPr>
            <w:rFonts w:asciiTheme="minorHAnsi" w:hAnsiTheme="minorHAnsi" w:eastAsiaTheme="minorHAnsi" w:cstheme="minorBidi"/>
            <w:color w:val="FF0000"/>
            <w:szCs w:val="22"/>
            <w:highlight w:val="yellow"/>
            <w:lang w:val="en-US" w:eastAsia="zh-CN" w:bidi="ar"/>
            <w:rPrChange w:id="1576" w:author="LIU WEI" w:date="2024-12-21T20:04:00Z">
              <w:rPr/>
            </w:rPrChange>
          </w:rPr>
          <w:t xml:space="preserve"> behavior in areas where ships congregate or operate at high risk</w:t>
        </w:r>
      </w:ins>
      <w:ins w:id="1577" w:author="LIU WEI" w:date="2024-12-21T16:32:00Z">
        <w:r>
          <w:rPr>
            <w:rFonts w:asciiTheme="minorHAnsi" w:hAnsiTheme="minorHAnsi" w:eastAsiaTheme="minorHAnsi" w:cstheme="minorBidi"/>
            <w:color w:val="FF0000"/>
            <w:szCs w:val="22"/>
            <w:highlight w:val="yellow"/>
            <w:lang w:val="en-US" w:eastAsia="zh-CN" w:bidi="ar"/>
            <w:rPrChange w:id="1578" w:author="LIU WEI" w:date="2024-12-21T20:04:00Z">
              <w:rPr>
                <w:rFonts w:ascii="Calibri" w:hAnsi="Calibri" w:eastAsia="Calibri"/>
                <w:lang w:val="en-US" w:eastAsia="zh-CN" w:bidi="ar"/>
              </w:rPr>
            </w:rPrChange>
          </w:rPr>
          <w:t xml:space="preserve">, </w:t>
        </w:r>
      </w:ins>
      <w:ins w:id="1579" w:author="LIU WEI" w:date="2024-12-21T16:36:00Z">
        <w:r>
          <w:rPr>
            <w:rFonts w:asciiTheme="minorHAnsi" w:hAnsiTheme="minorHAnsi" w:eastAsiaTheme="minorHAnsi" w:cstheme="minorBidi"/>
            <w:color w:val="FF0000"/>
            <w:szCs w:val="22"/>
            <w:highlight w:val="yellow"/>
            <w:lang w:val="en-US" w:eastAsia="zh-CN" w:bidi="ar"/>
            <w:rPrChange w:id="1580" w:author="LIU WEI" w:date="2024-12-21T20:04:00Z">
              <w:rPr>
                <w:color w:val="FF0000"/>
                <w:lang w:val="en-US" w:eastAsia="zh-CN" w:bidi="ar"/>
              </w:rPr>
            </w:rPrChange>
          </w:rPr>
          <w:t>and</w:t>
        </w:r>
      </w:ins>
      <w:ins w:id="1581" w:author="LIU WEI" w:date="2024-12-21T19:53:00Z">
        <w:r>
          <w:rPr>
            <w:rFonts w:asciiTheme="minorHAnsi" w:hAnsiTheme="minorHAnsi" w:eastAsiaTheme="minorHAnsi" w:cstheme="minorBidi"/>
            <w:color w:val="FF0000"/>
            <w:szCs w:val="22"/>
            <w:highlight w:val="yellow"/>
            <w:lang w:val="en-US" w:eastAsia="zh-CN" w:bidi="ar"/>
            <w:rPrChange w:id="1582" w:author="LIU WEI" w:date="2024-12-21T20:04:00Z">
              <w:rPr>
                <w:color w:val="FF0000"/>
                <w:lang w:val="en-US" w:eastAsia="zh-CN" w:bidi="ar"/>
              </w:rPr>
            </w:rPrChange>
          </w:rPr>
          <w:t xml:space="preserve"> </w:t>
        </w:r>
      </w:ins>
      <w:ins w:id="1583" w:author="Just 句多" w:date="2024-12-22T01:34:00Z">
        <w:r>
          <w:rPr>
            <w:rFonts w:hint="eastAsia" w:asciiTheme="minorHAnsi" w:hAnsiTheme="minorHAnsi" w:eastAsiaTheme="minorHAnsi" w:cstheme="minorBidi"/>
            <w:color w:val="FF0000"/>
            <w:szCs w:val="22"/>
            <w:highlight w:val="yellow"/>
            <w:lang w:val="en-US" w:eastAsia="zh-CN" w:bidi="ar"/>
          </w:rPr>
          <w:t>p</w:t>
        </w:r>
      </w:ins>
      <w:ins w:id="1584" w:author="LIU WEI" w:date="2024-12-21T16:37:00Z">
        <w:del w:id="1585" w:author="Just 句多" w:date="2024-12-22T01:34:00Z">
          <w:r>
            <w:rPr>
              <w:rFonts w:asciiTheme="minorHAnsi" w:hAnsiTheme="minorHAnsi" w:eastAsiaTheme="minorHAnsi" w:cstheme="minorBidi"/>
              <w:color w:val="FF0000"/>
              <w:szCs w:val="22"/>
              <w:highlight w:val="yellow"/>
              <w:lang w:val="en-US" w:eastAsia="zh-CN" w:bidi="ar"/>
              <w:rPrChange w:id="1586" w:author="LIU WEI" w:date="2024-12-21T20:04:00Z">
                <w:rPr>
                  <w:color w:val="FF0000"/>
                  <w:lang w:val="en-US" w:eastAsia="zh-CN" w:bidi="ar"/>
                </w:rPr>
              </w:rPrChange>
            </w:rPr>
            <w:delText>P</w:delText>
          </w:r>
        </w:del>
      </w:ins>
      <w:ins w:id="1587" w:author="LIU WEI" w:date="2024-12-21T16:37:00Z">
        <w:r>
          <w:rPr>
            <w:rFonts w:asciiTheme="minorHAnsi" w:hAnsiTheme="minorHAnsi" w:eastAsiaTheme="minorHAnsi" w:cstheme="minorBidi"/>
            <w:color w:val="FF0000"/>
            <w:szCs w:val="22"/>
            <w:highlight w:val="yellow"/>
            <w:lang w:val="en-US" w:eastAsia="zh-CN" w:bidi="ar"/>
            <w:rPrChange w:id="1588" w:author="LIU WEI" w:date="2024-12-21T20:04:00Z">
              <w:rPr>
                <w:color w:val="FF0000"/>
                <w:lang w:val="en-US" w:eastAsia="zh-CN" w:bidi="ar"/>
              </w:rPr>
            </w:rPrChange>
          </w:rPr>
          <w:t>rovide long-term traffic trend analysis to support regional VTS planning.</w:t>
        </w:r>
      </w:ins>
    </w:p>
    <w:p w14:paraId="51D0C6C5">
      <w:pPr>
        <w:pStyle w:val="35"/>
        <w:numPr>
          <w:ilvl w:val="0"/>
          <w:numId w:val="37"/>
          <w:ins w:id="1590" w:author="LIU WEI" w:date="2024-12-21T16:41:00Z"/>
        </w:numPr>
        <w:spacing w:beforeAutospacing="1" w:afterAutospacing="1" w:line="216" w:lineRule="atLeast"/>
        <w:ind w:left="992" w:hanging="425"/>
        <w:rPr>
          <w:ins w:id="1591" w:author="LIU WEI" w:date="2024-12-21T16:32:00Z"/>
          <w:color w:val="FF0000"/>
          <w:sz w:val="22"/>
          <w:highlight w:val="yellow"/>
          <w:lang w:val="en-US" w:eastAsia="zh-CN"/>
          <w:rPrChange w:id="1592" w:author="LIU WEI" w:date="2024-12-21T20:04:00Z">
            <w:rPr>
              <w:ins w:id="1593" w:author="LIU WEI" w:date="2024-12-21T16:32:00Z"/>
              <w:sz w:val="22"/>
              <w:lang w:val="en-US" w:eastAsia="zh-CN"/>
            </w:rPr>
          </w:rPrChange>
        </w:rPr>
        <w:pPrChange w:id="1589" w:author="LIU WEI" w:date="2024-12-21T16:41:00Z">
          <w:pPr>
            <w:numPr>
              <w:ilvl w:val="0"/>
              <w:numId w:val="39"/>
            </w:numPr>
            <w:spacing w:beforeAutospacing="1" w:afterAutospacing="1"/>
            <w:ind w:left="420" w:hanging="420"/>
          </w:pPr>
        </w:pPrChange>
      </w:pPr>
      <w:ins w:id="1594" w:author="LIU WEI" w:date="2024-12-21T16:32:00Z">
        <w:r>
          <w:rPr>
            <w:rFonts w:cstheme="minorBidi"/>
            <w:color w:val="FF0000"/>
            <w:szCs w:val="22"/>
            <w:highlight w:val="yellow"/>
            <w:lang w:val="en-US" w:eastAsia="zh-CN"/>
            <w:rPrChange w:id="1595" w:author="LIU WEI" w:date="2024-12-21T20:04:00Z">
              <w:rPr>
                <w:lang w:val="en-US"/>
              </w:rPr>
            </w:rPrChange>
          </w:rPr>
          <w:t>Real-Time Prediction and Recommendations</w:t>
        </w:r>
      </w:ins>
      <w:ins w:id="1596" w:author="LIU WEI" w:date="2024-12-21T16:39:00Z">
        <w:r>
          <w:rPr>
            <w:rFonts w:cstheme="minorBidi"/>
            <w:color w:val="FF0000"/>
            <w:szCs w:val="22"/>
            <w:highlight w:val="yellow"/>
            <w:lang w:val="en-US" w:eastAsia="zh-CN"/>
            <w:rPrChange w:id="1597" w:author="LIU WEI" w:date="2024-12-21T20:04:00Z">
              <w:rPr>
                <w:color w:val="FF0000"/>
                <w:lang w:val="en-US" w:eastAsia="zh-CN"/>
              </w:rPr>
            </w:rPrChange>
          </w:rPr>
          <w:t>.</w:t>
        </w:r>
      </w:ins>
      <w:ins w:id="1598" w:author="LIU WEI" w:date="2024-12-21T16:40:00Z">
        <w:r>
          <w:rPr>
            <w:rFonts w:cstheme="minorBidi"/>
            <w:color w:val="FF0000"/>
            <w:szCs w:val="22"/>
            <w:highlight w:val="yellow"/>
            <w:lang w:val="en-US" w:eastAsia="zh-CN"/>
            <w:rPrChange w:id="1599" w:author="LIU WEI" w:date="2024-12-21T20:04:00Z">
              <w:rPr>
                <w:color w:val="FF0000"/>
                <w:lang w:val="en-US" w:eastAsia="zh-CN"/>
              </w:rPr>
            </w:rPrChange>
          </w:rPr>
          <w:t xml:space="preserve"> </w:t>
        </w:r>
      </w:ins>
      <w:ins w:id="1600" w:author="LIU WEI" w:date="2024-12-21T16:40:00Z">
        <w:r>
          <w:rPr>
            <w:rFonts w:eastAsiaTheme="minorHAnsi" w:cstheme="minorBidi"/>
            <w:color w:val="FF0000"/>
            <w:szCs w:val="22"/>
            <w:highlight w:val="yellow"/>
            <w:lang w:val="en-US" w:eastAsia="zh-CN"/>
            <w:rPrChange w:id="1601" w:author="LIU WEI" w:date="2024-12-21T20:04:00Z">
              <w:rPr>
                <w:color w:val="FF0000"/>
                <w:lang w:val="en-US" w:eastAsia="zh-CN"/>
              </w:rPr>
            </w:rPrChange>
          </w:rPr>
          <w:t>Including but not limited to</w:t>
        </w:r>
      </w:ins>
      <w:ins w:id="1602" w:author="Just 句多" w:date="2024-12-22T01:33:00Z">
        <w:r>
          <w:rPr>
            <w:rFonts w:hint="eastAsia" w:eastAsiaTheme="minorHAnsi" w:cstheme="minorBidi"/>
            <w:color w:val="FF0000"/>
            <w:szCs w:val="22"/>
            <w:highlight w:val="yellow"/>
            <w:lang w:val="en-US" w:eastAsia="zh-CN"/>
          </w:rPr>
          <w:t>,</w:t>
        </w:r>
      </w:ins>
      <w:ins w:id="1603" w:author="LIU WEI" w:date="2024-12-21T16:40:00Z">
        <w:r>
          <w:rPr>
            <w:rFonts w:eastAsiaTheme="minorHAnsi" w:cstheme="minorBidi"/>
            <w:color w:val="FF0000"/>
            <w:szCs w:val="22"/>
            <w:highlight w:val="yellow"/>
            <w:lang w:val="en-US" w:eastAsia="zh-CN"/>
            <w:rPrChange w:id="1604" w:author="LIU WEI" w:date="2024-12-21T20:04:00Z">
              <w:rPr>
                <w:color w:val="FF0000"/>
                <w:lang w:val="en-US" w:eastAsia="zh-CN"/>
              </w:rPr>
            </w:rPrChange>
          </w:rPr>
          <w:t xml:space="preserve"> </w:t>
        </w:r>
      </w:ins>
      <w:ins w:id="1605" w:author="LIU WEI" w:date="2024-12-21T16:40:00Z">
        <w:r>
          <w:rPr>
            <w:rFonts w:asciiTheme="minorHAnsi" w:hAnsiTheme="minorHAnsi" w:eastAsiaTheme="minorHAnsi" w:cstheme="minorBidi"/>
            <w:color w:val="FF0000"/>
            <w:szCs w:val="22"/>
            <w:highlight w:val="yellow"/>
            <w:lang w:val="en-US" w:eastAsia="zh-CN" w:bidi="ar"/>
            <w:rPrChange w:id="1606" w:author="LIU WEI" w:date="2024-12-21T20:04:00Z">
              <w:rPr>
                <w:color w:val="FF0000"/>
                <w:lang w:val="en-US" w:eastAsia="zh-CN" w:bidi="ar"/>
              </w:rPr>
            </w:rPrChange>
          </w:rPr>
          <w:t xml:space="preserve">provide dynamic </w:t>
        </w:r>
      </w:ins>
      <w:ins w:id="1607" w:author="LIU WEI" w:date="2024-12-21T16:41:00Z">
        <w:r>
          <w:rPr>
            <w:rFonts w:asciiTheme="minorHAnsi" w:hAnsiTheme="minorHAnsi" w:eastAsiaTheme="minorHAnsi" w:cstheme="minorBidi"/>
            <w:color w:val="FF0000"/>
            <w:szCs w:val="22"/>
            <w:highlight w:val="yellow"/>
            <w:lang w:val="en-US" w:eastAsia="zh-CN" w:bidi="ar"/>
            <w:rPrChange w:id="1608" w:author="LIU WEI" w:date="2024-12-21T20:04:00Z">
              <w:rPr>
                <w:color w:val="FF0000"/>
                <w:lang w:val="en-US" w:eastAsia="zh-CN" w:bidi="ar"/>
              </w:rPr>
            </w:rPrChange>
          </w:rPr>
          <w:t>n</w:t>
        </w:r>
      </w:ins>
      <w:ins w:id="1609" w:author="LIU WEI" w:date="2024-12-21T16:40:00Z">
        <w:r>
          <w:rPr>
            <w:rFonts w:asciiTheme="minorHAnsi" w:hAnsiTheme="minorHAnsi" w:eastAsiaTheme="minorHAnsi" w:cstheme="minorBidi"/>
            <w:color w:val="FF0000"/>
            <w:szCs w:val="22"/>
            <w:highlight w:val="yellow"/>
            <w:lang w:val="en-US" w:eastAsia="zh-CN" w:bidi="ar"/>
            <w:rPrChange w:id="1610" w:author="LIU WEI" w:date="2024-12-21T20:04:00Z">
              <w:rPr>
                <w:color w:val="FF0000"/>
                <w:lang w:val="en-US" w:eastAsia="zh-CN" w:bidi="ar"/>
              </w:rPr>
            </w:rPrChange>
          </w:rPr>
          <w:t>avigation suggestions based on weather, tidal, and traffic conditions</w:t>
        </w:r>
      </w:ins>
      <w:ins w:id="1611" w:author="LIU WEI" w:date="2024-12-21T16:41:00Z">
        <w:r>
          <w:rPr>
            <w:rFonts w:asciiTheme="minorHAnsi" w:hAnsiTheme="minorHAnsi" w:eastAsiaTheme="minorHAnsi" w:cstheme="minorBidi"/>
            <w:color w:val="FF0000"/>
            <w:szCs w:val="22"/>
            <w:highlight w:val="yellow"/>
            <w:lang w:val="en-US" w:eastAsia="zh-CN" w:bidi="ar"/>
            <w:rPrChange w:id="1612" w:author="LIU WEI" w:date="2024-12-21T20:04:00Z">
              <w:rPr>
                <w:color w:val="FF0000"/>
                <w:lang w:val="en-US" w:eastAsia="zh-CN" w:bidi="ar"/>
              </w:rPr>
            </w:rPrChange>
          </w:rPr>
          <w:t>,</w:t>
        </w:r>
      </w:ins>
      <w:ins w:id="1613" w:author="WEI LIU" w:date="2024-12-22T20:13:00Z">
        <w:r>
          <w:rPr>
            <w:rFonts w:hint="eastAsia" w:eastAsia="宋体" w:asciiTheme="minorHAnsi" w:hAnsiTheme="minorHAnsi" w:cstheme="minorBidi"/>
            <w:color w:val="FF0000"/>
            <w:szCs w:val="22"/>
            <w:highlight w:val="yellow"/>
            <w:lang w:val="en-US" w:eastAsia="zh-CN" w:bidi="ar"/>
          </w:rPr>
          <w:t xml:space="preserve"> </w:t>
        </w:r>
      </w:ins>
      <w:ins w:id="1614" w:author="LIU WEI" w:date="2024-12-21T16:41:00Z">
        <w:r>
          <w:rPr>
            <w:rFonts w:asciiTheme="minorHAnsi" w:hAnsiTheme="minorHAnsi" w:eastAsiaTheme="minorHAnsi" w:cstheme="minorBidi"/>
            <w:color w:val="FF0000"/>
            <w:szCs w:val="22"/>
            <w:highlight w:val="yellow"/>
            <w:lang w:val="en-US" w:eastAsia="zh-CN" w:bidi="ar"/>
            <w:rPrChange w:id="1615" w:author="LIU WEI" w:date="2024-12-21T20:04:00Z">
              <w:rPr>
                <w:color w:val="FF0000"/>
                <w:lang w:val="en-US" w:eastAsia="zh-CN" w:bidi="ar"/>
              </w:rPr>
            </w:rPrChange>
          </w:rPr>
          <w:t xml:space="preserve">and </w:t>
        </w:r>
      </w:ins>
      <w:ins w:id="1616" w:author="Just 句多" w:date="2024-12-22T01:33:00Z">
        <w:r>
          <w:rPr>
            <w:rFonts w:hint="eastAsia" w:asciiTheme="minorHAnsi" w:hAnsiTheme="minorHAnsi" w:eastAsiaTheme="minorHAnsi" w:cstheme="minorBidi"/>
            <w:color w:val="FF0000"/>
            <w:szCs w:val="22"/>
            <w:highlight w:val="yellow"/>
            <w:lang w:val="en-US" w:eastAsia="zh-CN" w:bidi="ar"/>
          </w:rPr>
          <w:t>p</w:t>
        </w:r>
      </w:ins>
      <w:ins w:id="1617" w:author="LIU WEI" w:date="2024-12-21T16:32:00Z">
        <w:del w:id="1618" w:author="Just 句多" w:date="2024-12-22T01:33:00Z">
          <w:r>
            <w:rPr>
              <w:rFonts w:asciiTheme="minorHAnsi" w:hAnsiTheme="minorHAnsi" w:eastAsiaTheme="minorHAnsi" w:cstheme="minorBidi"/>
              <w:color w:val="FF0000"/>
              <w:szCs w:val="22"/>
              <w:highlight w:val="yellow"/>
              <w:lang w:val="en-US" w:eastAsia="zh-CN" w:bidi="ar"/>
              <w:rPrChange w:id="1619" w:author="LIU WEI" w:date="2024-12-21T20:04:00Z">
                <w:rPr>
                  <w:rFonts w:ascii="Calibri" w:hAnsi="Calibri" w:eastAsia="Calibri"/>
                  <w:lang w:val="en-US" w:eastAsia="zh-CN" w:bidi="ar"/>
                </w:rPr>
              </w:rPrChange>
            </w:rPr>
            <w:delText>P</w:delText>
          </w:r>
        </w:del>
      </w:ins>
      <w:ins w:id="1620" w:author="LIU WEI" w:date="2024-12-21T16:32:00Z">
        <w:r>
          <w:rPr>
            <w:rFonts w:asciiTheme="minorHAnsi" w:hAnsiTheme="minorHAnsi" w:eastAsiaTheme="minorHAnsi" w:cstheme="minorBidi"/>
            <w:color w:val="FF0000"/>
            <w:szCs w:val="22"/>
            <w:highlight w:val="yellow"/>
            <w:lang w:val="en-US" w:eastAsia="zh-CN" w:bidi="ar"/>
            <w:rPrChange w:id="1621" w:author="LIU WEI" w:date="2024-12-21T20:04:00Z">
              <w:rPr>
                <w:rFonts w:ascii="Calibri" w:hAnsi="Calibri" w:eastAsia="Calibri"/>
                <w:lang w:val="en-US" w:eastAsia="zh-CN" w:bidi="ar"/>
              </w:rPr>
            </w:rPrChange>
          </w:rPr>
          <w:t xml:space="preserve">redict potential mergencies and pre-plan mitigation measures, such as estimating the impact of a vessel on traffic flow or the risk </w:t>
        </w:r>
      </w:ins>
      <w:ins w:id="1622" w:author="LIU WEI" w:date="2024-12-21T16:41:00Z">
        <w:r>
          <w:rPr>
            <w:rFonts w:asciiTheme="minorHAnsi" w:hAnsiTheme="minorHAnsi" w:eastAsiaTheme="minorHAnsi" w:cstheme="minorBidi"/>
            <w:color w:val="FF0000"/>
            <w:szCs w:val="22"/>
            <w:highlight w:val="yellow"/>
            <w:lang w:val="en-US" w:eastAsia="zh-CN" w:bidi="ar"/>
            <w:rPrChange w:id="1623" w:author="LIU WEI" w:date="2024-12-21T20:04:00Z">
              <w:rPr>
                <w:color w:val="FF0000"/>
                <w:lang w:val="en-US" w:eastAsia="zh-CN" w:bidi="ar"/>
              </w:rPr>
            </w:rPrChange>
          </w:rPr>
          <w:t>o</w:t>
        </w:r>
      </w:ins>
      <w:ins w:id="1624" w:author="LIU WEI" w:date="2024-12-21T16:32:00Z">
        <w:r>
          <w:rPr>
            <w:rFonts w:asciiTheme="minorHAnsi" w:hAnsiTheme="minorHAnsi" w:eastAsiaTheme="minorHAnsi" w:cstheme="minorBidi"/>
            <w:color w:val="FF0000"/>
            <w:szCs w:val="22"/>
            <w:highlight w:val="yellow"/>
            <w:lang w:val="en-US" w:eastAsia="zh-CN" w:bidi="ar"/>
            <w:rPrChange w:id="1625" w:author="LIU WEI" w:date="2024-12-21T20:04:00Z">
              <w:rPr>
                <w:rFonts w:ascii="Calibri" w:hAnsi="Calibri" w:eastAsia="Calibri"/>
                <w:lang w:val="en-US" w:eastAsia="zh-CN" w:bidi="ar"/>
              </w:rPr>
            </w:rPrChange>
          </w:rPr>
          <w:t>f collisions.</w:t>
        </w:r>
      </w:ins>
    </w:p>
    <w:p w14:paraId="51665E43">
      <w:pPr>
        <w:pStyle w:val="35"/>
        <w:numPr>
          <w:ilvl w:val="0"/>
          <w:numId w:val="37"/>
          <w:ins w:id="1627" w:author="LIU WEI" w:date="2024-12-21T16:42:00Z"/>
        </w:numPr>
        <w:spacing w:beforeAutospacing="1" w:afterAutospacing="1" w:line="216" w:lineRule="atLeast"/>
        <w:ind w:left="992" w:hanging="425"/>
        <w:rPr>
          <w:ins w:id="1628" w:author="LIU WEI" w:date="2024-12-21T16:32:00Z"/>
          <w:color w:val="FF0000"/>
          <w:sz w:val="22"/>
          <w:highlight w:val="yellow"/>
          <w:lang w:val="en-US" w:eastAsia="zh-CN"/>
          <w:rPrChange w:id="1629" w:author="LIU WEI" w:date="2024-12-21T20:04:00Z">
            <w:rPr>
              <w:ins w:id="1630" w:author="LIU WEI" w:date="2024-12-21T16:32:00Z"/>
              <w:sz w:val="22"/>
              <w:lang w:val="en-US" w:eastAsia="zh-CN"/>
            </w:rPr>
          </w:rPrChange>
        </w:rPr>
        <w:pPrChange w:id="1626" w:author="LIU WEI" w:date="2024-12-21T16:42:00Z">
          <w:pPr>
            <w:numPr>
              <w:ilvl w:val="0"/>
              <w:numId w:val="40"/>
            </w:numPr>
            <w:spacing w:beforeAutospacing="1" w:afterAutospacing="1"/>
            <w:ind w:left="420" w:hanging="420"/>
          </w:pPr>
        </w:pPrChange>
      </w:pPr>
      <w:ins w:id="1631" w:author="LIU WEI" w:date="2024-12-21T16:32:00Z">
        <w:r>
          <w:rPr>
            <w:rFonts w:cstheme="minorBidi"/>
            <w:color w:val="FF0000"/>
            <w:szCs w:val="22"/>
            <w:highlight w:val="yellow"/>
            <w:lang w:val="en-US" w:eastAsia="zh-CN"/>
            <w:rPrChange w:id="1632" w:author="LIU WEI" w:date="2024-12-21T20:04:00Z">
              <w:rPr>
                <w:lang w:val="en-US"/>
              </w:rPr>
            </w:rPrChange>
          </w:rPr>
          <w:t>Multi-</w:t>
        </w:r>
      </w:ins>
      <w:ins w:id="1633" w:author="LIU WEI" w:date="2024-12-21T16:32:00Z">
        <w:r>
          <w:rPr>
            <w:rFonts w:ascii="Calibri" w:hAnsi="Calibri" w:eastAsia="Calibri"/>
            <w:color w:val="000000"/>
            <w:szCs w:val="22"/>
            <w:highlight w:val="yellow"/>
            <w:lang w:val="en-US" w:eastAsia="zh-CN" w:bidi="ar"/>
            <w:rPrChange w:id="1634" w:author="LIU WEI" w:date="2024-12-21T20:04:00Z">
              <w:rPr>
                <w:lang w:val="en-US"/>
              </w:rPr>
            </w:rPrChange>
          </w:rPr>
          <w:t xml:space="preserve">System </w:t>
        </w:r>
      </w:ins>
      <w:ins w:id="1635" w:author="LIU WEI" w:date="2024-12-21T16:32:00Z">
        <w:r>
          <w:rPr>
            <w:rFonts w:cstheme="minorBidi"/>
            <w:color w:val="FF0000"/>
            <w:szCs w:val="22"/>
            <w:highlight w:val="yellow"/>
            <w:lang w:val="en-US" w:eastAsia="zh-CN"/>
            <w:rPrChange w:id="1636" w:author="LIU WEI" w:date="2024-12-21T20:04:00Z">
              <w:rPr>
                <w:lang w:val="en-US"/>
              </w:rPr>
            </w:rPrChange>
          </w:rPr>
          <w:t>Integration</w:t>
        </w:r>
      </w:ins>
      <w:ins w:id="1637" w:author="LIU WEI" w:date="2024-12-21T16:42:00Z">
        <w:r>
          <w:rPr>
            <w:rFonts w:cstheme="minorBidi"/>
            <w:color w:val="FF0000"/>
            <w:szCs w:val="22"/>
            <w:highlight w:val="yellow"/>
            <w:lang w:val="en-US" w:eastAsia="zh-CN"/>
            <w:rPrChange w:id="1638" w:author="LIU WEI" w:date="2024-12-21T20:04:00Z">
              <w:rPr>
                <w:color w:val="FF0000"/>
                <w:lang w:val="en-US" w:eastAsia="zh-CN"/>
              </w:rPr>
            </w:rPrChange>
          </w:rPr>
          <w:t xml:space="preserve">. </w:t>
        </w:r>
      </w:ins>
      <w:ins w:id="1639" w:author="LIU WEI" w:date="2024-12-21T16:32:00Z">
        <w:r>
          <w:rPr>
            <w:rFonts w:asciiTheme="minorHAnsi" w:hAnsiTheme="minorHAnsi" w:eastAsiaTheme="minorHAnsi" w:cstheme="minorBidi"/>
            <w:color w:val="FF0000"/>
            <w:szCs w:val="22"/>
            <w:highlight w:val="yellow"/>
            <w:lang w:val="en-US" w:eastAsia="zh-CN" w:bidi="ar"/>
            <w:rPrChange w:id="1640" w:author="LIU WEI" w:date="2024-12-21T20:04:00Z">
              <w:rPr>
                <w:rFonts w:ascii="Calibri" w:hAnsi="Calibri" w:eastAsia="Calibri"/>
                <w:lang w:val="en-US" w:eastAsia="zh-CN" w:bidi="ar"/>
              </w:rPr>
            </w:rPrChange>
          </w:rPr>
          <w:t xml:space="preserve">Integrate MIS with other systems, such as environmental monitoring platforms, meteorological services, and maritime management systems, </w:t>
        </w:r>
      </w:ins>
      <w:ins w:id="1641" w:author="Just 句多" w:date="2024-12-22T01:36:00Z">
        <w:r>
          <w:rPr>
            <w:rFonts w:hint="eastAsia" w:asciiTheme="minorHAnsi" w:hAnsiTheme="minorHAnsi" w:eastAsiaTheme="minorHAnsi" w:cstheme="minorBidi"/>
            <w:color w:val="FF0000"/>
            <w:szCs w:val="22"/>
            <w:highlight w:val="yellow"/>
            <w:lang w:val="en-US" w:eastAsia="zh-CN" w:bidi="ar"/>
          </w:rPr>
          <w:t xml:space="preserve">to </w:t>
        </w:r>
      </w:ins>
      <w:ins w:id="1642" w:author="LIU WEI" w:date="2024-12-21T16:32:00Z">
        <w:r>
          <w:rPr>
            <w:rFonts w:asciiTheme="minorHAnsi" w:hAnsiTheme="minorHAnsi" w:eastAsiaTheme="minorHAnsi" w:cstheme="minorBidi"/>
            <w:color w:val="FF0000"/>
            <w:szCs w:val="22"/>
            <w:highlight w:val="yellow"/>
            <w:lang w:val="en-US" w:eastAsia="zh-CN" w:bidi="ar"/>
            <w:rPrChange w:id="1643" w:author="LIU WEI" w:date="2024-12-21T20:04:00Z">
              <w:rPr>
                <w:rFonts w:ascii="Calibri" w:hAnsi="Calibri" w:eastAsia="Calibri"/>
                <w:lang w:val="en-US" w:eastAsia="zh-CN" w:bidi="ar"/>
              </w:rPr>
            </w:rPrChange>
          </w:rPr>
          <w:t>creat</w:t>
        </w:r>
      </w:ins>
      <w:ins w:id="1644" w:author="Just 句多" w:date="2024-12-22T01:36:00Z">
        <w:r>
          <w:rPr>
            <w:rFonts w:hint="eastAsia" w:asciiTheme="minorHAnsi" w:hAnsiTheme="minorHAnsi" w:eastAsiaTheme="minorHAnsi" w:cstheme="minorBidi"/>
            <w:color w:val="FF0000"/>
            <w:szCs w:val="22"/>
            <w:highlight w:val="yellow"/>
            <w:lang w:val="en-US" w:eastAsia="zh-CN" w:bidi="ar"/>
          </w:rPr>
          <w:t>e</w:t>
        </w:r>
      </w:ins>
      <w:ins w:id="1645" w:author="LIU WEI" w:date="2024-12-21T16:32:00Z">
        <w:del w:id="1646" w:author="Just 句多" w:date="2024-12-22T01:36:00Z">
          <w:r>
            <w:rPr>
              <w:rFonts w:asciiTheme="minorHAnsi" w:hAnsiTheme="minorHAnsi" w:eastAsiaTheme="minorHAnsi" w:cstheme="minorBidi"/>
              <w:color w:val="FF0000"/>
              <w:szCs w:val="22"/>
              <w:highlight w:val="yellow"/>
              <w:lang w:val="en-US" w:eastAsia="zh-CN" w:bidi="ar"/>
              <w:rPrChange w:id="1647" w:author="LIU WEI" w:date="2024-12-21T20:04:00Z">
                <w:rPr>
                  <w:rFonts w:ascii="Calibri" w:hAnsi="Calibri" w:eastAsia="Calibri"/>
                  <w:lang w:val="en-US" w:eastAsia="zh-CN" w:bidi="ar"/>
                </w:rPr>
              </w:rPrChange>
            </w:rPr>
            <w:delText>ing</w:delText>
          </w:r>
        </w:del>
      </w:ins>
      <w:ins w:id="1648" w:author="LIU WEI" w:date="2024-12-21T16:32:00Z">
        <w:r>
          <w:rPr>
            <w:rFonts w:asciiTheme="minorHAnsi" w:hAnsiTheme="minorHAnsi" w:eastAsiaTheme="minorHAnsi" w:cstheme="minorBidi"/>
            <w:color w:val="FF0000"/>
            <w:szCs w:val="22"/>
            <w:highlight w:val="yellow"/>
            <w:lang w:val="en-US" w:eastAsia="zh-CN" w:bidi="ar"/>
            <w:rPrChange w:id="1649" w:author="LIU WEI" w:date="2024-12-21T20:04:00Z">
              <w:rPr>
                <w:rFonts w:ascii="Calibri" w:hAnsi="Calibri" w:eastAsia="Calibri"/>
                <w:lang w:val="en-US" w:eastAsia="zh-CN" w:bidi="ar"/>
              </w:rPr>
            </w:rPrChange>
          </w:rPr>
          <w:t xml:space="preserve"> an efficient data ecosystem.</w:t>
        </w:r>
      </w:ins>
    </w:p>
    <w:p w14:paraId="5F3B235A">
      <w:pPr>
        <w:pStyle w:val="63"/>
        <w:numPr>
          <w:ilvl w:val="0"/>
          <w:numId w:val="0"/>
        </w:numPr>
        <w:ind w:left="1"/>
        <w:rPr>
          <w:ins w:id="1650" w:author="Heidi Clevett" w:date="2024-09-24T14:15:00Z"/>
          <w:color w:val="FF0000"/>
          <w:lang w:eastAsia="zh-CN"/>
        </w:rPr>
      </w:pPr>
    </w:p>
    <w:p w14:paraId="7AC82CED">
      <w:pPr>
        <w:pStyle w:val="8"/>
        <w:rPr>
          <w:ins w:id="1651" w:author="Heidi Clevett" w:date="2024-09-24T14:15:00Z"/>
          <w:color w:val="FF0000"/>
        </w:rPr>
      </w:pPr>
      <w:ins w:id="1652" w:author="Heidi Clevett" w:date="2024-09-24T14:15:00Z">
        <w:r>
          <w:rPr>
            <w:rFonts w:hint="eastAsia"/>
            <w:color w:val="FF0000"/>
          </w:rPr>
          <w:t xml:space="preserve"> </w:t>
        </w:r>
      </w:ins>
      <w:ins w:id="1653" w:author="Heidi Clevett" w:date="2024-09-24T14:15:00Z">
        <w:r>
          <w:rPr>
            <w:rFonts w:hint="eastAsia"/>
            <w:color w:val="FF0000"/>
            <w:lang w:eastAsia="zh-CN"/>
          </w:rPr>
          <w:t xml:space="preserve">Administration </w:t>
        </w:r>
      </w:ins>
    </w:p>
    <w:p w14:paraId="6C707C40">
      <w:pPr>
        <w:pStyle w:val="4"/>
        <w:rPr>
          <w:ins w:id="1654" w:author="LIU WEI" w:date="2024-12-21T16:42:00Z"/>
          <w:color w:val="FF0000"/>
          <w:lang w:eastAsia="zh-CN"/>
        </w:rPr>
      </w:pPr>
      <w:ins w:id="1655" w:author="Sundklev Monica" w:date="2024-09-25T15:00:00Z">
        <w:r>
          <w:rPr>
            <w:color w:val="FF0000"/>
            <w:lang w:eastAsia="zh-CN"/>
          </w:rPr>
          <w:t>A m</w:t>
        </w:r>
      </w:ins>
      <w:ins w:id="1656" w:author="Heidi Clevett" w:date="2024-09-24T14:15:00Z">
        <w:del w:id="1657" w:author="Sundklev Monica" w:date="2024-09-25T15:00:00Z">
          <w:r>
            <w:rPr>
              <w:rFonts w:hint="eastAsia"/>
              <w:color w:val="FF0000"/>
              <w:lang w:eastAsia="zh-CN"/>
            </w:rPr>
            <w:delText>M</w:delText>
          </w:r>
        </w:del>
      </w:ins>
      <w:ins w:id="1658" w:author="Heidi Clevett" w:date="2024-09-24T14:15:00Z">
        <w:r>
          <w:rPr>
            <w:rFonts w:hint="eastAsia"/>
            <w:color w:val="FF0000"/>
            <w:lang w:eastAsia="zh-CN"/>
          </w:rPr>
          <w:t xml:space="preserve">anagement information system should allow </w:t>
        </w:r>
      </w:ins>
      <w:ins w:id="1659" w:author="Sundklev Monica" w:date="2024-09-25T15:00:00Z">
        <w:r>
          <w:rPr>
            <w:color w:val="FF0000"/>
            <w:lang w:eastAsia="zh-CN"/>
          </w:rPr>
          <w:t xml:space="preserve">the </w:t>
        </w:r>
      </w:ins>
      <w:ins w:id="1660" w:author="Heidi Clevett" w:date="2024-09-24T14:15:00Z">
        <w:r>
          <w:rPr>
            <w:rFonts w:hint="eastAsia"/>
            <w:color w:val="FF0000"/>
            <w:lang w:eastAsia="zh-CN"/>
          </w:rPr>
          <w:t xml:space="preserve">administrator to assign and edit access privileges based on the needs of users considering national data protection regulations and operational procedures. </w:t>
        </w:r>
      </w:ins>
      <w:ins w:id="1661" w:author="Heidi Clevett" w:date="2024-09-24T14:15:00Z">
        <w:r>
          <w:rPr>
            <w:color w:val="FF0000"/>
            <w:lang w:eastAsia="zh-CN"/>
          </w:rPr>
          <w:t>T</w:t>
        </w:r>
      </w:ins>
      <w:ins w:id="1662" w:author="Heidi Clevett" w:date="2024-09-24T14:15:00Z">
        <w:r>
          <w:rPr>
            <w:rFonts w:hint="eastAsia"/>
            <w:color w:val="FF0000"/>
            <w:lang w:eastAsia="zh-CN"/>
          </w:rPr>
          <w:t xml:space="preserve">he users should get access to the system only via </w:t>
        </w:r>
      </w:ins>
      <w:ins w:id="1663" w:author="Sundklev Monica" w:date="2024-09-25T15:01:00Z">
        <w:r>
          <w:rPr>
            <w:color w:val="FF0000"/>
            <w:lang w:eastAsia="zh-CN"/>
          </w:rPr>
          <w:t xml:space="preserve">a </w:t>
        </w:r>
      </w:ins>
      <w:ins w:id="1664" w:author="Heidi Clevett" w:date="2024-09-24T14:15:00Z">
        <w:r>
          <w:rPr>
            <w:rFonts w:hint="eastAsia"/>
            <w:color w:val="FF0000"/>
            <w:lang w:eastAsia="zh-CN"/>
          </w:rPr>
          <w:t>secure authentication and authorization process.</w:t>
        </w:r>
      </w:ins>
    </w:p>
    <w:p w14:paraId="325BA2B4">
      <w:pPr>
        <w:pStyle w:val="4"/>
        <w:spacing w:beforeAutospacing="1"/>
        <w:rPr>
          <w:ins w:id="1666" w:author="LIU WEI" w:date="2024-12-21T16:44:00Z"/>
          <w:color w:val="FF0000"/>
          <w:highlight w:val="yellow"/>
          <w:lang w:val="en-US" w:eastAsia="zh-CN"/>
          <w:rPrChange w:id="1667" w:author="LIU WEI" w:date="2024-12-21T20:04:00Z">
            <w:rPr>
              <w:ins w:id="1668" w:author="LIU WEI" w:date="2024-12-21T16:44:00Z"/>
              <w:lang w:val="en-US"/>
            </w:rPr>
          </w:rPrChange>
        </w:rPr>
        <w:pPrChange w:id="1665" w:author="LIU WEI" w:date="2024-12-21T16:45:00Z">
          <w:pPr>
            <w:pStyle w:val="35"/>
            <w:spacing w:beforeAutospacing="1"/>
          </w:pPr>
        </w:pPrChange>
      </w:pPr>
      <w:ins w:id="1669" w:author="LIU WEI" w:date="2024-12-21T16:44:00Z">
        <w:r>
          <w:rPr>
            <w:color w:val="FF0000"/>
            <w:highlight w:val="yellow"/>
            <w:lang w:val="en-US" w:eastAsia="zh-CN"/>
            <w:rPrChange w:id="1670" w:author="LIU WEI" w:date="2024-12-21T20:04:00Z">
              <w:rPr>
                <w:lang w:val="en-US"/>
              </w:rPr>
            </w:rPrChange>
          </w:rPr>
          <w:t xml:space="preserve">The management and security requirements of MIS in </w:t>
        </w:r>
      </w:ins>
      <w:ins w:id="1671" w:author="LIU WEI" w:date="2024-12-21T16:44:00Z">
        <w:r>
          <w:rPr>
            <w:rFonts w:eastAsia="宋体"/>
            <w:color w:val="FF0000"/>
            <w:highlight w:val="yellow"/>
            <w:lang w:val="en-US" w:eastAsia="zh-CN"/>
            <w:rPrChange w:id="1672" w:author="LIU WEI" w:date="2024-12-21T20:04:00Z">
              <w:rPr>
                <w:rFonts w:eastAsia="宋体"/>
                <w:lang w:val="en-US"/>
              </w:rPr>
            </w:rPrChange>
          </w:rPr>
          <w:t>f</w:t>
        </w:r>
      </w:ins>
      <w:ins w:id="1673" w:author="LIU WEI" w:date="2024-12-21T16:44:00Z">
        <w:r>
          <w:rPr>
            <w:color w:val="FF0000"/>
            <w:highlight w:val="yellow"/>
            <w:lang w:val="en-US" w:eastAsia="zh-CN"/>
            <w:rPrChange w:id="1674" w:author="LIU WEI" w:date="2024-12-21T20:04:00Z">
              <w:rPr>
                <w:lang w:val="en-US"/>
              </w:rPr>
            </w:rPrChange>
          </w:rPr>
          <w:t>uture VTS will be significantly enhanced to meet the demands of a more complex technological environment:</w:t>
        </w:r>
      </w:ins>
    </w:p>
    <w:p w14:paraId="007DAC2F">
      <w:pPr>
        <w:pStyle w:val="35"/>
        <w:numPr>
          <w:ilvl w:val="0"/>
          <w:numId w:val="37"/>
          <w:ins w:id="1676" w:author="LIU WEI" w:date="2024-12-21T16:46:00Z"/>
        </w:numPr>
        <w:tabs>
          <w:tab w:val="left" w:pos="720"/>
        </w:tabs>
        <w:spacing w:beforeAutospacing="1" w:afterAutospacing="1" w:line="216" w:lineRule="atLeast"/>
        <w:ind w:left="992" w:hanging="425"/>
        <w:rPr>
          <w:ins w:id="1677" w:author="LIU WEI" w:date="2024-12-21T16:44:00Z"/>
          <w:rFonts w:asciiTheme="minorHAnsi" w:hAnsiTheme="minorHAnsi" w:eastAsiaTheme="minorHAnsi" w:cstheme="minorBidi"/>
          <w:color w:val="FF0000"/>
          <w:sz w:val="24"/>
          <w:highlight w:val="yellow"/>
          <w:lang w:val="en-US" w:eastAsia="zh-CN"/>
          <w:rPrChange w:id="1678" w:author="LIU WEI" w:date="2024-12-21T20:04:00Z">
            <w:rPr>
              <w:ins w:id="1679" w:author="LIU WEI" w:date="2024-12-21T16:44:00Z"/>
              <w:rFonts w:ascii="Calibri" w:hAnsi="Calibri" w:eastAsia="Calibri" w:cs="Times New Roman"/>
              <w:sz w:val="24"/>
              <w:lang w:val="en-US" w:eastAsia="zh-CN"/>
            </w:rPr>
          </w:rPrChange>
        </w:rPr>
        <w:pPrChange w:id="1675" w:author="LIU WEI" w:date="2024-12-21T16:46:00Z">
          <w:pPr>
            <w:numPr>
              <w:ilvl w:val="0"/>
              <w:numId w:val="41"/>
            </w:numPr>
            <w:spacing w:beforeAutospacing="1" w:afterAutospacing="1"/>
            <w:ind w:left="720" w:hanging="360"/>
          </w:pPr>
        </w:pPrChange>
      </w:pPr>
      <w:ins w:id="1680" w:author="LIU WEI" w:date="2024-12-21T16:44:00Z">
        <w:r>
          <w:rPr>
            <w:rFonts w:ascii="Calibri" w:hAnsi="Calibri" w:eastAsia="Calibri" w:cstheme="minorBidi"/>
            <w:b/>
            <w:color w:val="FF0000"/>
            <w:sz w:val="24"/>
            <w:szCs w:val="22"/>
            <w:highlight w:val="yellow"/>
            <w:lang w:val="en-US" w:eastAsia="zh-CN" w:bidi="ar"/>
            <w:rPrChange w:id="1681" w:author="LIU WEI" w:date="2024-12-21T20:04:00Z">
              <w:rPr>
                <w:rFonts w:ascii="Calibri" w:hAnsi="Calibri" w:eastAsia="Calibri"/>
                <w:b/>
                <w:sz w:val="24"/>
                <w:lang w:val="en-US" w:eastAsia="zh-CN" w:bidi="ar"/>
              </w:rPr>
            </w:rPrChange>
          </w:rPr>
          <w:t xml:space="preserve">Access </w:t>
        </w:r>
      </w:ins>
      <w:ins w:id="1682" w:author="LIU WEI" w:date="2024-12-21T16:44:00Z">
        <w:r>
          <w:rPr>
            <w:rFonts w:asciiTheme="minorHAnsi" w:hAnsiTheme="minorHAnsi" w:eastAsiaTheme="minorHAnsi" w:cstheme="minorBidi"/>
            <w:b/>
            <w:color w:val="FF0000"/>
            <w:sz w:val="24"/>
            <w:szCs w:val="22"/>
            <w:highlight w:val="yellow"/>
            <w:lang w:val="en-US" w:eastAsia="zh-CN" w:bidi="ar"/>
            <w:rPrChange w:id="1683" w:author="LIU WEI" w:date="2024-12-21T20:04:00Z">
              <w:rPr>
                <w:rFonts w:ascii="Calibri" w:hAnsi="Calibri" w:eastAsia="Calibri"/>
                <w:b/>
                <w:sz w:val="24"/>
                <w:lang w:val="en-US" w:eastAsia="zh-CN" w:bidi="ar"/>
              </w:rPr>
            </w:rPrChange>
          </w:rPr>
          <w:t>Control</w:t>
        </w:r>
      </w:ins>
      <w:ins w:id="1684" w:author="LIU WEI" w:date="2024-12-21T16:46:00Z">
        <w:r>
          <w:rPr>
            <w:rFonts w:asciiTheme="minorHAnsi" w:hAnsiTheme="minorHAnsi" w:eastAsiaTheme="minorHAnsi" w:cstheme="minorBidi"/>
            <w:color w:val="FF0000"/>
            <w:szCs w:val="22"/>
            <w:highlight w:val="yellow"/>
            <w:lang w:val="en-US" w:eastAsia="zh-CN" w:bidi="ar"/>
            <w:rPrChange w:id="1685" w:author="LIU WEI" w:date="2024-12-21T20:04:00Z">
              <w:rPr>
                <w:color w:val="FF0000"/>
                <w:lang w:val="en-US" w:eastAsia="zh-CN" w:bidi="ar"/>
              </w:rPr>
            </w:rPrChange>
          </w:rPr>
          <w:t xml:space="preserve">. </w:t>
        </w:r>
      </w:ins>
      <w:ins w:id="1686" w:author="LIU WEI" w:date="2024-12-21T16:44:00Z">
        <w:r>
          <w:rPr>
            <w:rFonts w:asciiTheme="minorHAnsi" w:hAnsiTheme="minorHAnsi" w:eastAsiaTheme="minorHAnsi" w:cstheme="minorBidi"/>
            <w:color w:val="FF0000"/>
            <w:sz w:val="24"/>
            <w:szCs w:val="22"/>
            <w:highlight w:val="yellow"/>
            <w:lang w:val="en-US" w:eastAsia="zh-CN"/>
            <w:rPrChange w:id="1687" w:author="LIU WEI" w:date="2024-12-21T20:04:00Z">
              <w:rPr>
                <w:rFonts w:ascii="Calibri" w:hAnsi="Calibri" w:eastAsia="Calibri"/>
                <w:sz w:val="24"/>
                <w:lang w:val="en-US" w:eastAsia="zh-CN"/>
              </w:rPr>
            </w:rPrChange>
          </w:rPr>
          <w:t>Dynamically assign user permissions based on roles, ensuring secure and orderly access among VTS operators, RCCs, and external partners.</w:t>
        </w:r>
      </w:ins>
    </w:p>
    <w:p w14:paraId="704343EA">
      <w:pPr>
        <w:pStyle w:val="35"/>
        <w:numPr>
          <w:ilvl w:val="0"/>
          <w:numId w:val="37"/>
          <w:ins w:id="1689" w:author="LIU WEI" w:date="2024-12-21T16:47:00Z"/>
        </w:numPr>
        <w:tabs>
          <w:tab w:val="left" w:pos="720"/>
        </w:tabs>
        <w:spacing w:beforeAutospacing="1" w:afterAutospacing="1" w:line="216" w:lineRule="atLeast"/>
        <w:ind w:left="992" w:hanging="425"/>
        <w:rPr>
          <w:ins w:id="1690" w:author="LIU WEI" w:date="2024-12-21T16:44:00Z"/>
          <w:rFonts w:asciiTheme="minorHAnsi" w:hAnsiTheme="minorHAnsi" w:eastAsiaTheme="minorHAnsi" w:cstheme="minorBidi"/>
          <w:color w:val="FF0000"/>
          <w:sz w:val="24"/>
          <w:highlight w:val="yellow"/>
          <w:lang w:val="en-US" w:eastAsia="zh-CN"/>
          <w:rPrChange w:id="1691" w:author="LIU WEI" w:date="2024-12-21T20:04:00Z">
            <w:rPr>
              <w:ins w:id="1692" w:author="LIU WEI" w:date="2024-12-21T16:44:00Z"/>
              <w:rFonts w:ascii="Calibri" w:hAnsi="Calibri" w:eastAsia="Calibri" w:cs="Times New Roman"/>
              <w:sz w:val="24"/>
              <w:lang w:val="en-US" w:eastAsia="zh-CN"/>
            </w:rPr>
          </w:rPrChange>
        </w:rPr>
        <w:pPrChange w:id="1688" w:author="LIU WEI" w:date="2024-12-21T16:47:00Z">
          <w:pPr>
            <w:numPr>
              <w:ilvl w:val="0"/>
              <w:numId w:val="41"/>
            </w:numPr>
            <w:spacing w:beforeAutospacing="1" w:afterAutospacing="1"/>
            <w:ind w:left="720" w:hanging="360"/>
          </w:pPr>
        </w:pPrChange>
      </w:pPr>
      <w:ins w:id="1693" w:author="LIU WEI" w:date="2024-12-21T16:44:00Z">
        <w:r>
          <w:rPr>
            <w:rFonts w:asciiTheme="minorHAnsi" w:hAnsiTheme="minorHAnsi" w:eastAsiaTheme="minorHAnsi" w:cstheme="minorBidi"/>
            <w:b/>
            <w:color w:val="FF0000"/>
            <w:sz w:val="24"/>
            <w:szCs w:val="22"/>
            <w:highlight w:val="yellow"/>
            <w:lang w:val="en-US" w:eastAsia="zh-CN" w:bidi="ar"/>
            <w:rPrChange w:id="1694" w:author="LIU WEI" w:date="2024-12-21T20:04:00Z">
              <w:rPr>
                <w:rFonts w:ascii="Calibri" w:hAnsi="Calibri" w:eastAsia="Calibri"/>
                <w:b/>
                <w:sz w:val="24"/>
                <w:lang w:val="en-US" w:eastAsia="zh-CN" w:bidi="ar"/>
              </w:rPr>
            </w:rPrChange>
          </w:rPr>
          <w:t xml:space="preserve">Data </w:t>
        </w:r>
      </w:ins>
      <w:ins w:id="1695" w:author="LIU WEI" w:date="2024-12-21T16:44:00Z">
        <w:r>
          <w:rPr>
            <w:rFonts w:ascii="Calibri" w:hAnsi="Calibri" w:eastAsia="Calibri" w:cstheme="minorBidi"/>
            <w:b/>
            <w:color w:val="FF0000"/>
            <w:sz w:val="24"/>
            <w:szCs w:val="22"/>
            <w:highlight w:val="yellow"/>
            <w:lang w:val="en-US" w:eastAsia="zh-CN" w:bidi="ar"/>
            <w:rPrChange w:id="1696" w:author="LIU WEI" w:date="2024-12-21T20:04:00Z">
              <w:rPr>
                <w:rFonts w:ascii="Calibri" w:hAnsi="Calibri" w:eastAsia="Calibri"/>
                <w:b/>
                <w:sz w:val="24"/>
                <w:lang w:val="en-US" w:eastAsia="zh-CN" w:bidi="ar"/>
              </w:rPr>
            </w:rPrChange>
          </w:rPr>
          <w:t xml:space="preserve">Security </w:t>
        </w:r>
      </w:ins>
      <w:ins w:id="1697" w:author="LIU WEI" w:date="2024-12-21T16:44:00Z">
        <w:r>
          <w:rPr>
            <w:rFonts w:asciiTheme="minorHAnsi" w:hAnsiTheme="minorHAnsi" w:eastAsiaTheme="minorHAnsi" w:cstheme="minorBidi"/>
            <w:b/>
            <w:color w:val="FF0000"/>
            <w:sz w:val="24"/>
            <w:szCs w:val="22"/>
            <w:highlight w:val="yellow"/>
            <w:lang w:val="en-US" w:eastAsia="zh-CN" w:bidi="ar"/>
            <w:rPrChange w:id="1698" w:author="LIU WEI" w:date="2024-12-21T20:04:00Z">
              <w:rPr>
                <w:rFonts w:ascii="Calibri" w:hAnsi="Calibri" w:eastAsia="Calibri"/>
                <w:b/>
                <w:sz w:val="24"/>
                <w:lang w:val="en-US" w:eastAsia="zh-CN" w:bidi="ar"/>
              </w:rPr>
            </w:rPrChange>
          </w:rPr>
          <w:t>and Privacy Protection</w:t>
        </w:r>
      </w:ins>
      <w:ins w:id="1699" w:author="LIU WEI" w:date="2024-12-21T16:47:00Z">
        <w:r>
          <w:rPr>
            <w:rFonts w:asciiTheme="minorHAnsi" w:hAnsiTheme="minorHAnsi" w:eastAsiaTheme="minorHAnsi" w:cstheme="minorBidi"/>
            <w:color w:val="FF0000"/>
            <w:szCs w:val="22"/>
            <w:highlight w:val="yellow"/>
            <w:lang w:val="en-US" w:eastAsia="zh-CN" w:bidi="ar"/>
            <w:rPrChange w:id="1700" w:author="LIU WEI" w:date="2024-12-21T20:04:00Z">
              <w:rPr>
                <w:color w:val="FF0000"/>
                <w:lang w:val="en-US" w:eastAsia="zh-CN" w:bidi="ar"/>
              </w:rPr>
            </w:rPrChange>
          </w:rPr>
          <w:t xml:space="preserve">. </w:t>
        </w:r>
      </w:ins>
      <w:ins w:id="1701" w:author="LIU WEI" w:date="2024-12-21T16:44:00Z">
        <w:r>
          <w:rPr>
            <w:rFonts w:asciiTheme="minorHAnsi" w:hAnsiTheme="minorHAnsi" w:eastAsiaTheme="minorHAnsi" w:cstheme="minorBidi"/>
            <w:color w:val="FF0000"/>
            <w:sz w:val="24"/>
            <w:szCs w:val="22"/>
            <w:highlight w:val="yellow"/>
            <w:lang w:val="en-US" w:eastAsia="zh-CN"/>
            <w:rPrChange w:id="1702" w:author="LIU WEI" w:date="2024-12-21T20:04:00Z">
              <w:rPr>
                <w:rFonts w:ascii="Calibri" w:hAnsi="Calibri" w:eastAsia="Calibri"/>
                <w:sz w:val="24"/>
                <w:lang w:val="en-US" w:eastAsia="zh-CN"/>
              </w:rPr>
            </w:rPrChange>
          </w:rPr>
          <w:t xml:space="preserve">Employ blockchain technology to ensure data integrity and </w:t>
        </w:r>
      </w:ins>
      <w:ins w:id="1703" w:author="LIU WEI" w:date="2024-12-21T16:47:00Z">
        <w:r>
          <w:rPr>
            <w:rFonts w:asciiTheme="minorHAnsi" w:hAnsiTheme="minorHAnsi" w:eastAsiaTheme="minorHAnsi" w:cstheme="minorBidi"/>
            <w:color w:val="FF0000"/>
            <w:szCs w:val="22"/>
            <w:highlight w:val="yellow"/>
            <w:lang w:val="en-US" w:eastAsia="zh-CN"/>
            <w:rPrChange w:id="1704" w:author="LIU WEI" w:date="2024-12-21T20:04:00Z">
              <w:rPr>
                <w:color w:val="FF0000"/>
                <w:lang w:val="en-US" w:eastAsia="zh-CN"/>
              </w:rPr>
            </w:rPrChange>
          </w:rPr>
          <w:t xml:space="preserve"> </w:t>
        </w:r>
      </w:ins>
      <w:ins w:id="1705" w:author="LIU WEI" w:date="2024-12-21T19:53:00Z">
        <w:r>
          <w:rPr>
            <w:rFonts w:asciiTheme="minorHAnsi" w:hAnsiTheme="minorHAnsi" w:eastAsiaTheme="minorHAnsi" w:cstheme="minorBidi"/>
            <w:color w:val="FF0000"/>
            <w:szCs w:val="22"/>
            <w:highlight w:val="yellow"/>
            <w:lang w:val="en-US" w:eastAsia="zh-CN"/>
            <w:rPrChange w:id="1706" w:author="LIU WEI" w:date="2024-12-21T20:04:00Z">
              <w:rPr>
                <w:color w:val="FF0000"/>
                <w:lang w:val="en-US" w:eastAsia="zh-CN"/>
              </w:rPr>
            </w:rPrChange>
          </w:rPr>
          <w:t>t</w:t>
        </w:r>
      </w:ins>
      <w:ins w:id="1707" w:author="LIU WEI" w:date="2024-12-21T16:44:00Z">
        <w:r>
          <w:rPr>
            <w:rFonts w:asciiTheme="minorHAnsi" w:hAnsiTheme="minorHAnsi" w:eastAsiaTheme="minorHAnsi" w:cstheme="minorBidi"/>
            <w:color w:val="FF0000"/>
            <w:sz w:val="24"/>
            <w:szCs w:val="22"/>
            <w:highlight w:val="yellow"/>
            <w:lang w:val="en-US" w:eastAsia="zh-CN"/>
            <w:rPrChange w:id="1708" w:author="LIU WEI" w:date="2024-12-21T20:04:00Z">
              <w:rPr>
                <w:rFonts w:ascii="Calibri" w:hAnsi="Calibri" w:eastAsia="Calibri"/>
                <w:sz w:val="24"/>
                <w:lang w:val="en-US" w:eastAsia="zh-CN"/>
              </w:rPr>
            </w:rPrChange>
          </w:rPr>
          <w:t>ransparency in transmission.</w:t>
        </w:r>
      </w:ins>
      <w:ins w:id="1709" w:author="WEI LIU" w:date="2024-12-22T20:16:00Z">
        <w:r>
          <w:rPr>
            <w:rFonts w:hint="eastAsia" w:eastAsia="宋体" w:asciiTheme="minorHAnsi" w:hAnsiTheme="minorHAnsi" w:cstheme="minorBidi"/>
            <w:color w:val="FF0000"/>
            <w:szCs w:val="22"/>
            <w:highlight w:val="yellow"/>
            <w:lang w:val="en-US" w:eastAsia="zh-CN"/>
          </w:rPr>
          <w:t xml:space="preserve"> </w:t>
        </w:r>
      </w:ins>
      <w:ins w:id="1710" w:author="WEI LIU" w:date="2024-12-22T20:28:00Z">
        <w:r>
          <w:rPr>
            <w:rFonts w:hint="eastAsia" w:eastAsia="宋体" w:asciiTheme="minorHAnsi" w:hAnsiTheme="minorHAnsi" w:cstheme="minorBidi"/>
            <w:color w:val="FF0000"/>
            <w:szCs w:val="22"/>
            <w:highlight w:val="yellow"/>
            <w:lang w:val="en-US" w:eastAsia="zh-CN"/>
          </w:rPr>
          <w:t xml:space="preserve"> </w:t>
        </w:r>
      </w:ins>
      <w:ins w:id="1711" w:author="LIU WEI" w:date="2024-12-21T16:44:00Z">
        <w:r>
          <w:rPr>
            <w:rFonts w:asciiTheme="minorHAnsi" w:hAnsiTheme="minorHAnsi" w:eastAsiaTheme="minorHAnsi" w:cstheme="minorBidi"/>
            <w:color w:val="FF0000"/>
            <w:sz w:val="24"/>
            <w:szCs w:val="22"/>
            <w:highlight w:val="yellow"/>
            <w:lang w:val="en-US" w:eastAsia="zh-CN"/>
            <w:rPrChange w:id="1712" w:author="LIU WEI" w:date="2024-12-21T20:04:00Z">
              <w:rPr>
                <w:rFonts w:ascii="Calibri" w:hAnsi="Calibri" w:eastAsia="Calibri"/>
                <w:sz w:val="24"/>
                <w:lang w:val="en-US" w:eastAsia="zh-CN"/>
              </w:rPr>
            </w:rPrChange>
          </w:rPr>
          <w:t>Comply with international privacy protection regulations (e.g., GDPR) to safeguard sensitive data storage and usage.</w:t>
        </w:r>
      </w:ins>
    </w:p>
    <w:p w14:paraId="5F9154BA">
      <w:pPr>
        <w:pStyle w:val="4"/>
        <w:rPr>
          <w:ins w:id="1713" w:author="Heidi Clevett" w:date="2024-09-24T14:15:00Z"/>
          <w:color w:val="FF0000"/>
          <w:lang w:eastAsia="zh-CN"/>
        </w:rPr>
      </w:pPr>
    </w:p>
    <w:p w14:paraId="656C5E87">
      <w:pPr>
        <w:pStyle w:val="7"/>
      </w:pPr>
      <w:bookmarkStart w:id="58" w:name="_Toc178080461"/>
      <w:r>
        <w:t>Decision Support</w:t>
      </w:r>
      <w:bookmarkEnd w:id="58"/>
      <w:ins w:id="1714" w:author="Eckhoff,Dirk" w:date="2024-09-24T17:08:00Z">
        <w:r>
          <w:rPr/>
          <w:t xml:space="preserve"> User interface</w:t>
        </w:r>
      </w:ins>
    </w:p>
    <w:p w14:paraId="09733DA8">
      <w:pPr>
        <w:pStyle w:val="4"/>
        <w:rPr>
          <w:lang w:eastAsia="de-DE"/>
        </w:rPr>
      </w:pPr>
      <w:r>
        <w:rPr>
          <w:lang w:eastAsia="de-DE"/>
        </w:rPr>
        <w:t xml:space="preserve">The UI should be able to support the portrayal of alerts (“Caution”, “Warning”, “Alarm” and “Emergency alarm”) in accordance with </w:t>
      </w:r>
      <w:r>
        <w:rPr>
          <w:i/>
          <w:iCs/>
          <w:lang w:eastAsia="de-DE"/>
        </w:rPr>
        <w:t>G1110</w:t>
      </w:r>
      <w:r>
        <w:rPr>
          <w:lang w:eastAsia="de-DE"/>
        </w:rPr>
        <w:t>. The portrayal of these alerts including thresholds often need to be configurable.</w:t>
      </w:r>
    </w:p>
    <w:p w14:paraId="25111CFE">
      <w:pPr>
        <w:pStyle w:val="4"/>
        <w:rPr>
          <w:lang w:eastAsia="de-DE"/>
        </w:rPr>
      </w:pPr>
      <w:r>
        <w:rPr>
          <w:lang w:eastAsia="de-DE"/>
        </w:rPr>
        <w:t>Functionalit</w:t>
      </w:r>
      <w:ins w:id="1715" w:author="Just 句多" w:date="2024-12-21T22:54:00Z">
        <w:r>
          <w:rPr>
            <w:rFonts w:hint="eastAsia" w:eastAsia="宋体"/>
            <w:lang w:val="en-US" w:eastAsia="zh-CN"/>
          </w:rPr>
          <w:t>ies</w:t>
        </w:r>
      </w:ins>
      <w:del w:id="1716" w:author="Just 句多" w:date="2024-12-21T22:54:00Z">
        <w:r>
          <w:rPr>
            <w:lang w:eastAsia="de-DE"/>
          </w:rPr>
          <w:delText>y</w:delText>
        </w:r>
      </w:del>
      <w:r>
        <w:rPr>
          <w:lang w:eastAsia="de-DE"/>
        </w:rPr>
        <w:t xml:space="preserve"> can be made available to the VTS user in a number of different implementations including, but not limited to:</w:t>
      </w:r>
    </w:p>
    <w:p w14:paraId="1C91F047">
      <w:pPr>
        <w:pStyle w:val="63"/>
      </w:pPr>
      <w:r>
        <w:t>graphical “icons” or “tool buttons” often supported by short descriptive phrases. It should be possible, in the UI, to select display of buttons, text or both. User configurable “tool bars” may be used to group tool buttons;</w:t>
      </w:r>
    </w:p>
    <w:p w14:paraId="25BB8985">
      <w:pPr>
        <w:pStyle w:val="63"/>
      </w:pPr>
      <w:r>
        <w:t xml:space="preserve">context sensitive menus, with content depending on cursor location; </w:t>
      </w:r>
    </w:p>
    <w:p w14:paraId="26976FDC">
      <w:pPr>
        <w:pStyle w:val="63"/>
        <w:rPr>
          <w:lang w:eastAsia="de-DE"/>
        </w:rPr>
      </w:pPr>
      <w:r>
        <w:t>dedicated function keys and/or key-stroke short-cuts;</w:t>
      </w:r>
    </w:p>
    <w:p w14:paraId="1AAB1BC6">
      <w:pPr>
        <w:pStyle w:val="99"/>
      </w:pPr>
      <w:r>
        <w:t>The UI interaction should be intuitive and efficient. Wherever possible, the number of keystrokes should be minimized. Input fields should be, where possible, filled with appropriate default values by the VTS system; and</w:t>
      </w:r>
    </w:p>
    <w:p w14:paraId="31552E08">
      <w:pPr>
        <w:pStyle w:val="63"/>
      </w:pPr>
      <w:r>
        <w:t>supporting functionalit</w:t>
      </w:r>
      <w:ins w:id="1717" w:author="Just 句多" w:date="2024-12-22T01:44:00Z">
        <w:r>
          <w:rPr>
            <w:rFonts w:hint="eastAsia" w:eastAsia="宋体"/>
            <w:lang w:val="en-US" w:eastAsia="zh-CN"/>
          </w:rPr>
          <w:t>ies</w:t>
        </w:r>
      </w:ins>
      <w:del w:id="1718" w:author="Just 句多" w:date="2024-12-22T01:44:00Z">
        <w:r>
          <w:rPr/>
          <w:delText>y</w:delText>
        </w:r>
      </w:del>
      <w:r>
        <w:t xml:space="preserve"> for decision support tools (see Guideline </w:t>
      </w:r>
      <w:r>
        <w:rPr>
          <w:i/>
          <w:iCs/>
        </w:rPr>
        <w:t>G1110</w:t>
      </w:r>
      <w:r>
        <w:t>)</w:t>
      </w:r>
    </w:p>
    <w:p w14:paraId="2BD3BE1A">
      <w:pPr>
        <w:pStyle w:val="7"/>
      </w:pPr>
      <w:bookmarkStart w:id="59" w:name="_Toc178080462"/>
      <w:r>
        <w:t>Voice communication</w:t>
      </w:r>
      <w:bookmarkEnd w:id="59"/>
      <w:r>
        <w:t xml:space="preserve"> </w:t>
      </w:r>
    </w:p>
    <w:bookmarkEnd w:id="56"/>
    <w:p w14:paraId="7530B313">
      <w:pPr>
        <w:pStyle w:val="4"/>
        <w:keepNext/>
        <w:keepLines/>
        <w:rPr>
          <w:lang w:eastAsia="de-DE"/>
        </w:rPr>
      </w:pPr>
      <w:bookmarkStart w:id="60" w:name="_Hlk66971967"/>
      <w:r>
        <w:rPr>
          <w:lang w:eastAsia="de-DE"/>
        </w:rPr>
        <w:t>Voice communication with vessels and other stakeholders within the VTS area is an important part of the VTS system and therefore the usage of the radio equipment should be easy. The voice communications UI may be integrated with the traffic image presentation or may be separate, for example, as standalone touch screen user interface. The VTS user may be provided with the following facilities:</w:t>
      </w:r>
    </w:p>
    <w:p w14:paraId="6852D29E">
      <w:pPr>
        <w:pStyle w:val="63"/>
        <w:keepNext/>
        <w:keepLines/>
        <w:rPr>
          <w:lang w:eastAsia="de-DE"/>
        </w:rPr>
      </w:pPr>
      <w:r>
        <w:rPr>
          <w:lang w:eastAsia="de-DE"/>
        </w:rPr>
        <w:t>Radio selection and status</w:t>
      </w:r>
    </w:p>
    <w:p w14:paraId="4C66D4D5">
      <w:pPr>
        <w:pStyle w:val="63"/>
        <w:keepNext/>
        <w:keepLines/>
        <w:rPr>
          <w:lang w:eastAsia="de-DE"/>
        </w:rPr>
      </w:pPr>
      <w:r>
        <w:rPr>
          <w:lang w:eastAsia="de-DE"/>
        </w:rPr>
        <w:t>Channel/Frequency selection</w:t>
      </w:r>
    </w:p>
    <w:p w14:paraId="1FFFDCA0">
      <w:pPr>
        <w:pStyle w:val="63"/>
        <w:keepNext/>
        <w:keepLines/>
        <w:rPr>
          <w:lang w:eastAsia="de-DE"/>
        </w:rPr>
      </w:pPr>
      <w:r>
        <w:rPr>
          <w:lang w:eastAsia="de-DE"/>
        </w:rPr>
        <w:t xml:space="preserve">Squelch control </w:t>
      </w:r>
    </w:p>
    <w:p w14:paraId="35BFB985">
      <w:pPr>
        <w:pStyle w:val="63"/>
        <w:rPr>
          <w:lang w:eastAsia="de-DE"/>
        </w:rPr>
      </w:pPr>
      <w:r>
        <w:rPr>
          <w:lang w:eastAsia="de-DE"/>
        </w:rPr>
        <w:t>Digital Selective Calling (DSC)</w:t>
      </w:r>
    </w:p>
    <w:p w14:paraId="173D0387">
      <w:pPr>
        <w:pStyle w:val="63"/>
        <w:rPr>
          <w:lang w:eastAsia="de-DE"/>
        </w:rPr>
      </w:pPr>
      <w:r>
        <w:rPr>
          <w:lang w:eastAsia="de-DE"/>
        </w:rPr>
        <w:t>Facilities to replay recorded conversations</w:t>
      </w:r>
    </w:p>
    <w:p w14:paraId="1ABD0E37">
      <w:pPr>
        <w:pStyle w:val="63"/>
        <w:rPr>
          <w:lang w:eastAsia="de-DE"/>
        </w:rPr>
      </w:pPr>
      <w:r>
        <w:rPr>
          <w:lang w:eastAsia="de-DE"/>
        </w:rPr>
        <w:t>Microphone or foot</w:t>
      </w:r>
      <w:ins w:id="1719" w:author="Just 句多" w:date="2024-12-22T01:46:00Z">
        <w:r>
          <w:rPr>
            <w:rFonts w:hint="eastAsia" w:eastAsia="宋体"/>
            <w:lang w:val="en-US" w:eastAsia="zh-CN"/>
          </w:rPr>
          <w:t xml:space="preserve"> </w:t>
        </w:r>
      </w:ins>
      <w:r>
        <w:rPr>
          <w:lang w:eastAsia="de-DE"/>
        </w:rPr>
        <w:t xml:space="preserve">switch with Press-To-Talk capabilities </w:t>
      </w:r>
    </w:p>
    <w:p w14:paraId="61D701FC">
      <w:pPr>
        <w:pStyle w:val="63"/>
        <w:rPr>
          <w:lang w:eastAsia="de-DE"/>
        </w:rPr>
      </w:pPr>
      <w:r>
        <w:rPr>
          <w:lang w:eastAsia="de-DE"/>
        </w:rPr>
        <w:t>Headset and/or speaker.</w:t>
      </w:r>
    </w:p>
    <w:p w14:paraId="10740E9F">
      <w:pPr>
        <w:pStyle w:val="4"/>
        <w:rPr>
          <w:lang w:eastAsia="de-DE"/>
        </w:rPr>
      </w:pPr>
      <w:r>
        <w:rPr>
          <w:lang w:eastAsia="de-DE"/>
        </w:rPr>
        <w:t xml:space="preserve">Details about the operational requirements of the voice communications equipment is provided in sub-Guideline </w:t>
      </w:r>
      <w:r>
        <w:rPr>
          <w:i/>
          <w:iCs/>
          <w:lang w:eastAsia="de-DE"/>
        </w:rPr>
        <w:t>G1111-2</w:t>
      </w:r>
      <w:r>
        <w:rPr>
          <w:lang w:eastAsia="de-DE"/>
        </w:rPr>
        <w:t>.</w:t>
      </w:r>
    </w:p>
    <w:bookmarkEnd w:id="60"/>
    <w:p w14:paraId="4F6196B8">
      <w:pPr>
        <w:pStyle w:val="7"/>
      </w:pPr>
      <w:bookmarkStart w:id="61" w:name="_Toc178080463"/>
      <w:bookmarkStart w:id="62" w:name="_Hlk66977188"/>
      <w:r>
        <w:t>Radar</w:t>
      </w:r>
      <w:bookmarkEnd w:id="61"/>
    </w:p>
    <w:bookmarkEnd w:id="62"/>
    <w:p w14:paraId="6DDFEA15">
      <w:pPr>
        <w:pStyle w:val="4"/>
        <w:rPr>
          <w:lang w:eastAsia="de-DE"/>
        </w:rPr>
      </w:pPr>
      <w:r>
        <w:rPr>
          <w:lang w:eastAsia="de-DE"/>
        </w:rPr>
        <w:t>Radar can accurately detect and track objects and their movements without requiring any transmission signal from the object itself, unlike sensors such as RDF or AIS</w:t>
      </w:r>
      <w:r>
        <w:rPr>
          <w:rFonts w:hint="eastAsia"/>
          <w:lang w:eastAsia="de-DE"/>
        </w:rPr>
        <w:t xml:space="preserve">. </w:t>
      </w:r>
      <w:r>
        <w:rPr>
          <w:lang w:eastAsia="de-DE"/>
        </w:rPr>
        <w:t>It is important to note that radar does not identify an object. Radar data may include both dynamic and static objects, including but not limited to vessels, navigation aids, islands, bridges, offshore structures and coastlines. Radar data maybe presented directly as radar video or can be processed to get additional information like object speed.</w:t>
      </w:r>
    </w:p>
    <w:p w14:paraId="42240E48">
      <w:pPr>
        <w:pStyle w:val="4"/>
        <w:rPr>
          <w:lang w:eastAsia="de-DE"/>
        </w:rPr>
      </w:pPr>
      <w:r>
        <w:rPr>
          <w:lang w:eastAsia="de-DE"/>
        </w:rPr>
        <w:t>The VTS user may be provided with the following facilities:</w:t>
      </w:r>
    </w:p>
    <w:p w14:paraId="7C44B44C">
      <w:pPr>
        <w:pStyle w:val="63"/>
        <w:rPr>
          <w:lang w:eastAsia="de-DE"/>
        </w:rPr>
      </w:pPr>
      <w:r>
        <w:rPr>
          <w:lang w:eastAsia="de-DE"/>
        </w:rPr>
        <w:t>Real time radar video plot representing an objects present position and afterglow of moving objects representing their past positions</w:t>
      </w:r>
    </w:p>
    <w:p w14:paraId="72C5C722">
      <w:pPr>
        <w:pStyle w:val="63"/>
        <w:rPr>
          <w:lang w:eastAsia="de-DE"/>
        </w:rPr>
      </w:pPr>
      <w:r>
        <w:rPr>
          <w:lang w:eastAsia="de-DE"/>
        </w:rPr>
        <w:t>Real time radar track data, label and symbol</w:t>
      </w:r>
    </w:p>
    <w:p w14:paraId="2875698D">
      <w:pPr>
        <w:pStyle w:val="63"/>
        <w:rPr>
          <w:lang w:eastAsia="de-DE"/>
        </w:rPr>
      </w:pPr>
      <w:r>
        <w:rPr>
          <w:lang w:eastAsia="de-DE"/>
        </w:rPr>
        <w:t>Radar control and settings possibly using user profiles/permissions</w:t>
      </w:r>
    </w:p>
    <w:p w14:paraId="3B5F05FD">
      <w:pPr>
        <w:pStyle w:val="63"/>
        <w:rPr>
          <w:lang w:eastAsia="de-DE"/>
        </w:rPr>
      </w:pPr>
      <w:r>
        <w:rPr>
          <w:lang w:eastAsia="de-DE"/>
        </w:rPr>
        <w:t>Selection/choice of the radar for the traffic image</w:t>
      </w:r>
    </w:p>
    <w:p w14:paraId="4775847D">
      <w:pPr>
        <w:pStyle w:val="4"/>
        <w:rPr>
          <w:lang w:eastAsia="de-DE"/>
        </w:rPr>
      </w:pPr>
      <w:r>
        <w:rPr>
          <w:lang w:eastAsia="de-DE"/>
        </w:rPr>
        <w:t>The UI should be configurable to enable the VTS user to obtain more information about the radar tracking sources of a target and to optimize the performance of the radar in variable conditions.</w:t>
      </w:r>
    </w:p>
    <w:p w14:paraId="0268977D">
      <w:pPr>
        <w:pStyle w:val="4"/>
        <w:rPr>
          <w:lang w:eastAsia="de-DE"/>
        </w:rPr>
      </w:pPr>
      <w:r>
        <w:rPr>
          <w:lang w:eastAsia="de-DE"/>
        </w:rPr>
        <w:t>Details about the Tracking function is provided in section 4 Data Processing, of this Guideline.</w:t>
      </w:r>
    </w:p>
    <w:p w14:paraId="0188555B">
      <w:pPr>
        <w:pStyle w:val="4"/>
        <w:rPr>
          <w:lang w:eastAsia="de-DE"/>
        </w:rPr>
      </w:pPr>
      <w:r>
        <w:rPr>
          <w:lang w:eastAsia="de-DE"/>
        </w:rPr>
        <w:t xml:space="preserve">Details about the operational requirements of the radar sensor equipment is provided in IALA sub-Guideline </w:t>
      </w:r>
      <w:r>
        <w:rPr>
          <w:i/>
          <w:iCs/>
          <w:lang w:eastAsia="de-DE"/>
        </w:rPr>
        <w:t>G1111-3</w:t>
      </w:r>
      <w:r>
        <w:rPr>
          <w:lang w:eastAsia="de-DE"/>
        </w:rPr>
        <w:t>.</w:t>
      </w:r>
    </w:p>
    <w:p w14:paraId="663F275A">
      <w:pPr>
        <w:pStyle w:val="7"/>
      </w:pPr>
      <w:bookmarkStart w:id="63" w:name="_Toc178080464"/>
      <w:r>
        <w:t>AIS</w:t>
      </w:r>
      <w:bookmarkEnd w:id="63"/>
      <w:r>
        <w:t xml:space="preserve"> </w:t>
      </w:r>
    </w:p>
    <w:p w14:paraId="1FD58760">
      <w:pPr>
        <w:pStyle w:val="4"/>
        <w:rPr>
          <w:lang w:eastAsia="de-DE"/>
        </w:rPr>
      </w:pPr>
      <w:r>
        <w:rPr>
          <w:lang w:eastAsia="de-DE"/>
        </w:rPr>
        <w:t xml:space="preserve">The Automatic Identification System (AIS) currently provides details of ship position, its identity, and some supporting information to the VTS centre. In addition to navigation functions of AIS the system also supports the transmission of additional data via application specific messages. AIS has been successfully implemented across the globe. In high density shipping areas, the allocated frequencies (i.e., AIS1, AIS2) risk becoming overloaded. Effort is ongoing to remediate this risk by allocating additional frequencies and by re-design of the system to provide more bandwidth </w:t>
      </w:r>
    </w:p>
    <w:p w14:paraId="5DB732E2">
      <w:pPr>
        <w:pStyle w:val="4"/>
        <w:rPr>
          <w:lang w:eastAsia="de-DE"/>
        </w:rPr>
      </w:pPr>
      <w:r>
        <w:rPr>
          <w:lang w:eastAsia="de-DE"/>
        </w:rPr>
        <w:t>To enable automatic vessel identification, consideration should be given to the inclusion of AIS data in the data fusion process.</w:t>
      </w:r>
    </w:p>
    <w:p w14:paraId="5827ED1B">
      <w:pPr>
        <w:pStyle w:val="4"/>
        <w:rPr>
          <w:lang w:eastAsia="de-DE"/>
        </w:rPr>
      </w:pPr>
      <w:r>
        <w:rPr>
          <w:lang w:eastAsia="de-DE"/>
        </w:rPr>
        <w:t>The VTS user may be provided with the following facilities for:</w:t>
      </w:r>
    </w:p>
    <w:p w14:paraId="0EBFF8F5">
      <w:pPr>
        <w:pStyle w:val="63"/>
        <w:rPr>
          <w:lang w:eastAsia="de-DE"/>
        </w:rPr>
      </w:pPr>
      <w:r>
        <w:rPr>
          <w:lang w:eastAsia="de-DE"/>
        </w:rPr>
        <w:t xml:space="preserve">portrayal of Class A, Class B positions; </w:t>
      </w:r>
    </w:p>
    <w:p w14:paraId="75BE81CD">
      <w:pPr>
        <w:pStyle w:val="63"/>
        <w:rPr>
          <w:lang w:eastAsia="de-DE"/>
        </w:rPr>
      </w:pPr>
      <w:r>
        <w:rPr>
          <w:lang w:eastAsia="de-DE"/>
        </w:rPr>
        <w:t>detection and display of AIS-SART transmissions;</w:t>
      </w:r>
    </w:p>
    <w:p w14:paraId="28869B85">
      <w:pPr>
        <w:pStyle w:val="63"/>
        <w:rPr>
          <w:lang w:eastAsia="de-DE"/>
        </w:rPr>
      </w:pPr>
      <w:r>
        <w:rPr>
          <w:lang w:eastAsia="de-DE"/>
        </w:rPr>
        <w:t>deployment of virtual and / or synthetic AtoN, which will appear on the ECDIS of ships within the coverage area;</w:t>
      </w:r>
    </w:p>
    <w:p w14:paraId="4F091582">
      <w:pPr>
        <w:pStyle w:val="63"/>
        <w:rPr>
          <w:lang w:eastAsia="de-DE"/>
        </w:rPr>
      </w:pPr>
      <w:r>
        <w:rPr>
          <w:lang w:eastAsia="de-DE"/>
        </w:rPr>
        <w:t>sending and receiving short text messages; and</w:t>
      </w:r>
    </w:p>
    <w:p w14:paraId="2A8AEE0D">
      <w:pPr>
        <w:pStyle w:val="63"/>
        <w:rPr>
          <w:lang w:eastAsia="de-DE"/>
        </w:rPr>
      </w:pPr>
      <w:r>
        <w:rPr>
          <w:lang w:eastAsia="de-DE"/>
        </w:rPr>
        <w:t xml:space="preserve">controlling the update rate of position messages, which can be increased or decreased in a special circumstances. </w:t>
      </w:r>
    </w:p>
    <w:p w14:paraId="2EDB29B0">
      <w:pPr>
        <w:pStyle w:val="4"/>
        <w:rPr>
          <w:i/>
          <w:iCs/>
          <w:lang w:eastAsia="de-DE"/>
        </w:rPr>
      </w:pPr>
      <w:r>
        <w:rPr>
          <w:lang w:eastAsia="de-DE"/>
        </w:rPr>
        <w:t xml:space="preserve">Details about the operational requirements of the AIS equipment is provided in sub-Guideline </w:t>
      </w:r>
      <w:r>
        <w:rPr>
          <w:i/>
          <w:iCs/>
          <w:lang w:eastAsia="de-DE"/>
        </w:rPr>
        <w:t>G1111-4.</w:t>
      </w:r>
    </w:p>
    <w:p w14:paraId="28DB0AEC">
      <w:pPr>
        <w:pStyle w:val="7"/>
      </w:pPr>
      <w:bookmarkStart w:id="64" w:name="_Toc178080465"/>
      <w:r>
        <w:t>Environmental information</w:t>
      </w:r>
      <w:bookmarkEnd w:id="64"/>
    </w:p>
    <w:p w14:paraId="763ECC3C">
      <w:pPr>
        <w:pStyle w:val="4"/>
        <w:rPr>
          <w:lang w:eastAsia="de-DE"/>
        </w:rPr>
      </w:pPr>
      <w:r>
        <w:rPr>
          <w:lang w:eastAsia="de-DE"/>
        </w:rPr>
        <w:t>The UI should be able to display information derived from the available meteorological and hydrographical sources as required for historical, real time and forecast data.</w:t>
      </w:r>
    </w:p>
    <w:p w14:paraId="622E0518">
      <w:pPr>
        <w:pStyle w:val="4"/>
        <w:rPr>
          <w:lang w:eastAsia="de-DE"/>
        </w:rPr>
      </w:pPr>
      <w:r>
        <w:rPr>
          <w:lang w:eastAsia="de-DE"/>
        </w:rPr>
        <w:t>Depending upon the nature and extent of the available data, and the operational context in which the data may be used, the data may be integrated with the traffic image or the data may be displayed on a standalone display device.</w:t>
      </w:r>
    </w:p>
    <w:p w14:paraId="1A8647C2">
      <w:pPr>
        <w:pStyle w:val="4"/>
        <w:rPr>
          <w:lang w:eastAsia="de-DE"/>
        </w:rPr>
      </w:pPr>
      <w:r>
        <w:rPr>
          <w:lang w:eastAsia="de-DE"/>
        </w:rPr>
        <w:t xml:space="preserve">Details about the operational requirements of the environment monitoring system(s) is provided in sub-Guideline </w:t>
      </w:r>
      <w:r>
        <w:rPr>
          <w:i/>
          <w:iCs/>
          <w:lang w:eastAsia="de-DE"/>
        </w:rPr>
        <w:t>G1111-5.</w:t>
      </w:r>
    </w:p>
    <w:p w14:paraId="2C7B8F61">
      <w:pPr>
        <w:pStyle w:val="7"/>
      </w:pPr>
      <w:bookmarkStart w:id="65" w:name="_Toc178080466"/>
      <w:r>
        <w:t>Electro-Optical Sensors</w:t>
      </w:r>
      <w:bookmarkEnd w:id="65"/>
    </w:p>
    <w:p w14:paraId="1B385508">
      <w:pPr>
        <w:pStyle w:val="4"/>
      </w:pPr>
      <w:r>
        <w:t>An electro‐optical system (EOS) may consist of imaging devices, such as daylight CCTV, day/night CCTV, infrared, thermal and laser‐illuminated cameras. The EOS data may assist the VTS user in the detection, recognition, and identification of vessels and/or objects within the VTS area.</w:t>
      </w:r>
    </w:p>
    <w:p w14:paraId="5B22D0BF">
      <w:pPr>
        <w:pStyle w:val="4"/>
      </w:pPr>
      <w:r>
        <w:rPr>
          <w:lang w:eastAsia="de-DE"/>
        </w:rPr>
        <w:t>The VTS user may be provided with facilities for</w:t>
      </w:r>
      <w:r>
        <w:t xml:space="preserve">: </w:t>
      </w:r>
    </w:p>
    <w:p w14:paraId="61AF1C1B">
      <w:pPr>
        <w:pStyle w:val="63"/>
        <w:rPr>
          <w:lang w:eastAsia="de-DE"/>
        </w:rPr>
      </w:pPr>
      <w:r>
        <w:rPr>
          <w:lang w:eastAsia="de-DE"/>
        </w:rPr>
        <w:t>“Point and click” within the traffic image to enable the VTS user to quickly direct the camera(s) to a position, vessel or object of interest</w:t>
      </w:r>
    </w:p>
    <w:p w14:paraId="15D62728">
      <w:pPr>
        <w:pStyle w:val="63"/>
        <w:rPr>
          <w:lang w:eastAsia="de-DE"/>
        </w:rPr>
      </w:pPr>
      <w:r>
        <w:rPr>
          <w:lang w:eastAsia="de-DE"/>
        </w:rPr>
        <w:t>A target (vessel) can be selected in the traffic image such that the camera keeps this target centred in view, even when the target is moving</w:t>
      </w:r>
    </w:p>
    <w:p w14:paraId="53A8D9DC">
      <w:pPr>
        <w:pStyle w:val="63"/>
        <w:rPr>
          <w:lang w:eastAsia="de-DE"/>
        </w:rPr>
      </w:pPr>
      <w:r>
        <w:rPr>
          <w:lang w:eastAsia="de-DE"/>
        </w:rPr>
        <w:t>Manual control of the camera(s)</w:t>
      </w:r>
    </w:p>
    <w:p w14:paraId="0FBAACD5">
      <w:pPr>
        <w:pStyle w:val="63"/>
        <w:rPr>
          <w:lang w:eastAsia="de-DE"/>
        </w:rPr>
      </w:pPr>
      <w:r>
        <w:rPr>
          <w:lang w:eastAsia="de-DE"/>
        </w:rPr>
        <w:t>Playback of video data</w:t>
      </w:r>
    </w:p>
    <w:p w14:paraId="07852E0A">
      <w:pPr>
        <w:pStyle w:val="4"/>
        <w:rPr>
          <w:lang w:eastAsia="de-DE"/>
        </w:rPr>
      </w:pPr>
      <w:r>
        <w:rPr>
          <w:lang w:eastAsia="de-DE"/>
        </w:rPr>
        <w:t>EOS data (video) may be overlaid on the traffic image or displayed on a separate screen.</w:t>
      </w:r>
    </w:p>
    <w:p w14:paraId="1B43F420">
      <w:pPr>
        <w:pStyle w:val="4"/>
        <w:rPr>
          <w:i/>
          <w:iCs/>
          <w:lang w:eastAsia="de-DE"/>
        </w:rPr>
      </w:pPr>
      <w:bookmarkStart w:id="66" w:name="_Hlk73615666"/>
      <w:r>
        <w:rPr>
          <w:lang w:eastAsia="de-DE"/>
        </w:rPr>
        <w:t xml:space="preserve">Details about the operational requirements for EOS devices are provided in sub-Guideline </w:t>
      </w:r>
      <w:r>
        <w:rPr>
          <w:i/>
          <w:iCs/>
          <w:lang w:eastAsia="de-DE"/>
        </w:rPr>
        <w:t>G1111-6.</w:t>
      </w:r>
    </w:p>
    <w:bookmarkEnd w:id="66"/>
    <w:p w14:paraId="18F935D6">
      <w:pPr>
        <w:pStyle w:val="7"/>
      </w:pPr>
      <w:bookmarkStart w:id="67" w:name="_Toc178080467"/>
      <w:r>
        <w:t>Radio Direction Finder</w:t>
      </w:r>
      <w:bookmarkEnd w:id="67"/>
    </w:p>
    <w:p w14:paraId="2B930DCA">
      <w:pPr>
        <w:pStyle w:val="4"/>
        <w:rPr>
          <w:lang w:eastAsia="de-DE"/>
        </w:rPr>
      </w:pPr>
      <w:r>
        <w:rPr>
          <w:lang w:eastAsia="de-DE"/>
        </w:rPr>
        <w:t>Radio direction finder (RDF) equipment can be used to assist the VTS user with vessel location and identification during communication from the vessel and is often useful in search and rescue operations. RDF provides a bearing line on the traffic image that indicates the direction of a radio transmission.</w:t>
      </w:r>
    </w:p>
    <w:p w14:paraId="4384B6F4">
      <w:pPr>
        <w:pStyle w:val="4"/>
        <w:rPr>
          <w:lang w:eastAsia="de-DE"/>
        </w:rPr>
      </w:pPr>
      <w:r>
        <w:rPr>
          <w:lang w:eastAsia="de-DE"/>
        </w:rPr>
        <w:t>The VTS user may be provided with the following facilities for:</w:t>
      </w:r>
    </w:p>
    <w:p w14:paraId="556B8DCC">
      <w:pPr>
        <w:pStyle w:val="63"/>
        <w:rPr>
          <w:lang w:eastAsia="de-DE"/>
        </w:rPr>
      </w:pPr>
      <w:r>
        <w:rPr>
          <w:lang w:eastAsia="de-DE"/>
        </w:rPr>
        <w:t>Channel/Frequency selection</w:t>
      </w:r>
    </w:p>
    <w:p w14:paraId="1A2BBF2D">
      <w:pPr>
        <w:pStyle w:val="63"/>
        <w:rPr>
          <w:lang w:eastAsia="de-DE"/>
        </w:rPr>
      </w:pPr>
      <w:r>
        <w:rPr>
          <w:lang w:eastAsia="de-DE"/>
        </w:rPr>
        <w:t>Colour of bearing line (for multi-channel RDF receivers).</w:t>
      </w:r>
    </w:p>
    <w:p w14:paraId="1B51E2B0">
      <w:pPr>
        <w:pStyle w:val="4"/>
        <w:rPr>
          <w:lang w:eastAsia="de-DE"/>
        </w:rPr>
      </w:pPr>
      <w:r>
        <w:rPr>
          <w:lang w:eastAsia="de-DE"/>
        </w:rPr>
        <w:t xml:space="preserve">Details about the operational requirements of the radio direction finder is provided in sub-Guideline </w:t>
      </w:r>
      <w:r>
        <w:rPr>
          <w:i/>
          <w:iCs/>
          <w:lang w:eastAsia="de-DE"/>
        </w:rPr>
        <w:t>G1111-7</w:t>
      </w:r>
      <w:r>
        <w:rPr>
          <w:lang w:eastAsia="de-DE"/>
        </w:rPr>
        <w:t>.</w:t>
      </w:r>
    </w:p>
    <w:p w14:paraId="2F723C66">
      <w:pPr>
        <w:pStyle w:val="7"/>
      </w:pPr>
      <w:bookmarkStart w:id="68" w:name="_Toc178080468"/>
      <w:r>
        <w:t>Long Range Sensor systems</w:t>
      </w:r>
      <w:bookmarkEnd w:id="68"/>
    </w:p>
    <w:p w14:paraId="4C83F350">
      <w:pPr>
        <w:pStyle w:val="4"/>
      </w:pPr>
      <w:r>
        <w:t>The use of information derived from long‐range sensors can supplement information in a VTS system and may support the monitoring of vessel activities located beyond the VTS area. However, it should be noted that long-range sensor data may not be real time and therefore careful consideration should be given to the inclusion of this data in the real time traffic image.</w:t>
      </w:r>
    </w:p>
    <w:p w14:paraId="7D1A313B">
      <w:pPr>
        <w:pStyle w:val="4"/>
      </w:pPr>
      <w:r>
        <w:t>Typical long-range sensor systems include:</w:t>
      </w:r>
    </w:p>
    <w:p w14:paraId="70DF9739">
      <w:pPr>
        <w:pStyle w:val="63"/>
      </w:pPr>
      <w:r>
        <w:t>Long Range Identification and Tracking (LRIT)</w:t>
      </w:r>
    </w:p>
    <w:p w14:paraId="4CB94A09">
      <w:pPr>
        <w:pStyle w:val="63"/>
      </w:pPr>
      <w:r>
        <w:t>Satellite AIS/VDES</w:t>
      </w:r>
    </w:p>
    <w:p w14:paraId="7B5A1D7F">
      <w:pPr>
        <w:pStyle w:val="63"/>
      </w:pPr>
      <w:r>
        <w:t>Satellite‐based Synthetic Aperture Radar (SARSAT)</w:t>
      </w:r>
    </w:p>
    <w:p w14:paraId="4B2A965C">
      <w:pPr>
        <w:pStyle w:val="4"/>
        <w:rPr>
          <w:i/>
          <w:iCs/>
          <w:lang w:eastAsia="de-DE"/>
        </w:rPr>
      </w:pPr>
      <w:r>
        <w:rPr>
          <w:lang w:eastAsia="de-DE"/>
        </w:rPr>
        <w:t xml:space="preserve">Details about the operational requirements of the electro optic/thermal Cameras is provided in sub-Guideline </w:t>
      </w:r>
      <w:r>
        <w:rPr>
          <w:i/>
          <w:iCs/>
          <w:lang w:eastAsia="de-DE"/>
        </w:rPr>
        <w:t>G1111-8.</w:t>
      </w:r>
    </w:p>
    <w:p w14:paraId="3BD71FC3">
      <w:pPr>
        <w:pStyle w:val="7"/>
      </w:pPr>
      <w:bookmarkStart w:id="69" w:name="_Ref84275166"/>
      <w:bookmarkStart w:id="70" w:name="_Toc178080469"/>
      <w:r>
        <w:t>Replay</w:t>
      </w:r>
      <w:bookmarkEnd w:id="69"/>
      <w:bookmarkEnd w:id="70"/>
    </w:p>
    <w:p w14:paraId="46EA5B99">
      <w:pPr>
        <w:pStyle w:val="4"/>
        <w:rPr>
          <w:lang w:eastAsia="de-DE"/>
        </w:rPr>
      </w:pPr>
      <w:r>
        <w:rPr>
          <w:lang w:eastAsia="de-DE"/>
        </w:rPr>
        <w:t>The ability to record and replay the traffic image and associated synchronized voice communication to VTS users is regarded as a critical part of the VTS system and may be used as evidence in cases of infringement. The replay UI may be integrated with the traffic image or may be separate. VTS systems should ensure that recording continues while replaying.</w:t>
      </w:r>
    </w:p>
    <w:p w14:paraId="27C8DBAB">
      <w:pPr>
        <w:pStyle w:val="4"/>
        <w:rPr>
          <w:lang w:eastAsia="de-DE"/>
        </w:rPr>
      </w:pPr>
      <w:r>
        <w:rPr>
          <w:lang w:eastAsia="de-DE"/>
        </w:rPr>
        <w:t>The VTS user may be provided with the following facilities:</w:t>
      </w:r>
    </w:p>
    <w:p w14:paraId="5F9FF5DA">
      <w:pPr>
        <w:pStyle w:val="63"/>
      </w:pPr>
      <w:r>
        <w:t>Fully synchronized replay facilities</w:t>
      </w:r>
    </w:p>
    <w:p w14:paraId="16A79805">
      <w:pPr>
        <w:pStyle w:val="63"/>
        <w:rPr>
          <w:lang w:eastAsia="de-DE"/>
        </w:rPr>
      </w:pPr>
      <w:r>
        <w:rPr>
          <w:lang w:eastAsia="de-DE"/>
        </w:rPr>
        <w:t>Selection of the source data (voice communications, sensors, data processing) and time period</w:t>
      </w:r>
    </w:p>
    <w:p w14:paraId="367FB9E7">
      <w:pPr>
        <w:pStyle w:val="63"/>
        <w:rPr>
          <w:lang w:eastAsia="de-DE"/>
        </w:rPr>
      </w:pPr>
      <w:r>
        <w:rPr>
          <w:lang w:eastAsia="de-DE"/>
        </w:rPr>
        <w:t>Selection of any combination of sources</w:t>
      </w:r>
    </w:p>
    <w:p w14:paraId="5D0BB4B3">
      <w:pPr>
        <w:pStyle w:val="63"/>
        <w:rPr>
          <w:lang w:eastAsia="de-DE"/>
        </w:rPr>
      </w:pPr>
      <w:r>
        <w:rPr>
          <w:lang w:eastAsia="de-DE"/>
        </w:rPr>
        <w:t>Instant replay of the traffic image and voice communications for a configurable time period</w:t>
      </w:r>
    </w:p>
    <w:p w14:paraId="25201271">
      <w:pPr>
        <w:pStyle w:val="63"/>
        <w:rPr>
          <w:lang w:eastAsia="de-DE"/>
        </w:rPr>
      </w:pPr>
      <w:r>
        <w:rPr>
          <w:lang w:eastAsia="de-DE"/>
        </w:rPr>
        <w:t>Pause/stop/speed selection</w:t>
      </w:r>
    </w:p>
    <w:p w14:paraId="5A70439A">
      <w:pPr>
        <w:pStyle w:val="63"/>
        <w:rPr>
          <w:lang w:eastAsia="de-DE"/>
        </w:rPr>
      </w:pPr>
      <w:r>
        <w:t>Export in an industry standard format</w:t>
      </w:r>
    </w:p>
    <w:p w14:paraId="1FDE60E2">
      <w:pPr>
        <w:pStyle w:val="4"/>
      </w:pPr>
      <w:r>
        <w:t xml:space="preserve">The recording of all source data should be automatic and archived at regular intervals. Access to system administration settings should be configurable as approved by the VTS provider. </w:t>
      </w:r>
    </w:p>
    <w:p w14:paraId="31379432">
      <w:pPr>
        <w:pStyle w:val="4"/>
        <w:spacing w:line="216" w:lineRule="exact"/>
        <w:rPr>
          <w:lang w:eastAsia="de-DE"/>
        </w:rPr>
      </w:pPr>
      <w:r>
        <w:rPr>
          <w:lang w:eastAsia="de-DE"/>
        </w:rPr>
        <w:t>Details about the recording and archiving function is provided in section 4.4 of this Guideline.</w:t>
      </w:r>
    </w:p>
    <w:p w14:paraId="3C3D10B1">
      <w:pPr>
        <w:pStyle w:val="7"/>
      </w:pPr>
      <w:bookmarkStart w:id="71" w:name="_Toc178080470"/>
      <w:r>
        <w:t>Internal monitoring</w:t>
      </w:r>
      <w:bookmarkEnd w:id="71"/>
    </w:p>
    <w:p w14:paraId="0DB61791">
      <w:pPr>
        <w:pStyle w:val="4"/>
        <w:rPr>
          <w:lang w:eastAsia="de-DE"/>
        </w:rPr>
      </w:pPr>
      <w:r>
        <w:rPr>
          <w:lang w:eastAsia="de-DE"/>
        </w:rPr>
        <w:t>The UI should be capable of presenting the overall status of the VTS system including all the major system components/subsystems and the infrastructure. Typically, this will include:</w:t>
      </w:r>
    </w:p>
    <w:p w14:paraId="1DB2D12C">
      <w:pPr>
        <w:pStyle w:val="63"/>
      </w:pPr>
      <w:r>
        <w:t>Communications – data and voice</w:t>
      </w:r>
    </w:p>
    <w:p w14:paraId="700F4100">
      <w:pPr>
        <w:pStyle w:val="63"/>
      </w:pPr>
      <w:r>
        <w:t>Sensors</w:t>
      </w:r>
    </w:p>
    <w:p w14:paraId="143D89CD">
      <w:pPr>
        <w:pStyle w:val="63"/>
      </w:pPr>
      <w:r>
        <w:t>Main information technology (IT) elements – software, servers, processors, PC, workstations, data storage and network</w:t>
      </w:r>
    </w:p>
    <w:p w14:paraId="17DC2710">
      <w:pPr>
        <w:pStyle w:val="63"/>
      </w:pPr>
      <w:r>
        <w:t>Where applicable - housekeeping, such as security cameras, access controls (status of doors and locks), status of heating and/or air-conditioning</w:t>
      </w:r>
    </w:p>
    <w:p w14:paraId="73D33D04">
      <w:pPr>
        <w:pStyle w:val="4"/>
        <w:rPr>
          <w:lang w:eastAsia="de-DE"/>
        </w:rPr>
      </w:pPr>
      <w:r>
        <w:rPr>
          <w:lang w:eastAsia="de-DE"/>
        </w:rPr>
        <w:t>It is essential that VTS users are provided with an intuitive, timely and readily accessible view of the VTS system status and health. The required level of detail may depend upon the role of the user. Sub-system status may be summarized hierarchically to suit each anticipated situation.</w:t>
      </w:r>
    </w:p>
    <w:p w14:paraId="09D8C91A">
      <w:pPr>
        <w:pStyle w:val="7"/>
      </w:pPr>
      <w:bookmarkStart w:id="72" w:name="_Toc178080471"/>
      <w:r>
        <w:t>External Information Exchange</w:t>
      </w:r>
      <w:bookmarkEnd w:id="72"/>
    </w:p>
    <w:p w14:paraId="5CA7ADA8">
      <w:pPr>
        <w:pStyle w:val="4"/>
      </w:pPr>
      <w:r>
        <w:t>External connectivity of VTS systems is becoming increasingly important to exchange information with:</w:t>
      </w:r>
    </w:p>
    <w:p w14:paraId="27BDDD40">
      <w:pPr>
        <w:pStyle w:val="63"/>
        <w:keepNext/>
        <w:keepLines/>
      </w:pPr>
      <w:r>
        <w:t>Other VTS systems</w:t>
      </w:r>
    </w:p>
    <w:p w14:paraId="39DDA436">
      <w:pPr>
        <w:pStyle w:val="63"/>
        <w:keepNext/>
        <w:keepLines/>
      </w:pPr>
      <w:r>
        <w:t>Allied services</w:t>
      </w:r>
    </w:p>
    <w:p w14:paraId="06F17BCB">
      <w:pPr>
        <w:pStyle w:val="63"/>
      </w:pPr>
      <w:r>
        <w:t xml:space="preserve">Third party service providers (e.g., meteorological forecasts and </w:t>
      </w:r>
      <w:r>
        <w:rPr>
          <w:color w:val="auto"/>
          <w:lang w:eastAsia="de-DE"/>
        </w:rPr>
        <w:t>e-navigation maritime services</w:t>
      </w:r>
      <w:r>
        <w:t>).</w:t>
      </w:r>
    </w:p>
    <w:p w14:paraId="7926DBDB">
      <w:pPr>
        <w:pStyle w:val="4"/>
        <w:rPr>
          <w:lang w:eastAsia="de-DE"/>
        </w:rPr>
      </w:pPr>
      <w:r>
        <w:rPr>
          <w:lang w:eastAsia="de-DE"/>
        </w:rPr>
        <w:t>Display of such additional information should be selectable by the VTS user. Specifications for specific VTS implementations should include functional descriptions of the various operational information sets that are required to be displayed to the VTS user.</w:t>
      </w:r>
    </w:p>
    <w:p w14:paraId="62CD5AD7">
      <w:pPr>
        <w:pStyle w:val="4"/>
        <w:spacing w:line="216" w:lineRule="exact"/>
        <w:rPr>
          <w:lang w:eastAsia="de-DE"/>
        </w:rPr>
      </w:pPr>
      <w:r>
        <w:rPr>
          <w:lang w:eastAsia="de-DE"/>
        </w:rPr>
        <w:t>Details about external information exchange is provided in section 5 - External Data Exchange and Information Sharing, of this Guideline.</w:t>
      </w:r>
    </w:p>
    <w:p w14:paraId="7B22D4BA">
      <w:pPr>
        <w:pStyle w:val="5"/>
        <w:keepNext w:val="0"/>
        <w:keepLines w:val="0"/>
        <w:spacing w:line="240" w:lineRule="auto"/>
        <w:ind w:right="0"/>
        <w:rPr>
          <w:lang w:eastAsia="de-DE"/>
        </w:rPr>
      </w:pPr>
      <w:bookmarkStart w:id="73" w:name="_Toc178080472"/>
      <w:r>
        <w:rPr>
          <w:lang w:eastAsia="de-DE"/>
        </w:rPr>
        <w:t>Specific Design, Configuration, Installation and Maintenance Considerations</w:t>
      </w:r>
      <w:bookmarkEnd w:id="73"/>
    </w:p>
    <w:p w14:paraId="0247CF9F">
      <w:pPr>
        <w:pStyle w:val="6"/>
      </w:pPr>
    </w:p>
    <w:p w14:paraId="17F4B78B">
      <w:pPr>
        <w:pStyle w:val="7"/>
      </w:pPr>
      <w:bookmarkStart w:id="74" w:name="_Toc178080473"/>
      <w:r>
        <w:t>Physical layout</w:t>
      </w:r>
      <w:bookmarkEnd w:id="74"/>
    </w:p>
    <w:p w14:paraId="22320C7E">
      <w:pPr>
        <w:pStyle w:val="4"/>
        <w:rPr>
          <w:lang w:eastAsia="de-DE"/>
        </w:rPr>
      </w:pPr>
      <w:r>
        <w:rPr>
          <w:lang w:eastAsia="de-DE"/>
        </w:rPr>
        <w:t>The provision of vessel traffic services is the prime objective of the VTS user and the physical layout of the VTS centre should serve to enhance the ability to provide the service.</w:t>
      </w:r>
    </w:p>
    <w:p w14:paraId="751602B4">
      <w:pPr>
        <w:pStyle w:val="4"/>
        <w:rPr>
          <w:lang w:eastAsia="de-DE"/>
        </w:rPr>
      </w:pPr>
      <w:r>
        <w:rPr>
          <w:lang w:eastAsia="de-DE"/>
        </w:rPr>
        <w:t>The VTS centre layout should consider:</w:t>
      </w:r>
    </w:p>
    <w:p w14:paraId="6872B7C9">
      <w:pPr>
        <w:pStyle w:val="63"/>
      </w:pPr>
      <w:r>
        <w:t>room layout;</w:t>
      </w:r>
    </w:p>
    <w:p w14:paraId="140198BA">
      <w:pPr>
        <w:pStyle w:val="63"/>
      </w:pPr>
      <w:r>
        <w:t>ambient lighting and comfort settings;</w:t>
      </w:r>
    </w:p>
    <w:p w14:paraId="1C4CD0F8">
      <w:pPr>
        <w:pStyle w:val="63"/>
      </w:pPr>
      <w:r>
        <w:t>noise levels, background machine noise as well as voice communications;</w:t>
      </w:r>
    </w:p>
    <w:p w14:paraId="49F972D0">
      <w:pPr>
        <w:pStyle w:val="63"/>
      </w:pPr>
      <w:r>
        <w:t>screen specifications, including resolution, size, etc.;</w:t>
      </w:r>
    </w:p>
    <w:p w14:paraId="01B682AA">
      <w:pPr>
        <w:pStyle w:val="63"/>
      </w:pPr>
      <w:r>
        <w:t>number of screens per VTS user workstation and their arrangement;</w:t>
      </w:r>
    </w:p>
    <w:p w14:paraId="51BF52DA">
      <w:pPr>
        <w:pStyle w:val="63"/>
      </w:pPr>
      <w:r>
        <w:t>number of workstations and operational sectors;</w:t>
      </w:r>
    </w:p>
    <w:p w14:paraId="33DA5DA6">
      <w:pPr>
        <w:pStyle w:val="63"/>
      </w:pPr>
      <w:r>
        <w:t>location for the rest of the personnel;</w:t>
      </w:r>
    </w:p>
    <w:p w14:paraId="5B477BB9">
      <w:pPr>
        <w:pStyle w:val="63"/>
      </w:pPr>
      <w:r>
        <w:t>safety and security arrangements; and</w:t>
      </w:r>
    </w:p>
    <w:p w14:paraId="606260EA">
      <w:pPr>
        <w:pStyle w:val="63"/>
      </w:pPr>
      <w:r>
        <w:t>wall screen displays.</w:t>
      </w:r>
    </w:p>
    <w:p w14:paraId="392CE2C0">
      <w:pPr>
        <w:pStyle w:val="4"/>
        <w:rPr>
          <w:lang w:eastAsia="de-DE"/>
        </w:rPr>
      </w:pPr>
      <w:r>
        <w:t>To provide optimal operating conditions in a VTS centre, it is of paramount importance to create a comfortable and supportive environment to facilitate the ability to concentrate with minimal distractions.</w:t>
      </w:r>
    </w:p>
    <w:p w14:paraId="0A03AF41">
      <w:pPr>
        <w:pStyle w:val="4"/>
        <w:rPr>
          <w:lang w:eastAsia="de-DE"/>
        </w:rPr>
      </w:pPr>
      <w:r>
        <w:rPr>
          <w:lang w:eastAsia="de-DE"/>
        </w:rPr>
        <w:t>When contemplating a new or refurbished VTS centre, consideration should be given to seek ergonomic design consultancy to assist in defining the optimum design for the centre, particularly to minimize fatigue factors during VTSO watch schedules.</w:t>
      </w:r>
    </w:p>
    <w:p w14:paraId="4A66F960">
      <w:pPr>
        <w:pStyle w:val="4"/>
        <w:rPr>
          <w:lang w:val="en-US" w:eastAsia="de-DE"/>
        </w:rPr>
      </w:pPr>
      <w:r>
        <w:rPr>
          <w:lang w:eastAsia="de-DE"/>
        </w:rPr>
        <w:t>The environment should consider the advantages of air-conditioning, good and appropriate lighting, minimization of externally and internally generated noise distractions, nearby rest facilities to minimise user downtime. Special consideration should be given to lighting and climate control during night.</w:t>
      </w:r>
    </w:p>
    <w:p w14:paraId="6B79AA85">
      <w:pPr>
        <w:pStyle w:val="4"/>
        <w:rPr>
          <w:lang w:eastAsia="de-DE"/>
        </w:rPr>
      </w:pPr>
      <w:r>
        <w:rPr>
          <w:lang w:eastAsia="de-DE"/>
        </w:rPr>
        <w:t>The layout should also consider emergency procedures and the role of the VTS centre in emergencies, as part of a regional or national infrastructure.</w:t>
      </w:r>
    </w:p>
    <w:p w14:paraId="358F9792">
      <w:pPr>
        <w:pStyle w:val="7"/>
      </w:pPr>
      <w:bookmarkStart w:id="75" w:name="_Toc178080474"/>
      <w:r>
        <w:t>Screen Layout</w:t>
      </w:r>
      <w:bookmarkEnd w:id="75"/>
    </w:p>
    <w:p w14:paraId="60B67B34">
      <w:pPr>
        <w:pStyle w:val="4"/>
        <w:rPr>
          <w:lang w:eastAsia="de-DE"/>
        </w:rPr>
      </w:pPr>
      <w:r>
        <w:rPr>
          <w:lang w:eastAsia="de-DE"/>
        </w:rPr>
        <w:t>The screen layout needs to consider the appropriate use of multiple windows, pop-up windows, locked and flexible window positioning, overlapping and side by side windows containing chart data, textual information and dedicated status information etc. The relative importance of each information type needs to be accommodated within the adopted design, in particular the VTS traffic image should remain visible.</w:t>
      </w:r>
    </w:p>
    <w:p w14:paraId="53A15873">
      <w:pPr>
        <w:pStyle w:val="4"/>
        <w:rPr>
          <w:lang w:eastAsia="de-DE"/>
        </w:rPr>
      </w:pPr>
      <w:r>
        <w:rPr>
          <w:lang w:eastAsia="de-DE"/>
        </w:rPr>
        <w:t>In the case of workstations employing multiple screens, care should be taken to ensure that the same concepts of window management are extended over the entire screen layout. It is important to ensure the VTS user can easily keep track of the cursor position.</w:t>
      </w:r>
    </w:p>
    <w:p w14:paraId="6FCB1675">
      <w:pPr>
        <w:pStyle w:val="4"/>
        <w:rPr>
          <w:lang w:eastAsia="de-DE"/>
        </w:rPr>
      </w:pPr>
      <w:r>
        <w:rPr>
          <w:lang w:eastAsia="de-DE"/>
        </w:rPr>
        <w:t>The UI should consider allowing selection and filtering of the presented information to tailor the screen to the task in hand, including dedicated search functionality.</w:t>
      </w:r>
    </w:p>
    <w:p w14:paraId="5D2968CF">
      <w:pPr>
        <w:pStyle w:val="4"/>
        <w:rPr>
          <w:lang w:eastAsia="de-DE"/>
        </w:rPr>
      </w:pPr>
      <w:r>
        <w:rPr>
          <w:lang w:eastAsia="de-DE"/>
        </w:rPr>
        <w:t>The UI may also support the interactive and automated provision of help text to the VTS user. For example, hovering the mouse over a particular tool button can result in the screen of a concise help reference for the use of that particular tool.</w:t>
      </w:r>
    </w:p>
    <w:p w14:paraId="18A6B308">
      <w:pPr>
        <w:pStyle w:val="2"/>
      </w:pPr>
      <w:bookmarkStart w:id="76" w:name="_Toc178080475"/>
      <w:r>
        <w:t>DECISION SUPPORT</w:t>
      </w:r>
      <w:bookmarkEnd w:id="76"/>
    </w:p>
    <w:p w14:paraId="4E2EE79D">
      <w:pPr>
        <w:pStyle w:val="6"/>
        <w:rPr>
          <w:sz w:val="24"/>
          <w:szCs w:val="24"/>
        </w:rPr>
      </w:pPr>
    </w:p>
    <w:p w14:paraId="7878443A">
      <w:pPr>
        <w:pStyle w:val="5"/>
        <w:keepNext w:val="0"/>
        <w:keepLines w:val="0"/>
        <w:spacing w:line="240" w:lineRule="auto"/>
        <w:ind w:right="0"/>
      </w:pPr>
      <w:bookmarkStart w:id="77" w:name="_Toc178080476"/>
      <w:r>
        <w:t>Introduction</w:t>
      </w:r>
      <w:bookmarkEnd w:id="77"/>
    </w:p>
    <w:p w14:paraId="38DE6F3D">
      <w:pPr>
        <w:pStyle w:val="6"/>
      </w:pPr>
    </w:p>
    <w:p w14:paraId="485E4EE7">
      <w:pPr>
        <w:pStyle w:val="4"/>
      </w:pPr>
      <w:r>
        <w:t xml:space="preserve">In accordance with IALA Guideline </w:t>
      </w:r>
      <w:r>
        <w:rPr>
          <w:i/>
          <w:iCs/>
        </w:rPr>
        <w:t xml:space="preserve">G1110 </w:t>
      </w:r>
      <w:r>
        <w:rPr>
          <w:i/>
          <w:iCs/>
        </w:rPr>
        <w:fldChar w:fldCharType="begin"/>
      </w:r>
      <w:r>
        <w:rPr>
          <w:i/>
          <w:iCs/>
        </w:rPr>
        <w:instrText xml:space="preserve"> REF _Ref125700018 \r \h </w:instrText>
      </w:r>
      <w:r>
        <w:rPr>
          <w:i/>
          <w:iCs/>
        </w:rPr>
        <w:fldChar w:fldCharType="separate"/>
      </w:r>
      <w:r>
        <w:rPr>
          <w:i/>
          <w:iCs/>
        </w:rPr>
        <w:t>[8]</w:t>
      </w:r>
      <w:r>
        <w:rPr>
          <w:i/>
          <w:iCs/>
        </w:rPr>
        <w:fldChar w:fldCharType="end"/>
      </w:r>
      <w:r>
        <w:t xml:space="preserve">, decision support tools (DST) are used to help enhance situational awareness and the decision-making process of VTS users by providing analysis and insight to developing or emergency situations, in real time, near real time and for long-term planning. </w:t>
      </w:r>
    </w:p>
    <w:p w14:paraId="6505C24B">
      <w:pPr>
        <w:pStyle w:val="4"/>
      </w:pPr>
      <w:r>
        <w:t>Due to the perpetually evolving nature of VTS related concepts and technologies, consideration should be given to the continual development and refinement of DSTs as appropriate to meet future needs.</w:t>
      </w:r>
    </w:p>
    <w:p w14:paraId="28FB90F0">
      <w:pPr>
        <w:pStyle w:val="7"/>
      </w:pPr>
      <w:bookmarkStart w:id="78" w:name="_Toc178080477"/>
      <w:r>
        <w:t>Section definitions</w:t>
      </w:r>
      <w:bookmarkEnd w:id="78"/>
    </w:p>
    <w:p w14:paraId="55F40AEC">
      <w:pPr>
        <w:pStyle w:val="194"/>
        <w:ind w:left="2268" w:hanging="2268"/>
      </w:pPr>
      <w:r>
        <w:rPr>
          <w:lang w:eastAsia="de-DE"/>
        </w:rPr>
        <w:t>Alarm</w:t>
      </w:r>
      <w:r>
        <w:tab/>
      </w:r>
      <w:r>
        <w:t xml:space="preserve">A high priority alert requiring immediate attention and action (IMO Res. </w:t>
      </w:r>
      <w:r>
        <w:rPr>
          <w:i/>
          <w:iCs/>
        </w:rPr>
        <w:t>A.1021(26)</w:t>
      </w:r>
      <w:r>
        <w:t>).</w:t>
      </w:r>
    </w:p>
    <w:p w14:paraId="0E53E15F">
      <w:pPr>
        <w:pStyle w:val="194"/>
        <w:ind w:left="2268" w:hanging="2268"/>
      </w:pPr>
      <w:r>
        <w:rPr>
          <w:lang w:eastAsia="de-DE"/>
        </w:rPr>
        <w:t>Alert</w:t>
      </w:r>
      <w:r>
        <w:rPr>
          <w:lang w:eastAsia="de-DE"/>
        </w:rPr>
        <w:tab/>
      </w:r>
      <w:r>
        <w:t xml:space="preserve">An announcement of abnormal situations and conditions requiring attentions (IMO Res. </w:t>
      </w:r>
      <w:r>
        <w:rPr>
          <w:i/>
          <w:iCs/>
        </w:rPr>
        <w:t>A.1021(26)</w:t>
      </w:r>
      <w:r>
        <w:t>).</w:t>
      </w:r>
    </w:p>
    <w:p w14:paraId="42F9A0A0">
      <w:pPr>
        <w:pStyle w:val="194"/>
        <w:ind w:left="2268" w:hanging="2268"/>
      </w:pPr>
      <w:r>
        <w:rPr>
          <w:lang w:eastAsia="de-DE"/>
        </w:rPr>
        <w:t>Caution</w:t>
      </w:r>
      <w:r>
        <w:rPr>
          <w:lang w:eastAsia="de-DE"/>
        </w:rPr>
        <w:tab/>
      </w:r>
      <w:r>
        <w:rPr>
          <w:rFonts w:cs="ArialMT"/>
          <w:lang w:eastAsia="en-GB"/>
        </w:rPr>
        <w:t xml:space="preserve">Lowest priority of an alert. Awareness of a condition which does not warrant an alarm or warning condition, but still requires attention out of the ordinary consideration of the situation or of given information </w:t>
      </w:r>
      <w:r>
        <w:t xml:space="preserve">(IMO Res. </w:t>
      </w:r>
      <w:r>
        <w:rPr>
          <w:i/>
          <w:iCs/>
        </w:rPr>
        <w:t>A.1021(26)</w:t>
      </w:r>
      <w:r>
        <w:t>).</w:t>
      </w:r>
    </w:p>
    <w:p w14:paraId="7D93ECEB">
      <w:pPr>
        <w:pStyle w:val="194"/>
        <w:ind w:left="2268" w:hanging="2268"/>
      </w:pPr>
      <w:r>
        <w:rPr>
          <w:bCs/>
        </w:rPr>
        <w:t>Decision-maker</w:t>
      </w:r>
      <w:r>
        <w:tab/>
      </w:r>
      <w:r>
        <w:t>A person or group authorized to make decisions.</w:t>
      </w:r>
    </w:p>
    <w:p w14:paraId="2EF4E88F">
      <w:pPr>
        <w:pStyle w:val="194"/>
        <w:ind w:left="2268" w:hanging="2268"/>
      </w:pPr>
      <w:r>
        <w:t>Decision support tool</w:t>
      </w:r>
      <w:r>
        <w:rPr>
          <w:lang w:eastAsia="de-DE"/>
        </w:rPr>
        <w:tab/>
      </w:r>
      <w:r>
        <w:t>A tool to assist the decision-maker in real-time, near real-time and long-term planning.</w:t>
      </w:r>
    </w:p>
    <w:p w14:paraId="048A9317">
      <w:pPr>
        <w:pStyle w:val="194"/>
        <w:ind w:left="2268" w:hanging="2268"/>
      </w:pPr>
      <w:r>
        <w:rPr>
          <w:lang w:eastAsia="de-DE"/>
        </w:rPr>
        <w:t>Emergency alarm</w:t>
      </w:r>
      <w:r>
        <w:rPr>
          <w:lang w:eastAsia="de-DE"/>
        </w:rPr>
        <w:tab/>
      </w:r>
      <w:r>
        <w:rPr>
          <w:rFonts w:cs="ArialMT"/>
          <w:lang w:eastAsia="en-GB"/>
        </w:rPr>
        <w:t xml:space="preserve">Highest priority of an alert. Alarms which indicate immediate danger to human life or to the ship and its machinery exits and require immediate action </w:t>
      </w:r>
      <w:r>
        <w:t xml:space="preserve">(IMO Res. </w:t>
      </w:r>
      <w:r>
        <w:rPr>
          <w:i/>
          <w:iCs/>
        </w:rPr>
        <w:t>A.1021(26)).</w:t>
      </w:r>
    </w:p>
    <w:p w14:paraId="5339845D">
      <w:pPr>
        <w:pStyle w:val="194"/>
        <w:ind w:left="2268" w:hanging="2268"/>
        <w:rPr>
          <w:rFonts w:cs="Arial"/>
          <w:lang w:eastAsia="zh-CN"/>
        </w:rPr>
      </w:pPr>
      <w:r>
        <w:rPr>
          <w:rFonts w:cs="Arial"/>
          <w:lang w:eastAsia="zh-CN"/>
        </w:rPr>
        <w:t xml:space="preserve">Long term planning </w:t>
      </w:r>
      <w:r>
        <w:rPr>
          <w:rFonts w:cs="Arial"/>
          <w:lang w:eastAsia="zh-CN"/>
        </w:rPr>
        <w:tab/>
      </w:r>
      <w:r>
        <w:rPr>
          <w:rFonts w:cs="Arial"/>
          <w:lang w:eastAsia="zh-CN"/>
        </w:rPr>
        <w:t>Refers to the action of analysing currently available information to proactively manage predicted future events.</w:t>
      </w:r>
    </w:p>
    <w:p w14:paraId="6097C7AA">
      <w:pPr>
        <w:pStyle w:val="194"/>
        <w:ind w:left="2268" w:hanging="2268"/>
        <w:rPr>
          <w:rFonts w:cs="Arial"/>
          <w:lang w:eastAsia="zh-CN"/>
        </w:rPr>
      </w:pPr>
      <w:r>
        <w:rPr>
          <w:rFonts w:cs="Arial"/>
          <w:lang w:eastAsia="zh-CN"/>
        </w:rPr>
        <w:t>Near real-time</w:t>
      </w:r>
      <w:r>
        <w:rPr>
          <w:rFonts w:cs="Arial"/>
          <w:lang w:eastAsia="zh-CN"/>
        </w:rPr>
        <w:tab/>
      </w:r>
      <w:r>
        <w:rPr>
          <w:rFonts w:cs="Arial"/>
          <w:lang w:eastAsia="zh-CN"/>
        </w:rPr>
        <w:t>Refers to predictions of developing situations.</w:t>
      </w:r>
    </w:p>
    <w:p w14:paraId="39D3A378">
      <w:pPr>
        <w:pStyle w:val="194"/>
        <w:ind w:left="2268" w:hanging="2268"/>
        <w:rPr>
          <w:lang w:eastAsia="de-DE"/>
        </w:rPr>
      </w:pPr>
      <w:r>
        <w:rPr>
          <w:rFonts w:cs="Arial"/>
          <w:lang w:eastAsia="zh-CN"/>
        </w:rPr>
        <w:t>Real-time</w:t>
      </w:r>
      <w:r>
        <w:rPr>
          <w:rFonts w:cs="Arial"/>
          <w:lang w:eastAsia="zh-CN"/>
        </w:rPr>
        <w:tab/>
      </w:r>
      <w:r>
        <w:rPr>
          <w:rFonts w:cs="Arial"/>
          <w:lang w:eastAsia="zh-CN"/>
        </w:rPr>
        <w:t>Refers to the</w:t>
      </w:r>
      <w:r>
        <w:t xml:space="preserve"> immediate action taken to respond to current or developing situations</w:t>
      </w:r>
      <w:r>
        <w:rPr>
          <w:rFonts w:cs="Arial"/>
          <w:lang w:eastAsia="zh-CN"/>
        </w:rPr>
        <w:t>.</w:t>
      </w:r>
    </w:p>
    <w:p w14:paraId="0732FCDA">
      <w:pPr>
        <w:pStyle w:val="194"/>
        <w:ind w:left="2268" w:hanging="2268"/>
        <w:rPr>
          <w:lang w:eastAsia="de-DE"/>
        </w:rPr>
      </w:pPr>
      <w:r>
        <w:rPr>
          <w:lang w:eastAsia="de-DE"/>
        </w:rPr>
        <w:t>Warning</w:t>
      </w:r>
      <w:r>
        <w:rPr>
          <w:lang w:eastAsia="de-DE"/>
        </w:rPr>
        <w:tab/>
      </w:r>
      <w:r>
        <w:t xml:space="preserve">Condition requiring immediate attention, but not immediate action (IMO Res. </w:t>
      </w:r>
      <w:r>
        <w:rPr>
          <w:i/>
          <w:iCs/>
        </w:rPr>
        <w:t>A.1021(26)</w:t>
      </w:r>
      <w:r>
        <w:t>).</w:t>
      </w:r>
    </w:p>
    <w:p w14:paraId="4A1AEAE5">
      <w:pPr>
        <w:pStyle w:val="5"/>
        <w:spacing w:line="240" w:lineRule="auto"/>
        <w:ind w:right="0"/>
      </w:pPr>
      <w:bookmarkStart w:id="79" w:name="_Toc178080478"/>
      <w:r>
        <w:t>Characteristics of decision support tools</w:t>
      </w:r>
      <w:bookmarkEnd w:id="79"/>
    </w:p>
    <w:p w14:paraId="05B239C6">
      <w:pPr>
        <w:pStyle w:val="6"/>
        <w:keepNext/>
        <w:keepLines/>
      </w:pPr>
    </w:p>
    <w:p w14:paraId="215F0798">
      <w:pPr>
        <w:pStyle w:val="4"/>
        <w:keepNext/>
        <w:keepLines/>
      </w:pPr>
      <w:r>
        <w:t>Decision support may consider such aspects as vessel behaviour, vessel traffic development, legal criteria, incident management, environmental monitoring and forecasts, organizational and operational procedures. It can correlate and combine these aspects to give validated advice.</w:t>
      </w:r>
    </w:p>
    <w:p w14:paraId="55B32191">
      <w:pPr>
        <w:pStyle w:val="4"/>
      </w:pPr>
      <w:r>
        <w:t>Decision support tools (DST) may be self-learning, make real-time risk assessments and/or provide recorded and statistical data to the VTS Provider to improve safety, efficiency and environmental protection. In view of this, decision support tools should be configured or tailored for each VTS, as appropriate. Alerts, raised by decision support, should be presented in a timely and relevant manner aligned to operational requirements.</w:t>
      </w:r>
    </w:p>
    <w:p w14:paraId="541B9F3A">
      <w:pPr>
        <w:pStyle w:val="4"/>
      </w:pPr>
      <w:r>
        <w:t xml:space="preserve">Decision support tools are reliant on the timeliness, accuracy and integrity of the incoming data and the underlying model-based analysis of that data. Decision support tools may also be used to evaluate the performance of the VTS itself. For example, the process of establishing a vessel traffic service supported by a VTS system starts with a risk assessment of a potential VTS area. The risk analysis process leads to the identification of mitigation measures which will contribute to the definition of operational requirements for the VTS. Decision support tools may then assess whether these operational requirements have been achieved.  </w:t>
      </w:r>
    </w:p>
    <w:p w14:paraId="42B84EF5">
      <w:pPr>
        <w:pStyle w:val="4"/>
      </w:pPr>
      <w:r>
        <w:t>Decision support tools should be able to assist decision-makers by providing facilities that aid the management of risk situations and, thereby, reduce the level of risk. In addition, appropriate decision support tools may also provide a means of measuring the level of risk reduction achieved and assessing near miss situations.</w:t>
      </w:r>
    </w:p>
    <w:p w14:paraId="33B9F382">
      <w:pPr>
        <w:pStyle w:val="5"/>
        <w:keepNext w:val="0"/>
        <w:keepLines w:val="0"/>
        <w:spacing w:line="240" w:lineRule="auto"/>
        <w:ind w:right="0"/>
      </w:pPr>
      <w:bookmarkStart w:id="80" w:name="_Toc178080479"/>
      <w:r>
        <w:t>Operational requirements</w:t>
      </w:r>
      <w:bookmarkEnd w:id="80"/>
    </w:p>
    <w:p w14:paraId="7FBF8848">
      <w:pPr>
        <w:pStyle w:val="6"/>
      </w:pPr>
    </w:p>
    <w:p w14:paraId="71DC2BFD">
      <w:pPr>
        <w:pStyle w:val="4"/>
      </w:pPr>
      <w:r>
        <w:t>Decision support tools may help the VTS user and other decision-makers with the implementation of the appropriate predefined and approved procedures for route management, traffic management, monitoring and protection of assets, environmental and fairway monitoring, incident response and anomaly detection.</w:t>
      </w:r>
    </w:p>
    <w:p w14:paraId="2690703D">
      <w:pPr>
        <w:pStyle w:val="4"/>
      </w:pPr>
      <w:r>
        <w:t>Decision support tools aim to reduce the workload of VTS users. They may be based upon real-time, near real-time or long term, assessment of risks associated with the traffic situation. Where the risk level exceeds a pre-defined threshold, an alert may be raised, for example from “Caution” to “Warning”, and the VTS user may be advised of the recommended risk mitigation options.</w:t>
      </w:r>
    </w:p>
    <w:p w14:paraId="0E2E9A39">
      <w:pPr>
        <w:pStyle w:val="4"/>
      </w:pPr>
      <w:r>
        <w:t xml:space="preserve">Management facilities should be provided for the adjustment of alert thresholds and the possibility of de-activation. However, it is recommended that the appropriate alert thresholds should be part of the agreed operational procedures to ensure that the deployed system is fit for purpose. Alert parameters should be set at levels appropriate to support the goals of the VTS service, being careful to avoid excessive notifications that may cause operator fatigue, distraction, and other factors that may negatively impact overall safety and efficiency. </w:t>
      </w:r>
    </w:p>
    <w:p w14:paraId="2CDF29D1">
      <w:pPr>
        <w:pStyle w:val="4"/>
      </w:pPr>
      <w:r>
        <w:t>Management reports may be generated from alert statistics and/or VTSO actions for analysis.</w:t>
      </w:r>
    </w:p>
    <w:p w14:paraId="0853F7BE">
      <w:pPr>
        <w:pStyle w:val="4"/>
      </w:pPr>
      <w:r>
        <w:t>To reduce repeated alerts relating to the same vessel and situation, the reporting of alerts should incorporate filtering techniques, such as hysteresis.</w:t>
      </w:r>
    </w:p>
    <w:p w14:paraId="1853EC13">
      <w:pPr>
        <w:pStyle w:val="4"/>
      </w:pPr>
      <w:r>
        <w:t>Management reports may be generated from alert statistics and/or VTS user actions for off-line analysis.</w:t>
      </w:r>
    </w:p>
    <w:p w14:paraId="66944348">
      <w:pPr>
        <w:pStyle w:val="4"/>
      </w:pPr>
      <w:r>
        <w:t>The following is a list of common decision support tools groups.</w:t>
      </w:r>
    </w:p>
    <w:p w14:paraId="60E60BB4">
      <w:pPr>
        <w:pStyle w:val="7"/>
      </w:pPr>
      <w:bookmarkStart w:id="81" w:name="_Toc178080480"/>
      <w:r>
        <w:t>Route management</w:t>
      </w:r>
      <w:bookmarkEnd w:id="81"/>
    </w:p>
    <w:p w14:paraId="745BDD77">
      <w:pPr>
        <w:pStyle w:val="4"/>
      </w:pPr>
      <w:r>
        <w:t>Route management includes the sailing or route plan used by visiting ships and is an important aspect in ensuring safety within the VTS area. Over time, the VTS system records many ship visits and the routes that they use. These can be analysed for long term planning purposes to optimize safety and thereby define safety limits for each route used within the VTS area. High risk situations on a route can then be configured to provide useful alerts and ETAs for the VTS user when monitoring vessel movements in real time. For example, compliance with a sailing plan may alert a VTS user when a ship's track is outside the route spatial or temporal boundaries that have been defined for that specific ship.</w:t>
      </w:r>
    </w:p>
    <w:p w14:paraId="034C1FB6">
      <w:pPr>
        <w:pStyle w:val="4"/>
      </w:pPr>
      <w:r>
        <w:t>Decision support tools can provide route analysis for the long-term planning of route management and for definition of alert thresholds to support real time operations.  </w:t>
      </w:r>
    </w:p>
    <w:p w14:paraId="1A6937CD">
      <w:pPr>
        <w:pStyle w:val="7"/>
      </w:pPr>
      <w:bookmarkStart w:id="82" w:name="_Toc178080481"/>
      <w:r>
        <w:t>Traffic management</w:t>
      </w:r>
      <w:bookmarkEnd w:id="82"/>
    </w:p>
    <w:p w14:paraId="518E6D2B">
      <w:pPr>
        <w:pStyle w:val="4"/>
      </w:pPr>
      <w:r>
        <w:t>Planning the arrivals and departures and understanding the limits for different types of ship is also an important part of ensuring safety within the VTS area through the definition of thresholds for providing useful alerts to the VTS user. These alerts may include:</w:t>
      </w:r>
    </w:p>
    <w:p w14:paraId="5FFEF637">
      <w:pPr>
        <w:pStyle w:val="63"/>
      </w:pPr>
      <w:r>
        <w:t>Close quarters and collision avoidance</w:t>
      </w:r>
    </w:p>
    <w:p w14:paraId="533895E3">
      <w:pPr>
        <w:pStyle w:val="63"/>
      </w:pPr>
      <w:r>
        <w:t>Grounding alerts</w:t>
      </w:r>
    </w:p>
    <w:p w14:paraId="3CDB139C">
      <w:pPr>
        <w:pStyle w:val="63"/>
      </w:pPr>
      <w:r>
        <w:t>Speed alerts</w:t>
      </w:r>
    </w:p>
    <w:p w14:paraId="3B8C21F6">
      <w:pPr>
        <w:pStyle w:val="63"/>
      </w:pPr>
      <w:r>
        <w:t>Time slots</w:t>
      </w:r>
    </w:p>
    <w:p w14:paraId="09FFAF7D">
      <w:pPr>
        <w:pStyle w:val="63"/>
      </w:pPr>
      <w:r>
        <w:t>Just in Time arrival</w:t>
      </w:r>
    </w:p>
    <w:p w14:paraId="30FC0F13">
      <w:pPr>
        <w:pStyle w:val="63"/>
      </w:pPr>
      <w:r>
        <w:t>Anchor watch</w:t>
      </w:r>
    </w:p>
    <w:p w14:paraId="50DB1C60">
      <w:pPr>
        <w:pStyle w:val="63"/>
      </w:pPr>
      <w:r>
        <w:t>Air draft clearance.</w:t>
      </w:r>
    </w:p>
    <w:p w14:paraId="00DC6BDD">
      <w:pPr>
        <w:pStyle w:val="4"/>
      </w:pPr>
      <w:r>
        <w:t>It also enables the definition of near miss alerts for different types of ship that can be further analysed when improving the overall safety measures of the port or TSS. Real time and near real time monitoring supported by appropriately configured alerting will support the VTS user.  </w:t>
      </w:r>
    </w:p>
    <w:p w14:paraId="2322C0B9">
      <w:pPr>
        <w:pStyle w:val="4"/>
      </w:pPr>
      <w:r>
        <w:t>Decision support tools enable the VTS Provider to plan the most effective use of alerts for real time and near real time operations. </w:t>
      </w:r>
    </w:p>
    <w:p w14:paraId="07483EF8">
      <w:pPr>
        <w:pStyle w:val="7"/>
      </w:pPr>
      <w:bookmarkStart w:id="83" w:name="_Toc178080482"/>
      <w:r>
        <w:t>Monitoring and protection of assets</w:t>
      </w:r>
      <w:bookmarkEnd w:id="83"/>
    </w:p>
    <w:p w14:paraId="79A47330">
      <w:pPr>
        <w:pStyle w:val="4"/>
      </w:pPr>
      <w:r>
        <w:t>A VTS area may include some significant assets that have certain risks or vulnerabilities such that the VTS user may wish to apply special monitoring and management techniques to ensure safety of vessel traffic and of the assets.  Examples of such assets may include offshore platforms (including FPSOs) and pipelines, offshore windfarms, subsea cables, environmentally sensitive areas, protected wrecks, and Marine Aids to Navigation, etc.</w:t>
      </w:r>
    </w:p>
    <w:p w14:paraId="34E3FEBF">
      <w:pPr>
        <w:pStyle w:val="4"/>
      </w:pPr>
      <w:r>
        <w:t xml:space="preserve">The protection of assets within the VTS area may involve the establishment of a protection zone around the asset with alerts being triggered if an unauthorized vessel enters the protection zone. The protection zone may be established based upon national legal requirements or may be the output of the risk assessment process that was undertaken when establishing the operational procedures. The size, shape and access permissions for the protection zone around the asset will be defined through the long-term planning assessment such that the VTS system can be correctly configured to provide the asset protection required. This may consider typical traffic patterns (route management) in order to quantify risk and to provide alert thresholds based on near miss and zone violations. </w:t>
      </w:r>
    </w:p>
    <w:p w14:paraId="29B0C2D3">
      <w:pPr>
        <w:pStyle w:val="4"/>
      </w:pPr>
      <w:r>
        <w:t xml:space="preserve">Decision support tools may provide forecast alerts relating to the risk of an unauthorized vessel entering the protected area and/or an alert when the vessel enters the protected area. </w:t>
      </w:r>
    </w:p>
    <w:p w14:paraId="7D2EDF88">
      <w:pPr>
        <w:pStyle w:val="7"/>
      </w:pPr>
      <w:bookmarkStart w:id="84" w:name="_Toc178080483"/>
      <w:r>
        <w:t>Environment and fairway monitoring</w:t>
      </w:r>
      <w:bookmarkEnd w:id="84"/>
    </w:p>
    <w:p w14:paraId="0A425E2B">
      <w:pPr>
        <w:pStyle w:val="4"/>
      </w:pPr>
      <w:r>
        <w:t xml:space="preserve">The VTS user should always be aware of environmental factors that could affect normal vessel traffic operations. Poor weather conditions may impact the expected time of arrival for a vessel and the overall plan for the services that would be supplied to that vessel when it arrived at its berth. It is therefore important to forecast the impact of weather within the VTS area and while a vessel is enroute from its previous port.  </w:t>
      </w:r>
    </w:p>
    <w:p w14:paraId="2F23518B">
      <w:pPr>
        <w:pStyle w:val="4"/>
      </w:pPr>
      <w:r>
        <w:t xml:space="preserve">Ensuring adequate under keel clearance is an important factor in the planning and efficient management of ship visits, especially in approach fairways. VTS providers should consider monitoring tidal height and water depth and assessing the result against the draught information from visiting ships to ensure unhindered access including factors such as squat modelling and water density factors. </w:t>
      </w:r>
    </w:p>
    <w:p w14:paraId="78FC04A1">
      <w:pPr>
        <w:pStyle w:val="4"/>
      </w:pPr>
      <w:r>
        <w:t xml:space="preserve">In line with the IMO greenhouse gas strategy, it is intended that emissions from ships will be reduced in accordance with the target dates published by the organization. VTS providers may consider measuring and recording emissions from visiting ships. </w:t>
      </w:r>
    </w:p>
    <w:p w14:paraId="774A8B19">
      <w:pPr>
        <w:pStyle w:val="4"/>
      </w:pPr>
      <w:r>
        <w:t>Environmental factors that could be considered for monitoring and forecasting may include:</w:t>
      </w:r>
    </w:p>
    <w:p w14:paraId="01C72C9B">
      <w:pPr>
        <w:pStyle w:val="63"/>
      </w:pPr>
      <w:r>
        <w:t>Wind speed and direction</w:t>
      </w:r>
    </w:p>
    <w:p w14:paraId="5106E6C9">
      <w:pPr>
        <w:pStyle w:val="63"/>
      </w:pPr>
      <w:r>
        <w:t>Rainfall</w:t>
      </w:r>
    </w:p>
    <w:p w14:paraId="10D09ADF">
      <w:pPr>
        <w:pStyle w:val="63"/>
      </w:pPr>
      <w:r>
        <w:t>Temperature</w:t>
      </w:r>
    </w:p>
    <w:p w14:paraId="2DD20C11">
      <w:pPr>
        <w:pStyle w:val="63"/>
      </w:pPr>
      <w:r>
        <w:t>Humidity</w:t>
      </w:r>
    </w:p>
    <w:p w14:paraId="6E25C4B6">
      <w:pPr>
        <w:pStyle w:val="63"/>
      </w:pPr>
      <w:r>
        <w:t>Atmospheric pressure</w:t>
      </w:r>
    </w:p>
    <w:p w14:paraId="39F86078">
      <w:pPr>
        <w:pStyle w:val="63"/>
      </w:pPr>
      <w:r>
        <w:t>Visibility</w:t>
      </w:r>
    </w:p>
    <w:p w14:paraId="0899BA3B">
      <w:pPr>
        <w:pStyle w:val="63"/>
      </w:pPr>
      <w:r>
        <w:t>Tidal Height</w:t>
      </w:r>
    </w:p>
    <w:p w14:paraId="0C8A2CB9">
      <w:pPr>
        <w:pStyle w:val="63"/>
      </w:pPr>
      <w:r>
        <w:t>Wave Height and Sea State</w:t>
      </w:r>
    </w:p>
    <w:p w14:paraId="2BE26D08">
      <w:pPr>
        <w:pStyle w:val="63"/>
      </w:pPr>
      <w:r>
        <w:t>Water depth</w:t>
      </w:r>
    </w:p>
    <w:p w14:paraId="287D8BBF">
      <w:pPr>
        <w:pStyle w:val="63"/>
      </w:pPr>
      <w:r>
        <w:t>Current speed and direction</w:t>
      </w:r>
    </w:p>
    <w:p w14:paraId="7366EEEF">
      <w:pPr>
        <w:pStyle w:val="63"/>
      </w:pPr>
      <w:r>
        <w:t>Ice state</w:t>
      </w:r>
    </w:p>
    <w:p w14:paraId="4EE92AC7">
      <w:pPr>
        <w:pStyle w:val="63"/>
      </w:pPr>
      <w:r>
        <w:t>Oil Spill Detection</w:t>
      </w:r>
    </w:p>
    <w:p w14:paraId="621AFA1E">
      <w:pPr>
        <w:pStyle w:val="63"/>
      </w:pPr>
      <w:r>
        <w:t>Ship gas emissions</w:t>
      </w:r>
    </w:p>
    <w:p w14:paraId="3FFA4B55">
      <w:pPr>
        <w:pStyle w:val="7"/>
      </w:pPr>
      <w:bookmarkStart w:id="85" w:name="_Toc178080484"/>
      <w:r>
        <w:t>Incident response</w:t>
      </w:r>
      <w:bookmarkEnd w:id="85"/>
    </w:p>
    <w:p w14:paraId="0028CE14">
      <w:pPr>
        <w:pStyle w:val="4"/>
      </w:pPr>
      <w:r>
        <w:t>Where the VTS provider is tasked to support incident response, it is essential that the VTS system provides comprehensive recording of the real time traffic image such that any incident can be replayed and analysed in order to improve operational procedures and reduce incidents.</w:t>
      </w:r>
    </w:p>
    <w:p w14:paraId="387692B5">
      <w:pPr>
        <w:pStyle w:val="4"/>
      </w:pPr>
      <w:r>
        <w:t>Decision support tools may help visualize and plan the allocation of resources to assist in the prediction of where an object, person or vessel may drift over time, which together with search planning tools may ensure a quick and appropriate response is initiated.</w:t>
      </w:r>
    </w:p>
    <w:p w14:paraId="37E7017F">
      <w:pPr>
        <w:pStyle w:val="4"/>
      </w:pPr>
      <w:r>
        <w:t xml:space="preserve">Decision support tools may be provided for the VTS user to record additional details that can be associated with all the vessels involved in the Incident. </w:t>
      </w:r>
    </w:p>
    <w:p w14:paraId="343141E6">
      <w:pPr>
        <w:pStyle w:val="4"/>
      </w:pPr>
      <w:r>
        <w:t xml:space="preserve">Further reference should be made to national guidance and the </w:t>
      </w:r>
      <w:r>
        <w:rPr>
          <w:i/>
          <w:iCs/>
        </w:rPr>
        <w:t>IAMSAR Manual</w:t>
      </w:r>
      <w:r>
        <w:t>.</w:t>
      </w:r>
    </w:p>
    <w:p w14:paraId="60B9E972">
      <w:pPr>
        <w:pStyle w:val="7"/>
      </w:pPr>
      <w:bookmarkStart w:id="86" w:name="_Toc178080485"/>
      <w:r>
        <w:t>Anomaly detection</w:t>
      </w:r>
      <w:bookmarkEnd w:id="86"/>
    </w:p>
    <w:p w14:paraId="573DB2E6">
      <w:pPr>
        <w:pStyle w:val="4"/>
      </w:pPr>
      <w:r>
        <w:t>VTS providers are encouraged to consider setting threshold limits related to appropriate routes for the VTS area in terms of a vessel’s speed, rate of turn, etc so that the VTS user is alerted when abnormal behaviour or an unexpected route deviation arises.</w:t>
      </w:r>
    </w:p>
    <w:p w14:paraId="7504FE63">
      <w:pPr>
        <w:pStyle w:val="7"/>
      </w:pPr>
      <w:bookmarkStart w:id="87" w:name="_Toc178080486"/>
      <w:r>
        <w:t>Collision avoidance</w:t>
      </w:r>
      <w:bookmarkEnd w:id="87"/>
    </w:p>
    <w:p w14:paraId="5BA01E30">
      <w:pPr>
        <w:pStyle w:val="4"/>
      </w:pPr>
      <w:r>
        <w:t xml:space="preserve">Collision avoidance tools are intended to alert VTS users to potential collision incidents. Such tools may use CPA / TCPA and/or safety domain concepts. </w:t>
      </w:r>
    </w:p>
    <w:p w14:paraId="28B30BF4">
      <w:pPr>
        <w:pStyle w:val="4"/>
      </w:pPr>
      <w:r>
        <w:t>The Closest Point of Approach (CPA) and Time to Closest Point of Approach (TCPA) are numerical indices characterizing the imminence of a close approach between two vessels. These indices must be pre-defined and interpreted together with a logical “AND” function. The definition of these indices should consider the range and azimuth (bearing) accuracy of the sensors, especially in the case of radar-only vessel tracking, as the sensor accuracy will impact the accuracy of the CPA and TCPA calculations.</w:t>
      </w:r>
    </w:p>
    <w:p w14:paraId="77DE546C">
      <w:pPr>
        <w:pStyle w:val="4"/>
      </w:pPr>
      <w:r>
        <w:t xml:space="preserve">Safety domains establish a zone around each vessel and monitor if another vessel will potentially enter that zone. Safety domains may be particularly relevant in areas of dense traffic. The size and shape of the zone can be used to reduce the number of false alerts. </w:t>
      </w:r>
    </w:p>
    <w:p w14:paraId="2759A9B3">
      <w:pPr>
        <w:pStyle w:val="4"/>
      </w:pPr>
      <w:r>
        <w:t>If different areas are monitored according to different rules concerning alert thresholds, it should be possible for the VTS users to visualize the different zones and the associated alert levels.</w:t>
      </w:r>
    </w:p>
    <w:p w14:paraId="35CFF23F">
      <w:pPr>
        <w:pStyle w:val="4"/>
      </w:pPr>
      <w:r>
        <w:t>If different alert levels are supported, the display of an alert should provide clear indication of the criticality of the alert.</w:t>
      </w:r>
    </w:p>
    <w:p w14:paraId="058D39E6">
      <w:pPr>
        <w:pStyle w:val="7"/>
      </w:pPr>
      <w:bookmarkStart w:id="88" w:name="_Toc178080487"/>
      <w:r>
        <w:t>Anchor watch</w:t>
      </w:r>
      <w:bookmarkEnd w:id="88"/>
    </w:p>
    <w:p w14:paraId="15F2EC52">
      <w:pPr>
        <w:pStyle w:val="4"/>
      </w:pPr>
      <w:r>
        <w:t>Anchor watch should alert a VTS user that an anchored ship has drifted beyond the safe limits of its defined anchorage. “Anchor Watch” zones are monitoring zones that are based on a given vessel position and include its legitimate movement due to tidal conditions and the relevant sensor accuracy. The boundary should therefore be derived according to the greatest distance from the anchorage point (low tide limit). The ship should remain inside this zone in all but the most extreme conditions and alerts should advise the VTS user that the vessel has drifted beyond the “Anchor Watch” limits.</w:t>
      </w:r>
    </w:p>
    <w:p w14:paraId="2360CF5F">
      <w:pPr>
        <w:pStyle w:val="4"/>
      </w:pPr>
      <w:r>
        <w:t>Distances should be expressed in the standard unit of distance.</w:t>
      </w:r>
    </w:p>
    <w:p w14:paraId="54003139">
      <w:pPr>
        <w:pStyle w:val="4"/>
      </w:pPr>
      <w:r>
        <w:t>Where meteorological and/or hydrographical forecast information is available, a decision support tool may be able to alert the VTS user that changing conditions could put certain vessels at risk of breaching their Anchor Watch limits.</w:t>
      </w:r>
    </w:p>
    <w:p w14:paraId="266D3D03">
      <w:pPr>
        <w:pStyle w:val="7"/>
      </w:pPr>
      <w:bookmarkStart w:id="89" w:name="_Toc178080488"/>
      <w:r>
        <w:t>Grounding avoidance</w:t>
      </w:r>
      <w:bookmarkEnd w:id="89"/>
    </w:p>
    <w:p w14:paraId="47CA65BF">
      <w:pPr>
        <w:pStyle w:val="4"/>
      </w:pPr>
      <w:r>
        <w:t>A grounding alert requires details of the draught of the vessel and the bathymetry. Tidal information can be used for more accurate calculations. The alert is raised if the estimated under-keel clearance along the predicted path of the vessel is less than a pre-defined threshold. The source of draught information should be checked to ensure accuracy.</w:t>
      </w:r>
    </w:p>
    <w:p w14:paraId="3AAE1911">
      <w:pPr>
        <w:pStyle w:val="4"/>
      </w:pPr>
      <w:r>
        <w:t>Depending on the capabilities of the VTS, the accuracy of bathymetric maps, of water height due to the tide and of the draught of the vessel, the grounding threshold may be adjusted by VTS authorities based upon their assessment of acceptable risk parameters, e.g., to allow for squat and variations in water density. It is recommended that these thresholds should be determined assuming worst case data accuracy.</w:t>
      </w:r>
    </w:p>
    <w:p w14:paraId="4404825C">
      <w:pPr>
        <w:pStyle w:val="7"/>
      </w:pPr>
      <w:bookmarkStart w:id="90" w:name="_Toc178080489"/>
      <w:r>
        <w:t>Air draught clearance</w:t>
      </w:r>
      <w:bookmarkEnd w:id="90"/>
    </w:p>
    <w:p w14:paraId="7C09CD73">
      <w:pPr>
        <w:pStyle w:val="4"/>
      </w:pPr>
      <w:r>
        <w:t>Air draught is an alert that requires the air draught of the vessel, the obstacle clearance, bathymetry and tidal information. The alert is raised if the estimated clearance is less than a threshold.</w:t>
      </w:r>
    </w:p>
    <w:p w14:paraId="1F1BA04D">
      <w:pPr>
        <w:pStyle w:val="4"/>
      </w:pPr>
      <w:r>
        <w:t>Depending on the capabilities of the VTS, the accuracy of bathymetric maps, of water height due to the tide and of the air draught of the vessel, the air draught threshold may be adjusted by VTS authorities based upon their assessment of acceptable risk parameters e.g., to allow for squat and variations in water density. It is recommended that these thresholds should be determined assuming worst case data accuracy.</w:t>
      </w:r>
    </w:p>
    <w:p w14:paraId="01E176A1">
      <w:pPr>
        <w:pStyle w:val="7"/>
      </w:pPr>
      <w:bookmarkStart w:id="91" w:name="_Toc178080490"/>
      <w:r>
        <w:t>Area related</w:t>
      </w:r>
      <w:bookmarkEnd w:id="91"/>
    </w:p>
    <w:p w14:paraId="4190AAFF">
      <w:pPr>
        <w:pStyle w:val="4"/>
      </w:pPr>
      <w:r>
        <w:t>These alerts warn the VTS user that a ship has, or is about to, penetrate a stationary or moving pre-defined area or cross a pre-defined navigational line.</w:t>
      </w:r>
    </w:p>
    <w:p w14:paraId="65FCCE6E">
      <w:pPr>
        <w:pStyle w:val="4"/>
      </w:pPr>
      <w:r>
        <w:t>International regulations, national recommendations or VTS providers may define areas where no shipping is allowed under normal circumstances. These areas may be Special Protected Areas (SPA) or Marine Protected Areas (MPA), Prohibited zones, or Particularly Sensitive Sea Areas (PSSA), as defined by IMO or national authorities.</w:t>
      </w:r>
    </w:p>
    <w:p w14:paraId="2E8841FB">
      <w:pPr>
        <w:pStyle w:val="7"/>
      </w:pPr>
      <w:bookmarkStart w:id="92" w:name="_Toc178080491"/>
      <w:r>
        <w:t>Speed limitations</w:t>
      </w:r>
      <w:bookmarkEnd w:id="92"/>
    </w:p>
    <w:p w14:paraId="3C5802DD">
      <w:pPr>
        <w:pStyle w:val="4"/>
      </w:pPr>
      <w:r>
        <w:t>These alerts warn VTS users whenever a ships speed over ground (SOG) is outside pre-defined boundaries.</w:t>
      </w:r>
    </w:p>
    <w:p w14:paraId="1772B978">
      <w:pPr>
        <w:pStyle w:val="4"/>
        <w:rPr>
          <w:ins w:id="1720" w:author="LIU WEI [2]" w:date="2024-12-22T21:57:17Z"/>
        </w:rPr>
      </w:pPr>
      <w:r>
        <w:t>Competent and VTS authorities may define upper and lower speed limits for navigation in certain areas such as port zones and traffic lanes. To implement this functionality, sufficiently accurate and reliable speed estimation should be available to avoid false alerts.</w:t>
      </w:r>
    </w:p>
    <w:p w14:paraId="065C6827">
      <w:pPr>
        <w:pStyle w:val="7"/>
        <w:rPr>
          <w:ins w:id="1721" w:author="LIU WEI [2]" w:date="2024-12-22T21:57:56Z"/>
        </w:rPr>
      </w:pPr>
      <w:ins w:id="1722" w:author="LIU WEI [2]" w:date="2024-12-22T21:58:10Z">
        <w:r>
          <w:rPr>
            <w:rFonts w:eastAsiaTheme="majorEastAsia"/>
            <w:lang w:val="en-US" w:eastAsia="zh-CN"/>
          </w:rPr>
          <w:t>V</w:t>
        </w:r>
      </w:ins>
      <w:ins w:id="1723" w:author="LIU WEI [2]" w:date="2024-12-22T21:58:10Z">
        <w:r>
          <w:rPr>
            <w:lang w:val="en-US"/>
          </w:rPr>
          <w:t>oice recognition and location of ships</w:t>
        </w:r>
      </w:ins>
    </w:p>
    <w:p w14:paraId="6A8145BA">
      <w:pPr>
        <w:pStyle w:val="4"/>
        <w:widowControl/>
        <w:spacing w:beforeAutospacing="1" w:after="120" w:afterAutospacing="0"/>
        <w:jc w:val="both"/>
        <w:rPr>
          <w:ins w:id="1725" w:author="LIU WEI [2]" w:date="2024-12-22T21:57:40Z"/>
          <w:rFonts w:hint="default" w:asciiTheme="minorHAnsi" w:hAnsiTheme="minorHAnsi" w:eastAsiaTheme="minorHAnsi" w:cstheme="minorBidi"/>
          <w:szCs w:val="22"/>
          <w:highlight w:val="yellow"/>
          <w:lang w:val="en-US" w:eastAsia="zh-CN" w:bidi="ar"/>
          <w:rPrChange w:id="1726" w:author="LIU WEI [2]" w:date="2024-12-22T21:58:31Z">
            <w:rPr>
              <w:ins w:id="1727" w:author="LIU WEI [2]" w:date="2024-12-22T21:57:40Z"/>
              <w:rFonts w:hint="default" w:ascii="Calibri" w:hAnsi="Calibri" w:eastAsia="宋体" w:cs="Calibri"/>
              <w:szCs w:val="22"/>
              <w:highlight w:val="yellow"/>
              <w:lang w:val="en-US" w:eastAsia="zh-CN" w:bidi="ar"/>
            </w:rPr>
          </w:rPrChange>
        </w:rPr>
        <w:pPrChange w:id="1724" w:author="LIU WEI [2]" w:date="2024-12-22T21:58:24Z">
          <w:pPr>
            <w:pStyle w:val="35"/>
            <w:widowControl/>
            <w:spacing w:beforeAutospacing="1" w:after="120" w:afterAutospacing="0"/>
            <w:jc w:val="both"/>
          </w:pPr>
        </w:pPrChange>
      </w:pPr>
      <w:ins w:id="1728" w:author="LIU WEI [2]" w:date="2024-12-22T21:57:40Z">
        <w:r>
          <w:rPr>
            <w:rFonts w:hint="default" w:asciiTheme="minorHAnsi" w:hAnsiTheme="minorHAnsi" w:eastAsiaTheme="minorHAnsi" w:cstheme="minorBidi"/>
            <w:szCs w:val="22"/>
            <w:highlight w:val="yellow"/>
            <w:lang w:val="en-US" w:eastAsia="zh-CN" w:bidi="ar"/>
            <w:rPrChange w:id="1729" w:author="LIU WEI [2]" w:date="2024-12-22T21:58:31Z">
              <w:rPr>
                <w:rFonts w:hint="default" w:ascii="Calibri" w:hAnsi="Calibri" w:eastAsia="宋体" w:cs="Calibri"/>
                <w:szCs w:val="22"/>
                <w:highlight w:val="yellow"/>
                <w:lang w:val="en-US" w:eastAsia="zh-CN" w:bidi="ar"/>
              </w:rPr>
            </w:rPrChange>
          </w:rPr>
          <w:t>In addition that the error of traditional RDF is large, especially when multiple ships call VTS at the same time, RDF cannot provide accurate ship identification and location, which is not conducive to the improve work efficiency of VTS personnel. AI technology will help achieve "voice recognition and location of ships" especially in areas with high density, thereby reducing the workload of VTS personnel, who can devote more attention to the management of ship anomalies.</w:t>
        </w:r>
      </w:ins>
    </w:p>
    <w:p w14:paraId="25C56B0D">
      <w:pPr>
        <w:pStyle w:val="35"/>
        <w:widowControl/>
        <w:spacing w:beforeAutospacing="1" w:after="120" w:afterAutospacing="0"/>
        <w:jc w:val="both"/>
        <w:rPr>
          <w:ins w:id="1731" w:author="LIU WEI [2]" w:date="2024-12-22T21:57:40Z"/>
          <w:rFonts w:hint="default" w:ascii="Calibri" w:hAnsi="Calibri" w:cs="Calibri"/>
          <w:highlight w:val="yellow"/>
          <w:lang w:val="en-US" w:eastAsia="zh-CN"/>
        </w:rPr>
      </w:pPr>
      <w:ins w:id="1732" w:author="LIU WEI [2]" w:date="2024-12-22T21:57:40Z">
        <w:r>
          <w:rPr>
            <w:rFonts w:hint="default" w:ascii="Calibri" w:hAnsi="Calibri" w:cs="Calibri"/>
            <w:lang w:val="en-US" w:eastAsia="zh-CN"/>
          </w:rPr>
          <w:drawing>
            <wp:inline distT="0" distB="0" distL="114300" distR="114300">
              <wp:extent cx="6126480" cy="3383280"/>
              <wp:effectExtent l="0" t="0" r="0" b="0"/>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25"/>
                      <a:stretch>
                        <a:fillRect/>
                      </a:stretch>
                    </pic:blipFill>
                    <pic:spPr>
                      <a:xfrm>
                        <a:off x="0" y="0"/>
                        <a:ext cx="6126480" cy="3383280"/>
                      </a:xfrm>
                      <a:prstGeom prst="rect">
                        <a:avLst/>
                      </a:prstGeom>
                      <a:noFill/>
                      <a:ln>
                        <a:noFill/>
                      </a:ln>
                    </pic:spPr>
                  </pic:pic>
                </a:graphicData>
              </a:graphic>
            </wp:inline>
          </w:drawing>
        </w:r>
      </w:ins>
    </w:p>
    <w:p w14:paraId="4154741D">
      <w:pPr>
        <w:pStyle w:val="35"/>
        <w:keepNext w:val="0"/>
        <w:keepLines w:val="0"/>
        <w:widowControl/>
        <w:numPr>
          <w:ilvl w:val="0"/>
          <w:numId w:val="42"/>
        </w:numPr>
        <w:suppressLineNumbers w:val="0"/>
        <w:tabs>
          <w:tab w:val="left" w:pos="420"/>
        </w:tabs>
        <w:spacing w:before="240" w:beforeAutospacing="0" w:after="240" w:afterAutospacing="0" w:line="216" w:lineRule="atLeast"/>
        <w:ind w:left="992" w:right="0" w:hanging="992"/>
        <w:jc w:val="center"/>
        <w:rPr>
          <w:ins w:id="1734" w:author="LIU WEI [2]" w:date="2024-12-22T21:57:40Z"/>
          <w:highlight w:val="yellow"/>
          <w:lang w:val="en-US" w:eastAsia="zh-CN"/>
        </w:rPr>
      </w:pPr>
      <w:ins w:id="1735" w:author="LIU WEI [2]" w:date="2024-12-22T21:57:40Z">
        <w:r>
          <w:rPr>
            <w:rFonts w:hint="default" w:ascii="Calibri" w:hAnsi="Calibri" w:eastAsia="Calibri" w:cs="Times New Roman"/>
            <w:bCs/>
            <w:i/>
            <w:iCs w:val="0"/>
            <w:color w:val="575756"/>
            <w:kern w:val="0"/>
            <w:sz w:val="22"/>
            <w:szCs w:val="22"/>
            <w:highlight w:val="yellow"/>
            <w:lang w:val="en-US" w:eastAsia="zh-CN" w:bidi="ar"/>
          </w:rPr>
          <w:t>The workflow of voice recognition and location of ships</w:t>
        </w:r>
      </w:ins>
    </w:p>
    <w:p w14:paraId="4404B972">
      <w:pPr>
        <w:pStyle w:val="4"/>
        <w:rPr>
          <w:del w:id="1736" w:author="LIU WEI [2]" w:date="2024-12-22T21:57:40Z"/>
        </w:rPr>
      </w:pPr>
    </w:p>
    <w:p w14:paraId="2741FAA0">
      <w:pPr>
        <w:pStyle w:val="5"/>
      </w:pPr>
      <w:bookmarkStart w:id="93" w:name="_Toc178080492"/>
      <w:r>
        <w:t>Specific Design and Installation Considerations</w:t>
      </w:r>
      <w:bookmarkEnd w:id="93"/>
    </w:p>
    <w:p w14:paraId="29389149">
      <w:pPr>
        <w:pStyle w:val="6"/>
      </w:pPr>
    </w:p>
    <w:p w14:paraId="7A2A6A18">
      <w:pPr>
        <w:pStyle w:val="4"/>
      </w:pPr>
      <w:r>
        <w:t>The selection of DST for a VTS system should be considered in conjunction with a historical analysis of the specific behaviour, characteristics of the vessels, typical routes, and hazards that may affect the efficient and safe movement of vessels within the VTS area affected.</w:t>
      </w:r>
    </w:p>
    <w:p w14:paraId="48350CFC">
      <w:pPr>
        <w:pStyle w:val="4"/>
        <w:rPr>
          <w:ins w:id="1737" w:author="LIU WEI" w:date="2024-12-21T17:42:00Z"/>
        </w:rPr>
      </w:pPr>
      <w:r>
        <w:rPr>
          <w:lang w:val="en-GB"/>
          <w:rPrChange w:id="1738" w:author="Aase, Richard" w:date="2024-09-26T11:16:00Z">
            <w:rPr>
              <w:lang w:val="fr-FR"/>
            </w:rPr>
          </w:rPrChange>
        </w:rPr>
        <w:t xml:space="preserve">Refer to IALA Guideline </w:t>
      </w:r>
      <w:r>
        <w:rPr>
          <w:i/>
          <w:iCs w:val="0"/>
          <w:lang w:val="en-GB"/>
          <w:rPrChange w:id="1739" w:author="Aase, Richard" w:date="2024-09-26T11:16:00Z">
            <w:rPr>
              <w:i/>
              <w:iCs/>
              <w:lang w:val="fr-FR"/>
            </w:rPr>
          </w:rPrChange>
        </w:rPr>
        <w:t xml:space="preserve">G1110 </w:t>
      </w:r>
      <w:r>
        <w:rPr>
          <w:i/>
          <w:iCs/>
          <w:lang w:val="fr-FR"/>
        </w:rPr>
        <w:fldChar w:fldCharType="begin"/>
      </w:r>
      <w:r>
        <w:rPr>
          <w:i/>
          <w:iCs w:val="0"/>
          <w:lang w:val="en-GB"/>
          <w:rPrChange w:id="1740" w:author="Aase, Richard" w:date="2024-09-26T11:16:00Z">
            <w:rPr>
              <w:i/>
              <w:iCs/>
              <w:lang w:val="fr-FR"/>
            </w:rPr>
          </w:rPrChange>
        </w:rPr>
        <w:instrText xml:space="preserve"> REF _Ref125700018 \r \h </w:instrText>
      </w:r>
      <w:r>
        <w:rPr>
          <w:i/>
          <w:iCs/>
          <w:lang w:val="fr-FR"/>
        </w:rPr>
        <w:fldChar w:fldCharType="separate"/>
      </w:r>
      <w:r>
        <w:rPr>
          <w:i/>
          <w:iCs w:val="0"/>
          <w:lang w:val="en-GB"/>
          <w:rPrChange w:id="1741" w:author="Aase, Richard" w:date="2024-09-26T11:16:00Z">
            <w:rPr>
              <w:i/>
              <w:iCs/>
              <w:lang w:val="fr-FR"/>
            </w:rPr>
          </w:rPrChange>
        </w:rPr>
        <w:t>[8]</w:t>
      </w:r>
      <w:r>
        <w:rPr>
          <w:i/>
          <w:iCs/>
          <w:lang w:val="fr-FR"/>
        </w:rPr>
        <w:fldChar w:fldCharType="end"/>
      </w:r>
      <w:r>
        <w:rPr>
          <w:i/>
          <w:iCs w:val="0"/>
          <w:lang w:val="en-GB" w:eastAsia="en-US"/>
          <w:rPrChange w:id="1742" w:author="Aase, Richard" w:date="2024-09-26T11:16:00Z">
            <w:rPr>
              <w:i/>
              <w:iCs/>
              <w:lang w:val="fr-FR" w:eastAsia="de-DE"/>
            </w:rPr>
          </w:rPrChange>
        </w:rPr>
        <w:t xml:space="preserve"> </w:t>
      </w:r>
      <w:r>
        <w:t>section 3, for examples of where DSTs may assist in ensuring the safety and efficiency of navigation, through route and traffic management, monitoring and protection of assets, environmental and fairway monitoring, incident response and anomaly detection.</w:t>
      </w:r>
    </w:p>
    <w:p w14:paraId="5B076C42">
      <w:pPr>
        <w:pStyle w:val="2"/>
      </w:pPr>
      <w:bookmarkStart w:id="94" w:name="_Toc178080493"/>
      <w:r>
        <w:t>DATA PROCESSING</w:t>
      </w:r>
      <w:bookmarkEnd w:id="94"/>
      <w:bookmarkStart w:id="257" w:name="_GoBack"/>
      <w:bookmarkEnd w:id="257"/>
    </w:p>
    <w:p w14:paraId="46D10F78">
      <w:pPr>
        <w:pStyle w:val="65"/>
      </w:pPr>
    </w:p>
    <w:p w14:paraId="5D4B5339">
      <w:pPr>
        <w:pStyle w:val="5"/>
        <w:keepNext w:val="0"/>
        <w:keepLines w:val="0"/>
        <w:spacing w:line="240" w:lineRule="auto"/>
        <w:ind w:right="0"/>
      </w:pPr>
      <w:bookmarkStart w:id="95" w:name="_Toc178080494"/>
      <w:r>
        <w:t>Introduction</w:t>
      </w:r>
      <w:bookmarkEnd w:id="95"/>
    </w:p>
    <w:p w14:paraId="2DC48960">
      <w:pPr>
        <w:pStyle w:val="6"/>
      </w:pPr>
    </w:p>
    <w:p w14:paraId="67D6EF48">
      <w:pPr>
        <w:pStyle w:val="4"/>
        <w:rPr>
          <w:ins w:id="1743" w:author="Sundklev Monica" w:date="2024-09-25T15:14:00Z"/>
        </w:rPr>
      </w:pPr>
      <w:r>
        <w:t xml:space="preserve">A VTS system uses data processing </w:t>
      </w:r>
      <w:commentRangeStart w:id="16"/>
      <w:r>
        <w:t>to</w:t>
      </w:r>
      <w:commentRangeEnd w:id="16"/>
      <w:ins w:id="1744" w:author="Aase, Richard" w:date="2024-09-26T11:16:00Z">
        <w:r>
          <w:rPr>
            <w:rStyle w:val="47"/>
          </w:rPr>
          <w:commentReference w:id="16"/>
        </w:r>
      </w:ins>
      <w:ins w:id="1745" w:author="Sundklev Monica" w:date="2024-09-25T15:14:00Z">
        <w:r>
          <w:rPr/>
          <w:t>:</w:t>
        </w:r>
      </w:ins>
    </w:p>
    <w:p w14:paraId="7CC83F73">
      <w:pPr>
        <w:pStyle w:val="4"/>
        <w:numPr>
          <w:ilvl w:val="0"/>
          <w:numId w:val="43"/>
        </w:numPr>
        <w:rPr>
          <w:ins w:id="1746" w:author="Sundklev Monica" w:date="2024-09-25T15:14:00Z"/>
        </w:rPr>
      </w:pPr>
      <w:del w:id="1747" w:author="Sundklev Monica" w:date="2024-09-25T15:14:00Z">
        <w:r>
          <w:rPr/>
          <w:delText xml:space="preserve"> </w:delText>
        </w:r>
      </w:del>
      <w:r>
        <w:t xml:space="preserve">create the traffic image, </w:t>
      </w:r>
      <w:del w:id="1748" w:author="Sundklev Monica" w:date="2024-09-25T15:14:00Z">
        <w:r>
          <w:rPr/>
          <w:delText xml:space="preserve">to </w:delText>
        </w:r>
      </w:del>
    </w:p>
    <w:p w14:paraId="29372A4C">
      <w:pPr>
        <w:pStyle w:val="4"/>
        <w:numPr>
          <w:ilvl w:val="0"/>
          <w:numId w:val="43"/>
        </w:numPr>
        <w:rPr>
          <w:ins w:id="1749" w:author="Sundklev Monica" w:date="2024-09-25T15:14:00Z"/>
        </w:rPr>
      </w:pPr>
      <w:ins w:id="1750" w:author="Heidi Clevett" w:date="2024-09-24T14:18:00Z">
        <w:del w:id="1751" w:author="牛尾" w:date="2024-12-18T21:44:00Z">
          <w:commentRangeStart w:id="17"/>
          <w:r>
            <w:rPr>
              <w:rFonts w:hint="eastAsia"/>
              <w:lang w:eastAsia="zh-CN"/>
            </w:rPr>
            <w:delText>facilitate</w:delText>
          </w:r>
        </w:del>
      </w:ins>
      <w:ins w:id="1752" w:author="牛尾" w:date="2024-12-18T21:44:00Z">
        <w:r>
          <w:rPr>
            <w:rFonts w:hint="eastAsia"/>
            <w:lang w:eastAsia="zh-CN"/>
          </w:rPr>
          <w:t>manage</w:t>
        </w:r>
      </w:ins>
      <w:ins w:id="1753" w:author="Heidi Clevett" w:date="2024-09-24T14:18:00Z">
        <w:r>
          <w:rPr>
            <w:rFonts w:hint="eastAsia"/>
            <w:lang w:eastAsia="zh-CN"/>
          </w:rPr>
          <w:t xml:space="preserve"> information </w:t>
        </w:r>
      </w:ins>
      <w:ins w:id="1754" w:author="Heidi Clevett" w:date="2024-09-24T14:18:00Z">
        <w:del w:id="1755" w:author="牛尾" w:date="2024-12-18T21:44:00Z">
          <w:r>
            <w:rPr>
              <w:rFonts w:hint="eastAsia"/>
              <w:lang w:eastAsia="zh-CN"/>
            </w:rPr>
            <w:delText>management</w:delText>
          </w:r>
        </w:del>
      </w:ins>
      <w:del w:id="1756" w:author="Heidi Clevett" w:date="2024-09-24T14:18:00Z">
        <w:r>
          <w:rPr/>
          <w:delText>manage ship visits</w:delText>
        </w:r>
      </w:del>
      <w:r>
        <w:t xml:space="preserve">, </w:t>
      </w:r>
      <w:del w:id="1757" w:author="Sundklev Monica" w:date="2024-09-25T15:14:00Z">
        <w:r>
          <w:rPr/>
          <w:delText xml:space="preserve">to </w:delText>
        </w:r>
        <w:commentRangeEnd w:id="17"/>
      </w:del>
      <w:ins w:id="1758" w:author="Aase, Richard" w:date="2024-09-26T11:16:00Z">
        <w:r>
          <w:rPr>
            <w:rStyle w:val="47"/>
          </w:rPr>
          <w:commentReference w:id="17"/>
        </w:r>
      </w:ins>
    </w:p>
    <w:p w14:paraId="73CE642D">
      <w:pPr>
        <w:pStyle w:val="4"/>
        <w:numPr>
          <w:ilvl w:val="0"/>
          <w:numId w:val="43"/>
        </w:numPr>
        <w:rPr>
          <w:ins w:id="1759" w:author="Sundklev Monica" w:date="2024-09-25T15:14:00Z"/>
        </w:rPr>
      </w:pPr>
      <w:r>
        <w:t>support the VTS user with decision support tools</w:t>
      </w:r>
      <w:ins w:id="1760" w:author="Sundklev Monica" w:date="2024-09-25T15:14:00Z">
        <w:r>
          <w:rPr/>
          <w:t>,</w:t>
        </w:r>
      </w:ins>
      <w:r>
        <w:t xml:space="preserve"> and </w:t>
      </w:r>
      <w:del w:id="1761" w:author="Sundklev Monica" w:date="2024-09-25T15:14:00Z">
        <w:r>
          <w:rPr/>
          <w:delText xml:space="preserve">to </w:delText>
        </w:r>
      </w:del>
    </w:p>
    <w:p w14:paraId="4FE610E7">
      <w:pPr>
        <w:pStyle w:val="4"/>
        <w:numPr>
          <w:ilvl w:val="0"/>
          <w:numId w:val="43"/>
        </w:numPr>
        <w:pPrChange w:id="1762" w:author="Aase, Richard" w:date="2024-09-26T11:24:00Z">
          <w:pPr>
            <w:pStyle w:val="4"/>
          </w:pPr>
        </w:pPrChange>
      </w:pPr>
      <w:r>
        <w:t xml:space="preserve">record </w:t>
      </w:r>
      <w:commentRangeStart w:id="18"/>
      <w:r>
        <w:t>activit</w:t>
      </w:r>
      <w:del w:id="1763" w:author="Sundklev Monica" w:date="2024-09-25T15:21:00Z">
        <w:r>
          <w:rPr/>
          <w:delText>y</w:delText>
        </w:r>
      </w:del>
      <w:ins w:id="1764" w:author="Sundklev Monica" w:date="2024-09-25T15:21:00Z">
        <w:r>
          <w:rPr/>
          <w:t>ies</w:t>
        </w:r>
        <w:commentRangeEnd w:id="18"/>
      </w:ins>
      <w:ins w:id="1765" w:author="Sundklev Monica" w:date="2024-09-25T15:21:00Z">
        <w:r>
          <w:rPr>
            <w:rStyle w:val="47"/>
          </w:rPr>
          <w:commentReference w:id="18"/>
        </w:r>
      </w:ins>
      <w:r>
        <w:t xml:space="preserve">. </w:t>
      </w:r>
    </w:p>
    <w:p w14:paraId="0B53FCDC">
      <w:pPr>
        <w:pStyle w:val="4"/>
      </w:pPr>
      <w:r>
        <w:t>This section will provide further information to support VTS providers in</w:t>
      </w:r>
      <w:del w:id="1766" w:author="Heidi Clevett" w:date="2024-09-24T14:19:00Z">
        <w:r>
          <w:rPr/>
          <w:delText xml:space="preserve"> the management of data associated with ship visits</w:delText>
        </w:r>
      </w:del>
      <w:r>
        <w:t>, the processing and data fusion of radar data in order to provide high quality track data for the traffic image and the recording of activity for analysis purposes.</w:t>
      </w:r>
    </w:p>
    <w:p w14:paraId="301845C9">
      <w:pPr>
        <w:pStyle w:val="6"/>
      </w:pPr>
    </w:p>
    <w:p w14:paraId="2E39FCE6">
      <w:pPr>
        <w:pStyle w:val="7"/>
      </w:pPr>
      <w:bookmarkStart w:id="96" w:name="_Toc178080495"/>
      <w:r>
        <w:t>Section definitions</w:t>
      </w:r>
      <w:bookmarkEnd w:id="96"/>
    </w:p>
    <w:p w14:paraId="01A7C4F9">
      <w:pPr>
        <w:pStyle w:val="4"/>
        <w:rPr>
          <w:i/>
          <w:iCs/>
        </w:rPr>
      </w:pPr>
      <w:r>
        <w:t xml:space="preserve">For general terms used throughout this section refer to IEEE </w:t>
      </w:r>
      <w:r>
        <w:rPr>
          <w:i/>
          <w:iCs/>
        </w:rPr>
        <w:t xml:space="preserve">Std 686-2017 </w:t>
      </w:r>
      <w:r>
        <w:rPr>
          <w:i/>
          <w:iCs/>
        </w:rPr>
        <w:fldChar w:fldCharType="begin"/>
      </w:r>
      <w:r>
        <w:rPr>
          <w:i/>
          <w:iCs/>
        </w:rPr>
        <w:instrText xml:space="preserve"> REF _Ref125700539 \r \h </w:instrText>
      </w:r>
      <w:r>
        <w:rPr>
          <w:i/>
          <w:iCs/>
        </w:rPr>
        <w:fldChar w:fldCharType="separate"/>
      </w:r>
      <w:r>
        <w:rPr>
          <w:i/>
          <w:iCs/>
        </w:rPr>
        <w:t>[15]</w:t>
      </w:r>
      <w:r>
        <w:rPr>
          <w:i/>
          <w:iCs/>
        </w:rPr>
        <w:fldChar w:fldCharType="end"/>
      </w:r>
      <w:r>
        <w:rPr>
          <w:i/>
          <w:iCs/>
        </w:rPr>
        <w:t>. IEEE Standard Radar Definitions</w:t>
      </w:r>
    </w:p>
    <w:p w14:paraId="1C3C2787">
      <w:pPr>
        <w:pStyle w:val="4"/>
      </w:pPr>
      <w:r>
        <w:t>Specific terms are defined as follows:</w:t>
      </w:r>
    </w:p>
    <w:p w14:paraId="4AC519D2">
      <w:pPr>
        <w:pStyle w:val="194"/>
        <w:ind w:left="2268" w:hanging="2268"/>
        <w:rPr>
          <w:lang w:eastAsia="de-DE"/>
        </w:rPr>
      </w:pPr>
      <w:r>
        <w:rPr>
          <w:lang w:eastAsia="de-DE"/>
        </w:rPr>
        <w:t xml:space="preserve">Confirmed track </w:t>
      </w:r>
      <w:r>
        <w:rPr>
          <w:lang w:eastAsia="de-DE"/>
        </w:rPr>
        <w:tab/>
      </w:r>
      <w:r>
        <w:rPr>
          <w:lang w:eastAsia="de-DE"/>
        </w:rPr>
        <w:t>A track that has previously passed the criteria for track initiation, tentative track formation and has been subsequently promoted to a confirmed track.</w:t>
      </w:r>
    </w:p>
    <w:p w14:paraId="067C5FFA">
      <w:pPr>
        <w:pStyle w:val="194"/>
        <w:ind w:left="2268" w:hanging="2268"/>
        <w:rPr>
          <w:lang w:eastAsia="de-DE"/>
        </w:rPr>
      </w:pPr>
      <w:r>
        <w:rPr>
          <w:lang w:eastAsia="de-DE"/>
        </w:rPr>
        <w:t xml:space="preserve">Data </w:t>
      </w:r>
      <w:r>
        <w:rPr>
          <w:lang w:eastAsia="de-DE"/>
        </w:rPr>
        <w:tab/>
      </w:r>
      <w:r>
        <w:rPr>
          <w:lang w:eastAsia="de-DE"/>
        </w:rPr>
        <w:t>Is everything that is potentially useful and relevant to the VTS user.</w:t>
      </w:r>
    </w:p>
    <w:p w14:paraId="6C7AAAF9">
      <w:pPr>
        <w:pStyle w:val="194"/>
        <w:ind w:left="2268" w:hanging="2268"/>
        <w:rPr>
          <w:lang w:eastAsia="de-DE"/>
        </w:rPr>
      </w:pPr>
      <w:r>
        <w:rPr>
          <w:lang w:eastAsia="de-DE"/>
        </w:rPr>
        <w:t xml:space="preserve">Data Fusion </w:t>
      </w:r>
      <w:r>
        <w:rPr>
          <w:lang w:eastAsia="de-DE"/>
        </w:rPr>
        <w:tab/>
      </w:r>
      <w:r>
        <w:rPr>
          <w:lang w:eastAsia="de-DE"/>
        </w:rPr>
        <w:t>In the tracking context, data fusion is the combining of observation updates from more than one sensor to create one track based on all available sensor information.</w:t>
      </w:r>
    </w:p>
    <w:p w14:paraId="38FDF24B">
      <w:pPr>
        <w:pStyle w:val="194"/>
        <w:ind w:left="2268" w:hanging="2268"/>
        <w:rPr>
          <w:lang w:eastAsia="de-DE"/>
        </w:rPr>
      </w:pPr>
      <w:r>
        <w:rPr>
          <w:lang w:eastAsia="de-DE"/>
        </w:rPr>
        <w:t>False Plot</w:t>
      </w:r>
      <w:r>
        <w:rPr>
          <w:lang w:eastAsia="de-DE"/>
        </w:rPr>
        <w:tab/>
      </w:r>
      <w:r>
        <w:rPr>
          <w:lang w:eastAsia="de-DE"/>
        </w:rPr>
        <w:t>A plot resulting from a phenomenon unrelated to VTS operation or from a reflection of an actual object.</w:t>
      </w:r>
    </w:p>
    <w:p w14:paraId="0144E704">
      <w:pPr>
        <w:pStyle w:val="194"/>
        <w:ind w:left="2268" w:hanging="2268"/>
        <w:rPr>
          <w:lang w:eastAsia="de-DE"/>
        </w:rPr>
      </w:pPr>
      <w:r>
        <w:rPr>
          <w:lang w:eastAsia="de-DE"/>
        </w:rPr>
        <w:t xml:space="preserve">False Track </w:t>
      </w:r>
      <w:r>
        <w:rPr>
          <w:lang w:eastAsia="de-DE"/>
        </w:rPr>
        <w:tab/>
      </w:r>
      <w:r>
        <w:rPr>
          <w:lang w:eastAsia="de-DE"/>
        </w:rPr>
        <w:t>A track created using sensor data that happens to behave in target-like manner but actually relates to phenomena unrelated to VTS operation or results from reflections of actual objects.</w:t>
      </w:r>
    </w:p>
    <w:p w14:paraId="4B5F27AB">
      <w:pPr>
        <w:pStyle w:val="194"/>
        <w:ind w:left="2268" w:firstLine="0"/>
        <w:rPr>
          <w:lang w:eastAsia="de-DE"/>
        </w:rPr>
      </w:pPr>
      <w:r>
        <w:rPr>
          <w:lang w:eastAsia="de-DE"/>
        </w:rPr>
        <w:t>Note, the sensors and indeed the tracking process may not be able to differentiate between small detectable objects unrelated to VTS operation (birds for example) and at the same time to correctly detect and track small objects that are related to VTS operation.</w:t>
      </w:r>
    </w:p>
    <w:p w14:paraId="1C81B333">
      <w:pPr>
        <w:pStyle w:val="194"/>
        <w:ind w:left="2268" w:hanging="2268"/>
        <w:rPr>
          <w:lang w:eastAsia="de-DE"/>
        </w:rPr>
      </w:pPr>
      <w:r>
        <w:rPr>
          <w:lang w:eastAsia="de-DE"/>
        </w:rPr>
        <w:t xml:space="preserve">Information </w:t>
      </w:r>
      <w:r>
        <w:rPr>
          <w:lang w:eastAsia="de-DE"/>
        </w:rPr>
        <w:tab/>
      </w:r>
      <w:r>
        <w:rPr>
          <w:lang w:eastAsia="de-DE"/>
        </w:rPr>
        <w:t>Is the result of the processing of the data. It should be appropriately useful and appropriately clear to aid the VTS user and the decision-making processes. In the context of a VTS system, there are many pieces of data, each with its own importance, validity and integrity.</w:t>
      </w:r>
    </w:p>
    <w:p w14:paraId="36C475EF">
      <w:pPr>
        <w:pStyle w:val="194"/>
        <w:ind w:left="2268" w:hanging="2268"/>
        <w:rPr>
          <w:lang w:eastAsia="de-DE"/>
        </w:rPr>
      </w:pPr>
      <w:r>
        <w:rPr>
          <w:lang w:eastAsia="de-DE"/>
        </w:rPr>
        <w:t xml:space="preserve">Latency </w:t>
      </w:r>
      <w:r>
        <w:rPr>
          <w:lang w:eastAsia="de-DE"/>
        </w:rPr>
        <w:tab/>
      </w:r>
      <w:r>
        <w:rPr>
          <w:lang w:eastAsia="de-DE"/>
        </w:rPr>
        <w:t>A measure of time delay experienced in a system. Used here to indicate the time from a sensor first gathering data relating to a target, to the time the corresponding data is presented to the user (e.g., VTS user display or decision support process).</w:t>
      </w:r>
    </w:p>
    <w:p w14:paraId="29ED1377">
      <w:pPr>
        <w:pStyle w:val="194"/>
        <w:ind w:left="2268" w:hanging="2268"/>
        <w:rPr>
          <w:lang w:eastAsia="de-DE"/>
        </w:rPr>
      </w:pPr>
      <w:r>
        <w:rPr>
          <w:lang w:eastAsia="de-DE"/>
        </w:rPr>
        <w:t xml:space="preserve">PD </w:t>
      </w:r>
      <w:r>
        <w:rPr>
          <w:lang w:eastAsia="de-DE"/>
        </w:rPr>
        <w:tab/>
      </w:r>
      <w:r>
        <w:rPr>
          <w:lang w:eastAsia="de-DE"/>
        </w:rPr>
        <w:t>Is the probability of target detection at the output of a sensor, subsequent to plot extraction, but prior to tracking, and presentation. Note, in some systems the boundary of the sensor and its achieved PD complicate this definition – clarification may be required to avoid misunderstanding arising from, for example, data compression or video processing.</w:t>
      </w:r>
    </w:p>
    <w:p w14:paraId="07107435">
      <w:pPr>
        <w:pStyle w:val="194"/>
        <w:ind w:left="2268" w:hanging="2268"/>
        <w:rPr>
          <w:lang w:eastAsia="de-DE"/>
        </w:rPr>
      </w:pPr>
      <w:r>
        <w:rPr>
          <w:lang w:eastAsia="de-DE"/>
        </w:rPr>
        <w:t xml:space="preserve">Plot </w:t>
      </w:r>
      <w:r>
        <w:rPr>
          <w:lang w:eastAsia="de-DE"/>
        </w:rPr>
        <w:tab/>
      </w:r>
      <w:r>
        <w:rPr>
          <w:lang w:eastAsia="de-DE"/>
        </w:rPr>
        <w:t>A generic term to describe the report resulting from a sensor observation.</w:t>
      </w:r>
    </w:p>
    <w:p w14:paraId="1D46BCAB">
      <w:pPr>
        <w:pStyle w:val="194"/>
        <w:ind w:left="2268" w:hanging="2268"/>
        <w:rPr>
          <w:lang w:eastAsia="de-DE"/>
        </w:rPr>
      </w:pPr>
      <w:r>
        <w:rPr>
          <w:lang w:eastAsia="de-DE"/>
        </w:rPr>
        <w:t xml:space="preserve">Plot extraction </w:t>
      </w:r>
      <w:r>
        <w:rPr>
          <w:lang w:eastAsia="de-DE"/>
        </w:rPr>
        <w:tab/>
      </w:r>
      <w:r>
        <w:rPr>
          <w:lang w:eastAsia="de-DE"/>
        </w:rPr>
        <w:t>The process of determining measurement values for a sensor observation from the raw sensor data. In the case of a radar sensor, this typically consists of comparing the video level with a threshold which can be (dynamically) adapted to local background noise and clutter conditions.</w:t>
      </w:r>
    </w:p>
    <w:p w14:paraId="3DC0B46D">
      <w:pPr>
        <w:pStyle w:val="194"/>
        <w:ind w:left="2268" w:hanging="2268"/>
        <w:rPr>
          <w:lang w:eastAsia="de-DE"/>
        </w:rPr>
      </w:pPr>
      <w:r>
        <w:rPr>
          <w:lang w:eastAsia="de-DE"/>
        </w:rPr>
        <w:t xml:space="preserve">Plot-to-track association </w:t>
      </w:r>
      <w:r>
        <w:rPr>
          <w:lang w:eastAsia="de-DE"/>
        </w:rPr>
        <w:tab/>
      </w:r>
      <w:r>
        <w:rPr>
          <w:lang w:eastAsia="de-DE"/>
        </w:rPr>
        <w:t>The process of determining correlation of new sensor plots with existing tracks.</w:t>
      </w:r>
    </w:p>
    <w:p w14:paraId="24D69E4E">
      <w:pPr>
        <w:pStyle w:val="194"/>
        <w:ind w:left="2268" w:hanging="2268"/>
        <w:rPr>
          <w:lang w:eastAsia="de-DE"/>
        </w:rPr>
      </w:pPr>
      <w:r>
        <w:rPr>
          <w:lang w:eastAsia="de-DE"/>
        </w:rPr>
        <w:t xml:space="preserve">Processing </w:t>
      </w:r>
      <w:r>
        <w:rPr>
          <w:lang w:eastAsia="de-DE"/>
        </w:rPr>
        <w:tab/>
      </w:r>
      <w:r>
        <w:rPr>
          <w:lang w:eastAsia="de-DE"/>
        </w:rPr>
        <w:t>Involves summarising, analysing, converting, recording, sorting, calculating, disseminating, storing, aggregating, validating, tabulating, etc.</w:t>
      </w:r>
    </w:p>
    <w:p w14:paraId="5883CE9B">
      <w:pPr>
        <w:pStyle w:val="194"/>
        <w:ind w:left="2268" w:hanging="2268"/>
        <w:rPr>
          <w:lang w:eastAsia="de-DE"/>
        </w:rPr>
      </w:pPr>
      <w:r>
        <w:rPr>
          <w:lang w:eastAsia="de-DE"/>
        </w:rPr>
        <w:t xml:space="preserve">Radar </w:t>
      </w:r>
      <w:r>
        <w:rPr>
          <w:lang w:eastAsia="de-DE"/>
        </w:rPr>
        <w:tab/>
      </w:r>
      <w:r>
        <w:rPr>
          <w:lang w:eastAsia="de-DE"/>
        </w:rPr>
        <w:t>As referred to in this document, this relates to all aspects of the radar from sensor through to the availability of radar information (for presentation) from one or more radar sensors to the VTS user.</w:t>
      </w:r>
    </w:p>
    <w:p w14:paraId="5399F9F5">
      <w:pPr>
        <w:pStyle w:val="194"/>
        <w:ind w:left="2268" w:hanging="2268"/>
        <w:rPr>
          <w:lang w:eastAsia="de-DE"/>
        </w:rPr>
      </w:pPr>
      <w:r>
        <w:rPr>
          <w:lang w:eastAsia="de-DE"/>
        </w:rPr>
        <w:t xml:space="preserve">Radar track (report) </w:t>
      </w:r>
      <w:r>
        <w:rPr>
          <w:lang w:eastAsia="de-DE"/>
        </w:rPr>
        <w:tab/>
      </w:r>
      <w:r>
        <w:rPr>
          <w:lang w:eastAsia="de-DE"/>
        </w:rPr>
        <w:t xml:space="preserve">A target report resulting from the correlation, by a special algorithm (tracking filter) of a succession of radar-reported positions (radar plots) for one object. </w:t>
      </w:r>
    </w:p>
    <w:p w14:paraId="55170A30">
      <w:pPr>
        <w:pStyle w:val="194"/>
        <w:ind w:left="2268" w:hanging="2268"/>
        <w:rPr>
          <w:lang w:eastAsia="de-DE"/>
        </w:rPr>
      </w:pPr>
      <w:r>
        <w:rPr>
          <w:lang w:eastAsia="de-DE"/>
        </w:rPr>
        <w:t xml:space="preserve">Radar video </w:t>
      </w:r>
      <w:r>
        <w:rPr>
          <w:lang w:eastAsia="de-DE"/>
        </w:rPr>
        <w:tab/>
      </w:r>
      <w:r>
        <w:rPr>
          <w:lang w:eastAsia="de-DE"/>
        </w:rPr>
        <w:t>A time-varying signal, proportional to the sum of the radio frequency (RF) signals being received and the RF noise inherent in the receiver itself. Radar video can be an analogue signal with associated azimuth reference information, and/or video data (including amplitude) in digital format.</w:t>
      </w:r>
    </w:p>
    <w:p w14:paraId="6FEEB9A3">
      <w:pPr>
        <w:pStyle w:val="194"/>
        <w:ind w:left="2268" w:hanging="2268"/>
        <w:rPr>
          <w:lang w:eastAsia="de-DE"/>
        </w:rPr>
      </w:pPr>
      <w:r>
        <w:rPr>
          <w:lang w:eastAsia="de-DE"/>
        </w:rPr>
        <w:t xml:space="preserve">Sensor </w:t>
      </w:r>
      <w:r>
        <w:rPr>
          <w:lang w:eastAsia="de-DE"/>
        </w:rPr>
        <w:tab/>
      </w:r>
      <w:r>
        <w:rPr>
          <w:lang w:eastAsia="de-DE"/>
        </w:rPr>
        <w:t>In the tracking context, a sensor is a device for observing and measuring, as a minimum, position information for a target or potential target.</w:t>
      </w:r>
    </w:p>
    <w:p w14:paraId="34549921">
      <w:pPr>
        <w:pStyle w:val="194"/>
        <w:ind w:left="2268" w:hanging="2268"/>
        <w:rPr>
          <w:lang w:eastAsia="de-DE"/>
        </w:rPr>
      </w:pPr>
      <w:r>
        <w:rPr>
          <w:lang w:eastAsia="de-DE"/>
        </w:rPr>
        <w:t>Sensor PFA</w:t>
      </w:r>
      <w:r>
        <w:rPr>
          <w:lang w:eastAsia="de-DE"/>
        </w:rPr>
        <w:tab/>
      </w:r>
      <w:r>
        <w:rPr>
          <w:lang w:eastAsia="de-DE"/>
        </w:rPr>
        <w:t>Is the probability of false alarm (plot) at the output of a sensor, subsequent to plot extraction, but prior to tracking, and presentation. This is generally expressed as an average number per unit area.</w:t>
      </w:r>
    </w:p>
    <w:p w14:paraId="2C8344A8">
      <w:pPr>
        <w:pStyle w:val="194"/>
        <w:ind w:left="2268" w:hanging="2268"/>
        <w:rPr>
          <w:lang w:eastAsia="de-DE"/>
        </w:rPr>
      </w:pPr>
      <w:r>
        <w:rPr>
          <w:lang w:eastAsia="de-DE"/>
        </w:rPr>
        <w:t xml:space="preserve">Signal to noise ratio </w:t>
      </w:r>
      <w:r>
        <w:rPr>
          <w:lang w:eastAsia="de-DE"/>
        </w:rPr>
        <w:tab/>
      </w:r>
      <w:r>
        <w:rPr>
          <w:lang w:eastAsia="de-DE"/>
        </w:rPr>
        <w:t>The ratio of a measurement of the power of a return from a target vs. the local sensor noise around the location of the target</w:t>
      </w:r>
    </w:p>
    <w:p w14:paraId="42EDA750">
      <w:pPr>
        <w:pStyle w:val="194"/>
        <w:ind w:left="2268" w:hanging="2268"/>
        <w:rPr>
          <w:lang w:eastAsia="de-DE"/>
        </w:rPr>
      </w:pPr>
      <w:r>
        <w:rPr>
          <w:lang w:eastAsia="de-DE"/>
        </w:rPr>
        <w:t xml:space="preserve">Tentative track </w:t>
      </w:r>
      <w:r>
        <w:rPr>
          <w:lang w:eastAsia="de-DE"/>
        </w:rPr>
        <w:tab/>
      </w:r>
      <w:r>
        <w:rPr>
          <w:lang w:eastAsia="de-DE"/>
        </w:rPr>
        <w:t>In the early part of the track lifecycle, a track is considered to be a tentative track until sufficient criteria are passed for it to be promoted to a confirmed track or for it to be discarded as a likely false track.</w:t>
      </w:r>
    </w:p>
    <w:p w14:paraId="32389070">
      <w:pPr>
        <w:pStyle w:val="194"/>
        <w:ind w:left="2268" w:hanging="2268"/>
        <w:rPr>
          <w:lang w:eastAsia="de-DE"/>
        </w:rPr>
      </w:pPr>
      <w:commentRangeStart w:id="19"/>
      <w:r>
        <w:rPr>
          <w:lang w:eastAsia="de-DE"/>
        </w:rPr>
        <w:t>Track</w:t>
      </w:r>
      <w:commentRangeEnd w:id="19"/>
      <w:r>
        <w:rPr>
          <w:rStyle w:val="47"/>
        </w:rPr>
        <w:commentReference w:id="19"/>
      </w:r>
      <w:r>
        <w:rPr>
          <w:lang w:eastAsia="de-DE"/>
        </w:rPr>
        <w:tab/>
      </w:r>
      <w:r>
        <w:rPr>
          <w:highlight w:val="yellow"/>
          <w:rPrChange w:id="1767" w:author="Hogendoorn, Rene" w:date="2024-09-26T11:24:00Z">
            <w:rPr/>
          </w:rPrChange>
        </w:rPr>
        <w:t xml:space="preserve">The </w:t>
      </w:r>
      <w:del w:id="1768" w:author="Hogendoorn, Rene" w:date="2024-09-25T09:31:00Z">
        <w:r>
          <w:rPr>
            <w:highlight w:val="yellow"/>
            <w:rPrChange w:id="1769" w:author="Hogendoorn, Rene" w:date="2024-09-26T11:24:00Z">
              <w:rPr/>
            </w:rPrChange>
          </w:rPr>
          <w:delText>geo-spatial data, accumulated by the system, relating to</w:delText>
        </w:r>
      </w:del>
      <w:del w:id="1770" w:author="Aase, Richard" w:date="2024-09-26T11:16:00Z">
        <w:r>
          <w:rPr>
            <w:lang w:eastAsia="de-DE"/>
          </w:rPr>
          <w:delText xml:space="preserve"> </w:delText>
        </w:r>
      </w:del>
      <w:ins w:id="1771" w:author="Hogendoorn, Rene" w:date="2024-09-25T09:31:00Z">
        <w:r>
          <w:rPr>
            <w:highlight w:val="yellow"/>
            <w:lang w:eastAsia="de-DE"/>
            <w:rPrChange w:id="1772" w:author="Hogendoorn, Rene" w:date="2024-09-25T09:33:00Z">
              <w:rPr>
                <w:lang w:eastAsia="de-DE"/>
              </w:rPr>
            </w:rPrChange>
          </w:rPr>
          <w:t xml:space="preserve">position, </w:t>
        </w:r>
      </w:ins>
      <w:ins w:id="1773" w:author="Hogendoorn, Rene" w:date="2024-09-25T09:35:00Z">
        <w:r>
          <w:rPr>
            <w:highlight w:val="yellow"/>
            <w:lang w:eastAsia="de-DE"/>
          </w:rPr>
          <w:t xml:space="preserve">velocity </w:t>
        </w:r>
      </w:ins>
      <w:ins w:id="1774" w:author="Hogendoorn, Rene" w:date="2024-09-25T09:31:00Z">
        <w:r>
          <w:rPr>
            <w:highlight w:val="yellow"/>
            <w:lang w:eastAsia="de-DE"/>
            <w:rPrChange w:id="1775" w:author="Hogendoorn, Rene" w:date="2024-09-25T09:33:00Z">
              <w:rPr>
                <w:lang w:eastAsia="de-DE"/>
              </w:rPr>
            </w:rPrChange>
          </w:rPr>
          <w:t>and other relevant attributes of</w:t>
        </w:r>
      </w:ins>
      <w:ins w:id="1776" w:author="Hogendoorn, Rene" w:date="2024-09-26T11:16:00Z">
        <w:r>
          <w:rPr>
            <w:highlight w:val="yellow"/>
            <w:lang w:eastAsia="de-DE"/>
            <w:rPrChange w:id="1777" w:author="Hogendoorn, Rene" w:date="2024-09-25T09:33:00Z">
              <w:rPr>
                <w:lang w:eastAsia="de-DE"/>
              </w:rPr>
            </w:rPrChange>
          </w:rPr>
          <w:t xml:space="preserve"> </w:t>
        </w:r>
      </w:ins>
      <w:r>
        <w:rPr>
          <w:highlight w:val="yellow"/>
          <w:rPrChange w:id="1778" w:author="Hogendoorn, Rene" w:date="2024-09-26T11:24:00Z">
            <w:rPr/>
          </w:rPrChange>
        </w:rPr>
        <w:t>an object of interest</w:t>
      </w:r>
      <w:del w:id="1779" w:author="Aase, Richard" w:date="2024-09-26T11:16:00Z">
        <w:r>
          <w:rPr>
            <w:lang w:eastAsia="de-DE"/>
          </w:rPr>
          <w:delText>.</w:delText>
        </w:r>
      </w:del>
      <w:ins w:id="1780" w:author="Hogendoorn, Rene" w:date="2024-09-25T09:39:00Z">
        <w:r>
          <w:rPr>
            <w:highlight w:val="yellow"/>
            <w:rPrChange w:id="1781" w:author="Aase, Richard" w:date="2024-09-26T11:24:00Z">
              <w:rPr/>
            </w:rPrChange>
          </w:rPr>
          <w:t xml:space="preserve"> </w:t>
        </w:r>
      </w:ins>
      <w:ins w:id="1782" w:author="Hogendoorn, Rene" w:date="2024-09-25T09:40:00Z">
        <w:r>
          <w:rPr>
            <w:highlight w:val="yellow"/>
            <w:lang w:eastAsia="de-DE"/>
          </w:rPr>
          <w:t xml:space="preserve">as </w:t>
        </w:r>
      </w:ins>
      <w:ins w:id="1783" w:author="Hogendoorn, Rene" w:date="2024-09-25T09:32:00Z">
        <w:r>
          <w:rPr>
            <w:highlight w:val="yellow"/>
            <w:lang w:eastAsia="de-DE"/>
            <w:rPrChange w:id="1784" w:author="Hogendoorn, Rene" w:date="2024-09-25T09:33:00Z">
              <w:rPr>
                <w:lang w:eastAsia="de-DE"/>
              </w:rPr>
            </w:rPrChange>
          </w:rPr>
          <w:t>obtained from processing sensor data</w:t>
        </w:r>
      </w:ins>
      <w:ins w:id="1785" w:author="Hogendoorn, Rene" w:date="2024-09-26T11:16:00Z">
        <w:r>
          <w:rPr>
            <w:highlight w:val="yellow"/>
            <w:lang w:eastAsia="de-DE"/>
            <w:rPrChange w:id="1786" w:author="Hogendoorn, Rene" w:date="2024-09-25T09:33:00Z">
              <w:rPr>
                <w:lang w:eastAsia="de-DE"/>
              </w:rPr>
            </w:rPrChange>
          </w:rPr>
          <w:t>.</w:t>
        </w:r>
      </w:ins>
      <w:del w:id="1787" w:author="Hogendoorn, Rene" w:date="2024-09-25T09:32:00Z">
        <w:r>
          <w:rPr>
            <w:lang w:eastAsia="de-DE"/>
          </w:rPr>
          <w:delText xml:space="preserve"> As a minimum, this consists of unique identity, timestamp, current position and velocity, the associated quality of that information and other relevant attributes.</w:delText>
        </w:r>
      </w:del>
    </w:p>
    <w:p w14:paraId="7BCF5508">
      <w:pPr>
        <w:pStyle w:val="194"/>
        <w:ind w:left="2268" w:hanging="2268"/>
        <w:rPr>
          <w:lang w:eastAsia="de-DE"/>
        </w:rPr>
      </w:pPr>
      <w:r>
        <w:rPr>
          <w:lang w:eastAsia="de-DE"/>
        </w:rPr>
        <w:t xml:space="preserve">Track coasting </w:t>
      </w:r>
      <w:r>
        <w:rPr>
          <w:lang w:eastAsia="de-DE"/>
        </w:rPr>
        <w:tab/>
      </w:r>
      <w:r>
        <w:rPr>
          <w:lang w:eastAsia="de-DE"/>
        </w:rPr>
        <w:t>A feature that maintains tracks in the absence of expected sensor updates.</w:t>
      </w:r>
    </w:p>
    <w:p w14:paraId="5BFE0472">
      <w:pPr>
        <w:pStyle w:val="194"/>
        <w:ind w:left="2268" w:hanging="2268"/>
        <w:rPr>
          <w:lang w:eastAsia="de-DE"/>
        </w:rPr>
      </w:pPr>
      <w:r>
        <w:rPr>
          <w:lang w:eastAsia="de-DE"/>
        </w:rPr>
        <w:t>Tracking</w:t>
      </w:r>
      <w:r>
        <w:rPr>
          <w:lang w:eastAsia="de-DE"/>
        </w:rPr>
        <w:tab/>
      </w:r>
      <w:r>
        <w:rPr>
          <w:lang w:eastAsia="de-DE"/>
        </w:rPr>
        <w:t>The process of following an object to enable historical, current and future target positional and velocity information to be displayed and otherwise processed in support of the VTS system objectives.</w:t>
      </w:r>
    </w:p>
    <w:p w14:paraId="3AFD8306">
      <w:pPr>
        <w:pStyle w:val="194"/>
        <w:ind w:left="2268" w:hanging="2268"/>
        <w:rPr>
          <w:lang w:eastAsia="de-DE"/>
        </w:rPr>
      </w:pPr>
      <w:r>
        <w:rPr>
          <w:lang w:eastAsia="de-DE"/>
        </w:rPr>
        <w:t xml:space="preserve">Tracking PFA </w:t>
      </w:r>
      <w:r>
        <w:rPr>
          <w:lang w:eastAsia="de-DE"/>
        </w:rPr>
        <w:tab/>
      </w:r>
      <w:r>
        <w:rPr>
          <w:lang w:eastAsia="de-DE"/>
        </w:rPr>
        <w:t>Is the probability of false track at the output of the tracking process, prior to presentation. This is normally defined as number of occurrences per unit area per unit time.</w:t>
      </w:r>
    </w:p>
    <w:p w14:paraId="2A984F74">
      <w:pPr>
        <w:pStyle w:val="194"/>
        <w:ind w:left="2268" w:hanging="2268"/>
        <w:rPr>
          <w:lang w:eastAsia="de-DE"/>
        </w:rPr>
      </w:pPr>
      <w:r>
        <w:rPr>
          <w:lang w:eastAsia="de-DE"/>
        </w:rPr>
        <w:t xml:space="preserve">Track initiation </w:t>
      </w:r>
      <w:r>
        <w:rPr>
          <w:lang w:eastAsia="de-DE"/>
        </w:rPr>
        <w:tab/>
      </w:r>
      <w:r>
        <w:rPr>
          <w:lang w:eastAsia="de-DE"/>
        </w:rPr>
        <w:t>This is the process of first creating a track from plots that could not be associated with existing tracks.</w:t>
      </w:r>
    </w:p>
    <w:p w14:paraId="302CD98D">
      <w:pPr>
        <w:pStyle w:val="194"/>
        <w:ind w:left="2268" w:hanging="2268"/>
        <w:rPr>
          <w:lang w:eastAsia="de-DE"/>
        </w:rPr>
      </w:pPr>
      <w:r>
        <w:rPr>
          <w:lang w:eastAsia="de-DE"/>
        </w:rPr>
        <w:t xml:space="preserve">Track merging </w:t>
      </w:r>
      <w:r>
        <w:rPr>
          <w:lang w:eastAsia="de-DE"/>
        </w:rPr>
        <w:tab/>
      </w:r>
      <w:r>
        <w:rPr>
          <w:lang w:eastAsia="de-DE"/>
        </w:rPr>
        <w:t>As two approaching tracks come together, it may not be possible for the available sensors to individually discriminate and therefore to measure their continued presence and position. If this situation persists for some time, one of the tracks may be maintained whilst the other is terminated.</w:t>
      </w:r>
    </w:p>
    <w:p w14:paraId="43A2C9D8">
      <w:pPr>
        <w:pStyle w:val="194"/>
        <w:ind w:left="2268" w:hanging="2268"/>
        <w:rPr>
          <w:lang w:eastAsia="de-DE"/>
        </w:rPr>
      </w:pPr>
      <w:r>
        <w:rPr>
          <w:lang w:eastAsia="de-DE"/>
        </w:rPr>
        <w:t xml:space="preserve">Track splitting </w:t>
      </w:r>
      <w:r>
        <w:rPr>
          <w:lang w:eastAsia="de-DE"/>
        </w:rPr>
        <w:tab/>
      </w:r>
      <w:r>
        <w:rPr>
          <w:lang w:eastAsia="de-DE"/>
        </w:rPr>
        <w:t>A single track may unpredictably split into two or more discernible objects which may invoke rules for track initiation on some or all of the resultant likely tracks.</w:t>
      </w:r>
    </w:p>
    <w:p w14:paraId="57263238">
      <w:pPr>
        <w:pStyle w:val="194"/>
        <w:ind w:left="2268" w:hanging="2268"/>
        <w:rPr>
          <w:lang w:eastAsia="de-DE"/>
        </w:rPr>
      </w:pPr>
      <w:r>
        <w:rPr>
          <w:lang w:eastAsia="de-DE"/>
        </w:rPr>
        <w:t xml:space="preserve">Track swapping </w:t>
      </w:r>
      <w:r>
        <w:rPr>
          <w:lang w:eastAsia="de-DE"/>
        </w:rPr>
        <w:tab/>
      </w:r>
      <w:r>
        <w:rPr>
          <w:lang w:eastAsia="de-DE"/>
        </w:rPr>
        <w:t>The (usually unwanted) transfer of a track identity (track label) to another track. This can break the intended association between a track and a physical object.</w:t>
      </w:r>
    </w:p>
    <w:p w14:paraId="6F616482">
      <w:pPr>
        <w:pStyle w:val="194"/>
        <w:ind w:left="2268" w:hanging="2268"/>
        <w:rPr>
          <w:lang w:eastAsia="de-DE"/>
        </w:rPr>
      </w:pPr>
      <w:r>
        <w:rPr>
          <w:lang w:eastAsia="de-DE"/>
        </w:rPr>
        <w:t xml:space="preserve">Track termination </w:t>
      </w:r>
      <w:r>
        <w:rPr>
          <w:lang w:eastAsia="de-DE"/>
        </w:rPr>
        <w:tab/>
      </w:r>
      <w:r>
        <w:rPr>
          <w:lang w:eastAsia="de-DE"/>
        </w:rPr>
        <w:t>The process of permanently removing a track.</w:t>
      </w:r>
    </w:p>
    <w:p w14:paraId="0659CB16">
      <w:pPr>
        <w:pStyle w:val="5"/>
        <w:keepNext w:val="0"/>
        <w:keepLines w:val="0"/>
        <w:spacing w:line="240" w:lineRule="auto"/>
        <w:ind w:right="0"/>
      </w:pPr>
      <w:bookmarkStart w:id="97" w:name="_Toc178080496"/>
      <w:r>
        <w:t>Traffic image creation</w:t>
      </w:r>
      <w:bookmarkEnd w:id="97"/>
    </w:p>
    <w:p w14:paraId="3DD0C836">
      <w:pPr>
        <w:pStyle w:val="6"/>
      </w:pPr>
    </w:p>
    <w:p w14:paraId="0D9D8275">
      <w:pPr>
        <w:pStyle w:val="4"/>
        <w:rPr>
          <w:lang w:eastAsia="de-DE"/>
        </w:rPr>
      </w:pPr>
      <w:r>
        <w:rPr>
          <w:lang w:eastAsia="de-DE"/>
        </w:rPr>
        <w:t xml:space="preserve">An up-to-date established traffic image is essential to the successful operation of a VTS. This is typically presented as a map showing fixed geographical and man-made features and moving objects to aid decision support and general traffic management of the VTS area. </w:t>
      </w:r>
    </w:p>
    <w:p w14:paraId="6EA276E0">
      <w:pPr>
        <w:pStyle w:val="4"/>
        <w:rPr>
          <w:lang w:eastAsia="de-DE"/>
        </w:rPr>
      </w:pPr>
      <w:r>
        <w:rPr>
          <w:lang w:eastAsia="de-DE"/>
        </w:rPr>
        <w:t xml:space="preserve">The traffic image is created by processing data from the available sensors. The tracking and data fusion process accepts sensor data from individual VTS sensors and, possibly, other available sources. </w:t>
      </w:r>
      <w:r>
        <w:rPr>
          <w:lang w:val="en-US" w:eastAsia="de-DE"/>
        </w:rPr>
        <w:t>T</w:t>
      </w:r>
      <w:r>
        <w:rPr>
          <w:lang w:eastAsia="de-DE"/>
        </w:rPr>
        <w:t>he resulting real time traffic image is displayed to the VTS user; it can be used in decision support and may be provided to other agencies and allied services. Within this Guideline, the “Sensors data processing” and “Tracking and data fusion” sections consider sensor data from various sources including:</w:t>
      </w:r>
    </w:p>
    <w:p w14:paraId="69B76E4D">
      <w:pPr>
        <w:pStyle w:val="63"/>
      </w:pPr>
      <w:r>
        <w:t>radar sensors;</w:t>
      </w:r>
    </w:p>
    <w:p w14:paraId="3D0F74C9">
      <w:pPr>
        <w:pStyle w:val="63"/>
      </w:pPr>
      <w:r>
        <w:t>AIS;</w:t>
      </w:r>
    </w:p>
    <w:p w14:paraId="150023AE">
      <w:pPr>
        <w:pStyle w:val="63"/>
      </w:pPr>
      <w:r>
        <w:t>externally interfaced VTS systems; and</w:t>
      </w:r>
    </w:p>
    <w:p w14:paraId="416589D3">
      <w:pPr>
        <w:pStyle w:val="63"/>
      </w:pPr>
      <w:r>
        <w:t>Long Range sensors.</w:t>
      </w:r>
    </w:p>
    <w:p w14:paraId="6F6545A8">
      <w:pPr>
        <w:pStyle w:val="4"/>
        <w:rPr>
          <w:lang w:eastAsia="de-DE"/>
        </w:rPr>
      </w:pPr>
      <w:r>
        <w:rPr>
          <w:lang w:eastAsia="de-DE"/>
        </w:rPr>
        <w:t>Note that contributions from mobile sensors (e.g., ship-borne sensors) are not normally considered. There may, however, be benefits to integrate these, such as extended sensor coverage or improved local situational awareness, at the expense of considerable additional complexity. The availability of more data bandwidth from ship to shore may facilitate integration of mobile sensors in the future.</w:t>
      </w:r>
    </w:p>
    <w:p w14:paraId="1B2E2E5A">
      <w:pPr>
        <w:pStyle w:val="7"/>
      </w:pPr>
      <w:bookmarkStart w:id="98" w:name="_Toc109750428"/>
      <w:bookmarkEnd w:id="98"/>
      <w:bookmarkStart w:id="99" w:name="_Toc109750357"/>
      <w:bookmarkEnd w:id="99"/>
      <w:bookmarkStart w:id="100" w:name="_Toc178080497"/>
      <w:r>
        <w:t>Sensors data processing</w:t>
      </w:r>
      <w:bookmarkEnd w:id="100"/>
    </w:p>
    <w:p w14:paraId="55B4F0F6">
      <w:pPr>
        <w:pStyle w:val="4"/>
        <w:rPr>
          <w:lang w:eastAsia="de-DE"/>
        </w:rPr>
      </w:pPr>
      <w:r>
        <w:rPr>
          <w:lang w:eastAsia="de-DE"/>
        </w:rPr>
        <w:t>Individual sensors are main source of input information for the tracking and data fusion process. In general, the tracking and data fusion process is fairly sophisticated in order to align the raw sensor data and to deal with less ideal behaviour of the sensors. In an ideal world, sensors have infinite accuracy and will always provide a measurement of only the target of interest. In reality, sensors have finite, limited accuracy and their measurements are affected by errors due to noise and misalignments. Also, sensors may generate unwanted measurements that do not represent real targets of interest. For confirmation, or as a backup, measurements can be displayed directly, e.g., radar video, but more reliable estimates of a target’s position and speed vector can be obtained by further processing the measurements.</w:t>
      </w:r>
    </w:p>
    <w:p w14:paraId="198CE509">
      <w:pPr>
        <w:pStyle w:val="4"/>
        <w:rPr>
          <w:lang w:eastAsia="de-DE"/>
        </w:rPr>
      </w:pPr>
      <w:r>
        <w:rPr>
          <w:lang w:eastAsia="de-DE"/>
        </w:rPr>
        <w:t>Sensors need to be accurately calibrated with respect to each other, so that a detectable point target is measured to have a common location from all sensors providing data on such a target. Calibration can take the form of manual bias entry, combined with a routine checking procedure, or automatic identification and correction of measurement biases within the tracking process.</w:t>
      </w:r>
    </w:p>
    <w:p w14:paraId="4D3B51AD">
      <w:pPr>
        <w:pStyle w:val="4"/>
        <w:rPr>
          <w:lang w:eastAsia="de-DE"/>
        </w:rPr>
      </w:pPr>
      <w:r>
        <w:rPr>
          <w:lang w:eastAsia="de-DE"/>
        </w:rPr>
        <w:t>The accurate time stamping of sensor data, reflecting the time of observation, is essential for establishing and maintaining a correct and accurate traffic image. Another important factor is the combined communication and processing latency from observation to the moment of traffic situation and display update. This determines if information can be presented in a timely fashion to the VTS user (or external system).</w:t>
      </w:r>
    </w:p>
    <w:p w14:paraId="77B937A8">
      <w:pPr>
        <w:pStyle w:val="4"/>
        <w:rPr>
          <w:lang w:eastAsia="de-DE"/>
        </w:rPr>
      </w:pPr>
      <w:r>
        <w:t>An AIS, satellite AIS or LRIT position message is known to originate from a single GNSS receiver and provides a time stamped position, course and speed which can be assumed, with significant confidence, to originate from one target. It is possible, however, that multiple targets share the same identity. Furthermore, targets may carry multiple active transponders, not necessarily emitting the same position and identity;</w:t>
      </w:r>
    </w:p>
    <w:p w14:paraId="179911C2">
      <w:pPr>
        <w:pStyle w:val="8"/>
      </w:pPr>
      <w:r>
        <w:t>Plot extraction</w:t>
      </w:r>
    </w:p>
    <w:p w14:paraId="664AFE57">
      <w:pPr>
        <w:pStyle w:val="4"/>
      </w:pPr>
      <w:r>
        <w:rPr>
          <w:lang w:eastAsia="de-DE"/>
        </w:rPr>
        <w:t xml:space="preserve">The plot extraction process lies between the collection of raw sensor data and the extraction of useful information from that data. It is highly dependent on sensor type. </w:t>
      </w:r>
      <w:r>
        <w:t>The process of radar plot extraction is more elaborate and may be affected by significant noise from the environment. This may give rise to unwanted measurements that do not represent real targets (false alarms). There is a trade-off between the amount of unwanted measurements and the ability to detect weaker (smaller, more distant) targets. Allowing weaker targets to be detected will increase the amount of unwanted measurements (and, hence, the likelihood of creating false tracks).</w:t>
      </w:r>
    </w:p>
    <w:p w14:paraId="660C38A7">
      <w:pPr>
        <w:pStyle w:val="99"/>
        <w:ind w:left="0"/>
      </w:pPr>
      <w:r>
        <w:t>Multiple plots may arise from a single object (e.g., as a result of physical size and shape of the target) and these need to be processed in an appropriate way. Also, it may not be possible separate targets that are close to each other, resulting in only a single measurement for multiple targets.</w:t>
      </w:r>
    </w:p>
    <w:p w14:paraId="7DE651D4">
      <w:pPr>
        <w:pStyle w:val="4"/>
        <w:rPr>
          <w:lang w:eastAsia="de-DE"/>
        </w:rPr>
      </w:pPr>
      <w:r>
        <w:rPr>
          <w:lang w:eastAsia="de-DE"/>
        </w:rPr>
        <w:t>Extracted plots, regardless of the sensor, should include the following attributes:</w:t>
      </w:r>
    </w:p>
    <w:p w14:paraId="07DE3931">
      <w:pPr>
        <w:pStyle w:val="63"/>
      </w:pPr>
      <w:r>
        <w:t>Time of measurement</w:t>
      </w:r>
    </w:p>
    <w:p w14:paraId="7344B3FC">
      <w:pPr>
        <w:pStyle w:val="63"/>
      </w:pPr>
      <w:r>
        <w:t>Measured position and positional uncertainty</w:t>
      </w:r>
    </w:p>
    <w:p w14:paraId="2DB9CAAD">
      <w:pPr>
        <w:pStyle w:val="63"/>
      </w:pPr>
      <w:r>
        <w:t>Originating sensor</w:t>
      </w:r>
    </w:p>
    <w:p w14:paraId="4BA119B3">
      <w:pPr>
        <w:pStyle w:val="4"/>
        <w:rPr>
          <w:lang w:eastAsia="de-DE"/>
        </w:rPr>
      </w:pPr>
      <w:r>
        <w:rPr>
          <w:lang w:eastAsia="de-DE"/>
        </w:rPr>
        <w:t>In addition, attributes may include:</w:t>
      </w:r>
    </w:p>
    <w:p w14:paraId="7E63D379">
      <w:pPr>
        <w:pStyle w:val="63"/>
      </w:pPr>
      <w:r>
        <w:t>Identity</w:t>
      </w:r>
    </w:p>
    <w:p w14:paraId="56B4B4ED">
      <w:pPr>
        <w:pStyle w:val="63"/>
      </w:pPr>
      <w:r>
        <w:t>Speed</w:t>
      </w:r>
    </w:p>
    <w:p w14:paraId="6D8DDE8F">
      <w:pPr>
        <w:pStyle w:val="63"/>
      </w:pPr>
      <w:r>
        <w:t>Physical extent of the target</w:t>
      </w:r>
    </w:p>
    <w:p w14:paraId="769FF474">
      <w:pPr>
        <w:pStyle w:val="63"/>
      </w:pPr>
      <w:r>
        <w:t>Signal strength</w:t>
      </w:r>
    </w:p>
    <w:p w14:paraId="7172048B">
      <w:pPr>
        <w:pStyle w:val="4"/>
        <w:rPr>
          <w:lang w:eastAsia="de-DE"/>
        </w:rPr>
      </w:pPr>
      <w:r>
        <w:rPr>
          <w:lang w:eastAsia="de-DE"/>
        </w:rPr>
        <w:t>In general, the plot extraction process is fully automatic, relying on programmed algorithms tuned to optimize the process to the sensor characteristics and the topography of the coverage area.</w:t>
      </w:r>
    </w:p>
    <w:p w14:paraId="3E2532D2">
      <w:pPr>
        <w:pStyle w:val="7"/>
      </w:pPr>
      <w:bookmarkStart w:id="101" w:name="_Toc178080498"/>
      <w:r>
        <w:t>Tracking and data fusion</w:t>
      </w:r>
      <w:bookmarkEnd w:id="101"/>
    </w:p>
    <w:p w14:paraId="341B728A">
      <w:pPr>
        <w:pStyle w:val="4"/>
        <w:rPr>
          <w:lang w:eastAsia="de-DE"/>
        </w:rPr>
      </w:pPr>
      <w:r>
        <w:rPr>
          <w:lang w:eastAsia="de-DE"/>
        </w:rPr>
        <w:t>It is recommended that a VTS system takes advantage of data available from multiple sensors and external sources by integrating this data in an appropriate way. Integration can be as simple as overlaying multiple sensor data sources on the VTS user Interface, but significant advantages can be gained by processing and combining the data within the data processing function. The use of data from all available sources can significantly improve the positional accuracy of the track and the reliability of associated track information (such as identity, target type and size, COG, SOG, manoeuvre indication).</w:t>
      </w:r>
    </w:p>
    <w:p w14:paraId="1C05E037">
      <w:pPr>
        <w:pStyle w:val="4"/>
        <w:rPr>
          <w:lang w:eastAsia="de-DE"/>
        </w:rPr>
      </w:pPr>
      <w:r>
        <w:rPr>
          <w:lang w:eastAsia="de-DE"/>
        </w:rPr>
        <w:t>The tracking and data fusion process attempts to correlate data from individual VTS sensors with existing tracks for the purposes of building a traffic image. Data that does not correlate with existing tracks, is handed over to the track initiation process to postulates new tentative tracks. Tentative tracks will, subsequently, be monitored until they either become confirmed tracks or are discarded as likely resulting from unwanted measurements.</w:t>
      </w:r>
    </w:p>
    <w:p w14:paraId="28776DC8">
      <w:pPr>
        <w:pStyle w:val="4"/>
        <w:rPr>
          <w:color w:val="000000" w:themeColor="text1"/>
          <w:lang w:eastAsia="de-DE"/>
          <w14:textFill>
            <w14:solidFill>
              <w14:schemeClr w14:val="tx1"/>
            </w14:solidFill>
          </w14:textFill>
        </w:rPr>
      </w:pPr>
      <w:r>
        <w:rPr>
          <w:lang w:eastAsia="de-DE"/>
        </w:rPr>
        <w:t>The tracking process uses models of both the sensors and the target behaviour to provide a best estimate of, at least, the target position, course and speed</w:t>
      </w:r>
      <w:r>
        <w:rPr>
          <w:color w:val="000000" w:themeColor="text1"/>
          <w:lang w:eastAsia="de-DE"/>
          <w14:textFill>
            <w14:solidFill>
              <w14:schemeClr w14:val="tx1"/>
            </w14:solidFill>
          </w14:textFill>
        </w:rPr>
        <w:t xml:space="preserve"> over ground (COG, SOG). These models are also used to optimize the correlation process to combine new measurements with the existing tracks.</w:t>
      </w:r>
    </w:p>
    <w:p w14:paraId="08BB564B">
      <w:pPr>
        <w:pStyle w:val="4"/>
        <w:rPr>
          <w:lang w:eastAsia="de-DE"/>
        </w:rPr>
      </w:pPr>
      <w:r>
        <w:rPr>
          <w:lang w:eastAsia="de-DE"/>
        </w:rPr>
        <w:t>The design of the tracking and data fusion process should take into account the need to translate positional information into a common geographical reference system such as WGS84. Fusion of the data can be either combining tracks, created from individual sensors, or introducing the raw measurements from all sensors directly into the track filtering process. In both cases, the track fusion process may have to properly deal with biases in the data originating from the different sensors (e.g., differences in the North alignment of radar sensors).</w:t>
      </w:r>
    </w:p>
    <w:p w14:paraId="15EA3D69">
      <w:pPr>
        <w:pStyle w:val="4"/>
      </w:pPr>
      <w:r>
        <w:rPr>
          <w:lang w:eastAsia="de-DE"/>
        </w:rPr>
        <w:t xml:space="preserve">In a fully calibrated system (i.e., with minimum measurement bias), the output of </w:t>
      </w:r>
      <w:r>
        <w:rPr>
          <w:color w:val="000000" w:themeColor="text1"/>
          <w:lang w:eastAsia="de-DE"/>
          <w14:textFill>
            <w14:solidFill>
              <w14:schemeClr w14:val="tx1"/>
            </w14:solidFill>
          </w14:textFill>
        </w:rPr>
        <w:t>a data fusion tracker (multi-sensor tracker)</w:t>
      </w:r>
      <w:r>
        <w:t xml:space="preserve"> should not reduce the quality of the information coming from the most reliable source and, in general, improved accuracy and reliability should be expected. Track fusion also provides redundancy to minimize the consequences of individual sensor failure.</w:t>
      </w:r>
    </w:p>
    <w:p w14:paraId="5642A788">
      <w:pPr>
        <w:pStyle w:val="4"/>
      </w:pPr>
      <w:r>
        <w:t>Track fusion is an automatic process and, as such, it is recommended that VTS user interaction with this process be limited.</w:t>
      </w:r>
    </w:p>
    <w:p w14:paraId="5621E3B2">
      <w:pPr>
        <w:pStyle w:val="8"/>
      </w:pPr>
      <w:r>
        <w:t>Plot-to-Track association</w:t>
      </w:r>
    </w:p>
    <w:p w14:paraId="6D2914F4">
      <w:pPr>
        <w:pStyle w:val="4"/>
      </w:pPr>
      <w:r>
        <w:t>Plot-to-Track association is the selection of the most likely track, representing the object, for each (incoming) plot. This may result in more than one plot being assigned to the same track (a broken up target) or to one plot being assigned to multiple tracks (targets close to each other).</w:t>
      </w:r>
    </w:p>
    <w:p w14:paraId="5C15C70E">
      <w:pPr>
        <w:pStyle w:val="4"/>
      </w:pPr>
      <w:r>
        <w:t>The extracted plots are passed to the tracking process and those which fail to correlate with existing tracks become candidates for the initiation of new tracks. Those plots which correlate successfully with existing confirmed or tentative tracks will be used to update the position and speed (and, possibly, other attributes) of the associating track.</w:t>
      </w:r>
    </w:p>
    <w:p w14:paraId="4A824C03">
      <w:pPr>
        <w:pStyle w:val="8"/>
      </w:pPr>
      <w:r>
        <w:t>Track initiation</w:t>
      </w:r>
    </w:p>
    <w:p w14:paraId="03AAE676">
      <w:pPr>
        <w:pStyle w:val="4"/>
      </w:pPr>
      <w:r>
        <w:t>The plots remaining un-associated following the plot to track association process may contain plots originating from real targets. These plots are used in the track initiation process to establish a list of tentative tracks.</w:t>
      </w:r>
    </w:p>
    <w:p w14:paraId="4E57E866">
      <w:pPr>
        <w:pStyle w:val="4"/>
      </w:pPr>
      <w:r>
        <w:t xml:space="preserve">In general, the track initiation process should be automatic but geographic limitations may be invoked upon areas where automatic initiation should and should not occur. Although VTS systems often include the requirement for manual track initiation, reliance on manual track initiation can significantly load and, therefore, distract the VTS user. The dependence on manual track initiation should, therefore, be kept to a minimum. </w:t>
      </w:r>
    </w:p>
    <w:p w14:paraId="1D7B7F5A">
      <w:pPr>
        <w:pStyle w:val="4"/>
      </w:pPr>
      <w:r>
        <w:t>It can be assumed that an externally sourced (and likely to be externally maintained) track is very likely to become a track in the VTS area of interest and therefore a track can be initiated. AIS data, which have failed to associate, will typically initiate a new tentative track (although due consideration should be given to the quality of the received AIS data, in particular of class-B transponders and in areas with limited satellite view). Radar plots, which have failed to associate, require additional confidence building algorithms before completing the initiation of new tracks.</w:t>
      </w:r>
    </w:p>
    <w:p w14:paraId="25D1618F">
      <w:pPr>
        <w:pStyle w:val="4"/>
      </w:pPr>
      <w:r>
        <w:t>The track initiation process, in combination with the plot extraction process, needs to strike a balance between the ability to detect true targets of a certain type (especially small targets) and the possible initiation of false tracks. Lowering the plot detection threshold or relaxing the initiation rules, allows more true targets to be detected at the expense of an increased false track rate. This will require system level tuning (supported by modelling if appropriate) to optimize performance and achieve the VTS operational requirements.</w:t>
      </w:r>
    </w:p>
    <w:p w14:paraId="6C9877D3">
      <w:pPr>
        <w:pStyle w:val="4"/>
      </w:pPr>
      <w:r>
        <w:t>In other words, there is a trade-off between a higher target detection probability, a larger initiation delay or a larger false target rate.</w:t>
      </w:r>
    </w:p>
    <w:p w14:paraId="3039C16E">
      <w:pPr>
        <w:pStyle w:val="8"/>
      </w:pPr>
      <w:r>
        <w:t>Track updating</w:t>
      </w:r>
    </w:p>
    <w:p w14:paraId="32BE6277">
      <w:pPr>
        <w:pStyle w:val="4"/>
      </w:pPr>
      <w:r>
        <w:t>The extracted plots which associate with existing tracks are used to update those tracks by combining the plot data with the track predictions in accordance with the chosen tracking filter(s). Various mathematical techniques are available to forward predict and update the track information, including track position and speed. These techniques vary from simple to very complex with a more or less increasing level of performance. In complex traffic situations, it may be appropriate to consider the use of the more advanced algorithms.</w:t>
      </w:r>
    </w:p>
    <w:p w14:paraId="4CD45056">
      <w:pPr>
        <w:pStyle w:val="8"/>
      </w:pPr>
      <w:r>
        <w:t>Track validation</w:t>
      </w:r>
    </w:p>
    <w:p w14:paraId="081ADCAC">
      <w:pPr>
        <w:pStyle w:val="4"/>
      </w:pPr>
      <w:r>
        <w:t>Tracks should be validated against the possibility that they are, or have become, false tracks. Assessment of track quality and erratic track update behaviour may be considered as techniques to provide validation. The tracking system should be able to react quickly and initiate termination rules once it becomes clear that a false track may have been created. False tracks, from whatever mechanism, should be avoided in safety critical areas and occasionally accepted in other areas where surveillance and traffic monitoring is the priority. Note; operational requirements regarding the detection of small targets may result in an increase in the probability of false tracks, so due consideration should be given to these requirements.</w:t>
      </w:r>
    </w:p>
    <w:p w14:paraId="09905568">
      <w:pPr>
        <w:pStyle w:val="8"/>
      </w:pPr>
      <w:r>
        <w:t>Track termination</w:t>
      </w:r>
    </w:p>
    <w:p w14:paraId="01291CA0">
      <w:pPr>
        <w:pStyle w:val="4"/>
      </w:pPr>
      <w:r>
        <w:t>If a confirmed track either:</w:t>
      </w:r>
    </w:p>
    <w:p w14:paraId="213BCF30">
      <w:pPr>
        <w:pStyle w:val="63"/>
      </w:pPr>
      <w:r>
        <w:t>moves outside a user defined coverage area;</w:t>
      </w:r>
    </w:p>
    <w:p w14:paraId="0E882C99">
      <w:pPr>
        <w:pStyle w:val="63"/>
      </w:pPr>
      <w:r>
        <w:t>moves into a user defined non-tracking area; or</w:t>
      </w:r>
    </w:p>
    <w:p w14:paraId="1923A57D">
      <w:pPr>
        <w:pStyle w:val="63"/>
      </w:pPr>
      <w:r>
        <w:t>if the track cannot be updated with new plots for a certain amount of time;</w:t>
      </w:r>
    </w:p>
    <w:p w14:paraId="07907B93">
      <w:pPr>
        <w:pStyle w:val="4"/>
        <w:ind w:left="54"/>
      </w:pPr>
      <w:r>
        <w:t>then the track should be terminated. Sometimes termination also could happen if track updates do not follow the modelled behaviour. In certain cases, as defined by the VTS Provider, the VTS user should receive a warning of imminent track termination, and also the VTS user may be provided with a facility, via the UI, to manually terminate a track.</w:t>
      </w:r>
    </w:p>
    <w:p w14:paraId="4CE1795A">
      <w:pPr>
        <w:pStyle w:val="4"/>
        <w:ind w:left="54"/>
      </w:pPr>
      <w:r>
        <w:t>It may be appropriated to not terminate tracks immediately when there are no sensors measurements but allow some time during which the track is coasting, e.g., vessels may enter areas of limited sensor coverage or may be obstructed by other vessels. In such cases, coasting rules may be defined to take into account the need for intentional track coasting such as in areas obscured from sensor coverage.</w:t>
      </w:r>
    </w:p>
    <w:p w14:paraId="00F943B5">
      <w:pPr>
        <w:pStyle w:val="4"/>
      </w:pPr>
      <w:r>
        <w:t>Track loss may occur as a result of targets not being detected by sensors for a certain time. Note: the loss of target detection is likely to occur in the vicinity of obstructions such as bridges, land masses etc. In order to cover expected areas of poor detection, the system may be configured to bridge gaps in coverage e.g., by coasting previously reliable tracks. The VTS authority should address any critical areas, such as the vicinity of bridges, and explain expectations to tracking to allow VTS suppliers to design appropriate rules in such critical areas. Another source of track loss is the occurrence of target manoeuvre outside the modelled behaviour.</w:t>
      </w:r>
    </w:p>
    <w:p w14:paraId="75A735FE">
      <w:pPr>
        <w:pStyle w:val="4"/>
      </w:pPr>
      <w:r>
        <w:t>The conditions for track termination may need to be adaptable and adjustable in different areas or traffic / weather conditions. This additional complexity may be set up on system commissioning, user adjustable or even automatically reactive to real world data.</w:t>
      </w:r>
    </w:p>
    <w:p w14:paraId="2ACF36CE">
      <w:pPr>
        <w:pStyle w:val="4"/>
      </w:pPr>
      <w:r>
        <w:t>In rare cases there may be some classes of tracked objects that require special track processing. Special rules may be required to allow for unexpected appearance and disappearance of submarines, or the need to track extended objects such as icebergs, oil slicks and weather effects (and to monitor their size and changes in their shape).</w:t>
      </w:r>
    </w:p>
    <w:p w14:paraId="6A7640A5">
      <w:pPr>
        <w:pStyle w:val="8"/>
      </w:pPr>
      <w:r>
        <w:t>Track identification</w:t>
      </w:r>
    </w:p>
    <w:p w14:paraId="559AE28A">
      <w:pPr>
        <w:pStyle w:val="4"/>
      </w:pPr>
      <w:r>
        <w:t>Tracks should be uniquely identified. This identification should be based on operational procedures and is usually independent of other methods of vessel identifications such as internal and external databases (SafeSeaNet</w:t>
      </w:r>
      <w:r>
        <w:rPr>
          <w:rFonts w:ascii="Times New Roman" w:hAnsi="Times New Roman" w:eastAsia="Times New Roman" w:cs="Times New Roman"/>
          <w:snapToGrid w:val="0"/>
          <w:color w:val="000000"/>
          <w:w w:val="0"/>
          <w:sz w:val="0"/>
          <w:szCs w:val="0"/>
          <w:u w:color="000000"/>
          <w:shd w:val="clear" w:color="000000" w:fill="000000"/>
          <w:lang w:val="en-US" w:eastAsia="zh-CN" w:bidi="zh-CN"/>
          <w:rPrChange w:id="1788" w:author="WEI LIU" w:date="2024-12-22T19:51:00Z">
            <w:rPr>
              <w:rFonts w:ascii="Times New Roman" w:hAnsi="Times New Roman" w:eastAsia="Times New Roman" w:cs="Times New Roman"/>
              <w:snapToGrid w:val="0"/>
              <w:color w:val="000000"/>
              <w:w w:val="0"/>
              <w:sz w:val="0"/>
              <w:szCs w:val="0"/>
              <w:u w:color="000000"/>
              <w:shd w:val="clear" w:color="000000" w:fill="000000"/>
              <w:lang w:val="zh-CN" w:eastAsia="zh-CN" w:bidi="zh-CN"/>
            </w:rPr>
          </w:rPrChange>
        </w:rPr>
        <w:t>Sesame</w:t>
      </w:r>
      <w:r>
        <w:t>, single-hull database, various incident/blacklists, on-board identity, adjacent VTS and other allied services etc.) and local identification methods such as those arising from AIS data, voice communications and associated direction finding, camera recognition (manual and automatic).</w:t>
      </w:r>
    </w:p>
    <w:p w14:paraId="31F1B7DA">
      <w:pPr>
        <w:pStyle w:val="8"/>
      </w:pPr>
      <w:r>
        <w:t>Track data output</w:t>
      </w:r>
    </w:p>
    <w:p w14:paraId="2126F95E">
      <w:pPr>
        <w:pStyle w:val="4"/>
      </w:pPr>
      <w:r>
        <w:t>Consideration needs to be given to the output of track data to other VTS sub-systems such as the display of the established traffic image to the VTS user. The appropriate tracking information will need to be available for display and for presentation on demand. It may also be appropriate to offer the ability to access and display raw sensor data, plot data and tentative track data.</w:t>
      </w:r>
    </w:p>
    <w:p w14:paraId="6F395673">
      <w:pPr>
        <w:pStyle w:val="4"/>
      </w:pPr>
      <w:r>
        <w:t xml:space="preserve">The UI aspects of the display function will consider the use of symbols, colours, text etc. for the display of track information. </w:t>
      </w:r>
    </w:p>
    <w:p w14:paraId="05B668AD">
      <w:pPr>
        <w:pStyle w:val="4"/>
      </w:pPr>
      <w:r>
        <w:t>Track information, which might be required for display to the VTS user, includes:</w:t>
      </w:r>
    </w:p>
    <w:p w14:paraId="41DA61BB">
      <w:pPr>
        <w:pStyle w:val="63"/>
      </w:pPr>
      <w:r>
        <w:t>current location</w:t>
      </w:r>
    </w:p>
    <w:p w14:paraId="71E41534">
      <w:pPr>
        <w:pStyle w:val="63"/>
      </w:pPr>
      <w:r>
        <w:t>vessel identity</w:t>
      </w:r>
    </w:p>
    <w:p w14:paraId="560E56AA">
      <w:pPr>
        <w:pStyle w:val="63"/>
      </w:pPr>
      <w:r>
        <w:t>speed and course over ground</w:t>
      </w:r>
    </w:p>
    <w:p w14:paraId="7F1F8B73">
      <w:pPr>
        <w:pStyle w:val="63"/>
      </w:pPr>
      <w:r>
        <w:t>track history</w:t>
      </w:r>
    </w:p>
    <w:p w14:paraId="7835B6DB">
      <w:pPr>
        <w:pStyle w:val="63"/>
      </w:pPr>
      <w:r>
        <w:t>contributing sensors (and lack of updates i.e., coasting)</w:t>
      </w:r>
    </w:p>
    <w:p w14:paraId="3FB4E7F8">
      <w:pPr>
        <w:pStyle w:val="63"/>
      </w:pPr>
      <w:r>
        <w:t>associating plot data</w:t>
      </w:r>
    </w:p>
    <w:p w14:paraId="1A33EB0A">
      <w:pPr>
        <w:pStyle w:val="63"/>
      </w:pPr>
      <w:r>
        <w:t>destination and ETA</w:t>
      </w:r>
    </w:p>
    <w:p w14:paraId="54CC9F38">
      <w:pPr>
        <w:pStyle w:val="63"/>
      </w:pPr>
      <w:r>
        <w:t>passage plan</w:t>
      </w:r>
    </w:p>
    <w:p w14:paraId="49051736">
      <w:pPr>
        <w:pStyle w:val="63"/>
      </w:pPr>
      <w:r>
        <w:t>cargo</w:t>
      </w:r>
    </w:p>
    <w:p w14:paraId="635853B9">
      <w:pPr>
        <w:pStyle w:val="63"/>
      </w:pPr>
      <w:r>
        <w:t>crew and passenger details</w:t>
      </w:r>
    </w:p>
    <w:p w14:paraId="4E90C9A1">
      <w:pPr>
        <w:pStyle w:val="7"/>
      </w:pPr>
      <w:bookmarkStart w:id="102" w:name="_Toc178080499"/>
      <w:r>
        <w:t>Traffic image performance parameters</w:t>
      </w:r>
      <w:bookmarkEnd w:id="102"/>
    </w:p>
    <w:p w14:paraId="23941522">
      <w:pPr>
        <w:pStyle w:val="4"/>
      </w:pPr>
      <w:r>
        <w:t>The effective use of the VTS traffic image, reliant on accurate and reliable tracking and positioning of the objects of interest in relation to fixed and movable hazards within the VTS area, is fundamental to safe and efficient management of traffic. The following sub-sections describe the relevant parameters.</w:t>
      </w:r>
    </w:p>
    <w:p w14:paraId="02FB858F">
      <w:pPr>
        <w:pStyle w:val="8"/>
      </w:pPr>
      <w:r>
        <w:t>Input parameters required to design and implement a tracker</w:t>
      </w:r>
    </w:p>
    <w:p w14:paraId="063F6804">
      <w:pPr>
        <w:pStyle w:val="4"/>
        <w:rPr>
          <w:lang w:eastAsia="de-DE"/>
        </w:rPr>
      </w:pPr>
      <w:r>
        <w:rPr>
          <w:lang w:eastAsia="de-DE"/>
        </w:rPr>
        <w:t>Key tracking system input parameters to be specified by the VTS system designer, based on the parameters specified by the VTS Provider, include:</w:t>
      </w:r>
    </w:p>
    <w:p w14:paraId="4986033F">
      <w:pPr>
        <w:pStyle w:val="63"/>
      </w:pPr>
      <w:r>
        <w:t>expected target characteristics (size, speed, manoeuvrability, height, type etc.);</w:t>
      </w:r>
    </w:p>
    <w:p w14:paraId="353775A6">
      <w:pPr>
        <w:pStyle w:val="63"/>
      </w:pPr>
      <w:r>
        <w:t xml:space="preserve">maximum number of targets to be tracked (it is recommended that the track capacity should be sufficient to accommodate </w:t>
      </w:r>
      <w:r>
        <w:rPr>
          <w:rFonts w:cs="Arial"/>
        </w:rPr>
        <w:t>≥</w:t>
      </w:r>
      <w:r>
        <w:t>2 times the heaviest traffic predictions, including an allowance for false tracks);</w:t>
      </w:r>
    </w:p>
    <w:p w14:paraId="2BA92FD5">
      <w:pPr>
        <w:pStyle w:val="63"/>
      </w:pPr>
      <w:r>
        <w:t>typical desirable and undesirable traffic behaviour, including traffic 'lanes' and traffic densities;</w:t>
      </w:r>
    </w:p>
    <w:p w14:paraId="149CBFA5">
      <w:pPr>
        <w:pStyle w:val="63"/>
      </w:pPr>
      <w:r>
        <w:t>anticipated variations in weather and sea/water conditions;</w:t>
      </w:r>
    </w:p>
    <w:p w14:paraId="5C70D86F">
      <w:pPr>
        <w:pStyle w:val="63"/>
      </w:pPr>
      <w:r>
        <w:t>external inputs and outputs to / from the tracking function;</w:t>
      </w:r>
    </w:p>
    <w:p w14:paraId="702BFCB4">
      <w:pPr>
        <w:pStyle w:val="63"/>
      </w:pPr>
      <w:r>
        <w:t>areas with specific tracking conditions (i.e., with automated tracking initiation inhibited);</w:t>
      </w:r>
    </w:p>
    <w:p w14:paraId="628A722F">
      <w:pPr>
        <w:pStyle w:val="63"/>
      </w:pPr>
      <w:r>
        <w:t>acceptable VTS user interaction with the tracking function; and</w:t>
      </w:r>
    </w:p>
    <w:p w14:paraId="744B6B62">
      <w:pPr>
        <w:pStyle w:val="63"/>
      </w:pPr>
      <w:r>
        <w:t>sensor network design including its specific characteristics including latency.</w:t>
      </w:r>
    </w:p>
    <w:p w14:paraId="0C63878A">
      <w:pPr>
        <w:pStyle w:val="8"/>
      </w:pPr>
      <w:r>
        <w:t>Performance parameters</w:t>
      </w:r>
    </w:p>
    <w:p w14:paraId="61537333">
      <w:pPr>
        <w:pStyle w:val="4"/>
        <w:rPr>
          <w:lang w:eastAsia="de-DE"/>
        </w:rPr>
      </w:pPr>
      <w:r>
        <w:rPr>
          <w:lang w:eastAsia="de-DE"/>
        </w:rPr>
        <w:t xml:space="preserve">The determination of performance parameters to specify a VTS tracking system design is a complex task and the achieved tracking performance is heavily dependent on the sensor data provided as inputs to the tracking process. The sensor requirements should consider information provided elsewhere in the </w:t>
      </w:r>
      <w:r>
        <w:t xml:space="preserve">other </w:t>
      </w:r>
      <w:r>
        <w:rPr>
          <w:i/>
          <w:iCs/>
        </w:rPr>
        <w:t>G1111</w:t>
      </w:r>
      <w:r>
        <w:t xml:space="preserve"> guidelines.</w:t>
      </w:r>
    </w:p>
    <w:p w14:paraId="597762F6">
      <w:pPr>
        <w:pStyle w:val="4"/>
        <w:rPr>
          <w:lang w:eastAsia="de-DE"/>
        </w:rPr>
      </w:pPr>
      <w:r>
        <w:rPr>
          <w:lang w:eastAsia="de-DE"/>
        </w:rPr>
        <w:t>The location and configuration of the sensor</w:t>
      </w:r>
      <w:r>
        <w:rPr>
          <w:lang w:val="en-US" w:eastAsia="de-DE"/>
        </w:rPr>
        <w:t xml:space="preserve">s </w:t>
      </w:r>
      <w:r>
        <w:rPr>
          <w:lang w:eastAsia="de-DE"/>
        </w:rPr>
        <w:t>determines the attainable performance of the VTS system. A tracker design needs to be tuned to optimize overall performance and the overall performance is unlikely to be constant throughout the VTS area. The VTS system design should therefore ensure that the achievable performance is aligned with the required performance for each of the areas within the VTS coverage area. It should be noted that track formation range may not be the same as the sensors’ detection range – this needs to be considered when deriving the coverage and how this relates to the tracker behaviour.</w:t>
      </w:r>
    </w:p>
    <w:p w14:paraId="541C65BC">
      <w:pPr>
        <w:pStyle w:val="4"/>
        <w:rPr>
          <w:lang w:eastAsia="de-DE"/>
        </w:rPr>
      </w:pPr>
      <w:r>
        <w:rPr>
          <w:lang w:eastAsia="de-DE"/>
        </w:rPr>
        <w:t xml:space="preserve">Test scenarios may be developed jointly with users and the tracking experts to explore the anticipated performance of the VTS system as a whole, especially in critical (hazardous) areas of the VTS. Note that generic test cases may not be sufficient to demonstrate performance in these areas. </w:t>
      </w:r>
    </w:p>
    <w:p w14:paraId="6077CC7D">
      <w:pPr>
        <w:pStyle w:val="4"/>
        <w:rPr>
          <w:lang w:eastAsia="de-DE"/>
        </w:rPr>
      </w:pPr>
      <w:r>
        <w:rPr>
          <w:lang w:eastAsia="de-DE"/>
        </w:rPr>
        <w:t>The tracking characteristics needed are highly dependent on local conditions which should be analysed individually. The following tables discuss some of the tracker performance parameters and criteria that may be considered.</w:t>
      </w:r>
    </w:p>
    <w:p w14:paraId="6EECC687">
      <w:pPr>
        <w:pStyle w:val="93"/>
        <w:ind w:left="851" w:hanging="851"/>
      </w:pPr>
      <w:bookmarkStart w:id="103" w:name="_Toc109750264"/>
      <w:bookmarkEnd w:id="103"/>
      <w:bookmarkStart w:id="104" w:name="_Toc109750265"/>
      <w:r>
        <w:t>System Tracking Performance Parameters</w:t>
      </w:r>
      <w:bookmarkEnd w:id="104"/>
    </w:p>
    <w:tbl>
      <w:tblPr>
        <w:tblStyle w:val="39"/>
        <w:tblW w:w="9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0"/>
        <w:gridCol w:w="6304"/>
      </w:tblGrid>
      <w:tr w14:paraId="2BB56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blHeader/>
          <w:jc w:val="center"/>
        </w:trPr>
        <w:tc>
          <w:tcPr>
            <w:tcW w:w="2830" w:type="dxa"/>
            <w:tcBorders>
              <w:bottom w:val="nil"/>
            </w:tcBorders>
            <w:shd w:val="clear" w:color="auto" w:fill="auto"/>
            <w:vAlign w:val="center"/>
          </w:tcPr>
          <w:p w14:paraId="0C891132">
            <w:pPr>
              <w:pStyle w:val="119"/>
              <w:rPr>
                <w:lang w:val="en-GB"/>
              </w:rPr>
            </w:pPr>
            <w:r>
              <w:rPr>
                <w:lang w:val="en-GB"/>
              </w:rPr>
              <w:t>Parameter</w:t>
            </w:r>
          </w:p>
        </w:tc>
        <w:tc>
          <w:tcPr>
            <w:tcW w:w="6304" w:type="dxa"/>
            <w:shd w:val="clear" w:color="auto" w:fill="auto"/>
            <w:vAlign w:val="center"/>
          </w:tcPr>
          <w:p w14:paraId="0165713A">
            <w:pPr>
              <w:pStyle w:val="119"/>
              <w:rPr>
                <w:lang w:val="en-GB"/>
              </w:rPr>
            </w:pPr>
            <w:r>
              <w:rPr>
                <w:lang w:val="en-GB"/>
              </w:rPr>
              <w:t>Span of Parameters</w:t>
            </w:r>
          </w:p>
        </w:tc>
      </w:tr>
      <w:tr w14:paraId="01346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2830" w:type="dxa"/>
            <w:shd w:val="clear" w:color="auto" w:fill="auto"/>
            <w:vAlign w:val="center"/>
          </w:tcPr>
          <w:p w14:paraId="69DD8486">
            <w:pPr>
              <w:pStyle w:val="119"/>
              <w:rPr>
                <w:lang w:val="en-GB"/>
              </w:rPr>
            </w:pPr>
            <w:r>
              <w:rPr>
                <w:lang w:val="en-GB"/>
              </w:rPr>
              <w:t>Number of confirmed tracks</w:t>
            </w:r>
          </w:p>
        </w:tc>
        <w:tc>
          <w:tcPr>
            <w:tcW w:w="6304" w:type="dxa"/>
            <w:vAlign w:val="center"/>
          </w:tcPr>
          <w:p w14:paraId="7231F297">
            <w:pPr>
              <w:pStyle w:val="71"/>
            </w:pPr>
            <w:r>
              <w:t xml:space="preserve">Dependant on area covered, traffic density and smallest size of objects to be tracked. </w:t>
            </w:r>
          </w:p>
        </w:tc>
      </w:tr>
      <w:tr w14:paraId="20FCE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2830" w:type="dxa"/>
            <w:shd w:val="clear" w:color="auto" w:fill="auto"/>
            <w:vAlign w:val="center"/>
          </w:tcPr>
          <w:p w14:paraId="5374E20F">
            <w:pPr>
              <w:pStyle w:val="119"/>
              <w:rPr>
                <w:lang w:val="en-GB"/>
              </w:rPr>
            </w:pPr>
            <w:r>
              <w:rPr>
                <w:lang w:val="en-GB"/>
              </w:rPr>
              <w:t>Time for initiation of a tentative track</w:t>
            </w:r>
          </w:p>
        </w:tc>
        <w:tc>
          <w:tcPr>
            <w:tcW w:w="6304" w:type="dxa"/>
            <w:vAlign w:val="center"/>
          </w:tcPr>
          <w:p w14:paraId="46114E7D">
            <w:pPr>
              <w:pStyle w:val="71"/>
            </w:pPr>
            <w:r>
              <w:t>Typically, 3 to 10 sensor observations.</w:t>
            </w:r>
          </w:p>
        </w:tc>
      </w:tr>
      <w:tr w14:paraId="1CEF4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2830" w:type="dxa"/>
            <w:shd w:val="clear" w:color="auto" w:fill="auto"/>
            <w:vAlign w:val="center"/>
          </w:tcPr>
          <w:p w14:paraId="21F96680">
            <w:pPr>
              <w:pStyle w:val="119"/>
              <w:rPr>
                <w:lang w:val="en-GB"/>
              </w:rPr>
            </w:pPr>
            <w:r>
              <w:rPr>
                <w:lang w:val="en-GB"/>
              </w:rPr>
              <w:t>Time for classification as a confirmed track</w:t>
            </w:r>
          </w:p>
        </w:tc>
        <w:tc>
          <w:tcPr>
            <w:tcW w:w="6304" w:type="dxa"/>
            <w:vAlign w:val="center"/>
          </w:tcPr>
          <w:p w14:paraId="77DE0EEB">
            <w:pPr>
              <w:pStyle w:val="71"/>
            </w:pPr>
            <w:r>
              <w:t>Typically, 3 to 10 sensor observations.</w:t>
            </w:r>
          </w:p>
        </w:tc>
      </w:tr>
      <w:tr w14:paraId="5414A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2830" w:type="dxa"/>
            <w:shd w:val="clear" w:color="auto" w:fill="auto"/>
            <w:vAlign w:val="center"/>
          </w:tcPr>
          <w:p w14:paraId="22605F15">
            <w:pPr>
              <w:pStyle w:val="119"/>
              <w:rPr>
                <w:lang w:val="en-GB"/>
              </w:rPr>
            </w:pPr>
            <w:r>
              <w:rPr>
                <w:lang w:val="en-GB"/>
              </w:rPr>
              <w:t>Time from data loss to automatic track termination</w:t>
            </w:r>
          </w:p>
        </w:tc>
        <w:tc>
          <w:tcPr>
            <w:tcW w:w="6304" w:type="dxa"/>
            <w:vAlign w:val="center"/>
          </w:tcPr>
          <w:p w14:paraId="662C7F18">
            <w:pPr>
              <w:pStyle w:val="71"/>
            </w:pPr>
            <w:r>
              <w:t xml:space="preserve">Typically, </w:t>
            </w:r>
            <w:r>
              <w:rPr/>
              <w:sym w:font="Symbol" w:char="F0B3"/>
            </w:r>
            <w:r>
              <w:t xml:space="preserve"> 10 sensor observations.</w:t>
            </w:r>
          </w:p>
        </w:tc>
      </w:tr>
      <w:tr w14:paraId="13E33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2830" w:type="dxa"/>
            <w:shd w:val="clear" w:color="auto" w:fill="auto"/>
            <w:vAlign w:val="center"/>
          </w:tcPr>
          <w:p w14:paraId="3840F803">
            <w:pPr>
              <w:pStyle w:val="119"/>
              <w:rPr>
                <w:lang w:val="en-GB"/>
              </w:rPr>
            </w:pPr>
            <w:r>
              <w:rPr>
                <w:lang w:val="en-GB"/>
              </w:rPr>
              <w:t>Speed of tracked surface objects</w:t>
            </w:r>
          </w:p>
        </w:tc>
        <w:tc>
          <w:tcPr>
            <w:tcW w:w="6304" w:type="dxa"/>
            <w:vAlign w:val="center"/>
          </w:tcPr>
          <w:p w14:paraId="2F776ED2">
            <w:pPr>
              <w:pStyle w:val="71"/>
            </w:pPr>
            <w:r>
              <w:t>Dependent on VTS area vessel characteristics and potential port activities</w:t>
            </w:r>
          </w:p>
        </w:tc>
      </w:tr>
    </w:tbl>
    <w:p w14:paraId="0FF71B50">
      <w:pPr>
        <w:pStyle w:val="93"/>
        <w:ind w:left="851" w:hanging="851"/>
      </w:pPr>
      <w:bookmarkStart w:id="105" w:name="_Toc109750266"/>
      <w:bookmarkEnd w:id="105"/>
      <w:bookmarkStart w:id="106" w:name="_Toc109750267"/>
      <w:bookmarkEnd w:id="106"/>
      <w:bookmarkStart w:id="107" w:name="_Toc109750268"/>
      <w:r>
        <w:t>Tracking Performance Criteria</w:t>
      </w:r>
      <w:bookmarkEnd w:id="107"/>
    </w:p>
    <w:tbl>
      <w:tblPr>
        <w:tblStyle w:val="39"/>
        <w:tblW w:w="9528"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0"/>
        <w:gridCol w:w="3685"/>
        <w:gridCol w:w="3433"/>
      </w:tblGrid>
      <w:tr w14:paraId="5ED65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blHeader/>
        </w:trPr>
        <w:tc>
          <w:tcPr>
            <w:tcW w:w="2410" w:type="dxa"/>
            <w:tcBorders>
              <w:bottom w:val="nil"/>
            </w:tcBorders>
            <w:shd w:val="clear" w:color="auto" w:fill="auto"/>
            <w:vAlign w:val="center"/>
          </w:tcPr>
          <w:p w14:paraId="15DF7F04">
            <w:pPr>
              <w:pStyle w:val="119"/>
              <w:rPr>
                <w:lang w:val="en-GB"/>
              </w:rPr>
            </w:pPr>
            <w:r>
              <w:rPr>
                <w:lang w:val="en-GB"/>
              </w:rPr>
              <w:t>Parameter</w:t>
            </w:r>
          </w:p>
        </w:tc>
        <w:tc>
          <w:tcPr>
            <w:tcW w:w="3685" w:type="dxa"/>
            <w:shd w:val="clear" w:color="auto" w:fill="auto"/>
            <w:vAlign w:val="center"/>
          </w:tcPr>
          <w:p w14:paraId="3A1883B6">
            <w:pPr>
              <w:pStyle w:val="119"/>
              <w:rPr>
                <w:lang w:val="en-GB"/>
              </w:rPr>
            </w:pPr>
            <w:r>
              <w:rPr>
                <w:lang w:val="en-GB"/>
              </w:rPr>
              <w:t>Discussion</w:t>
            </w:r>
          </w:p>
        </w:tc>
        <w:tc>
          <w:tcPr>
            <w:tcW w:w="3433" w:type="dxa"/>
            <w:shd w:val="clear" w:color="auto" w:fill="auto"/>
            <w:vAlign w:val="center"/>
          </w:tcPr>
          <w:p w14:paraId="5981ACFD">
            <w:pPr>
              <w:pStyle w:val="119"/>
              <w:rPr>
                <w:lang w:val="en-GB"/>
              </w:rPr>
            </w:pPr>
            <w:r>
              <w:rPr>
                <w:lang w:val="en-GB"/>
              </w:rPr>
              <w:t>Operational Consequence</w:t>
            </w:r>
          </w:p>
        </w:tc>
      </w:tr>
      <w:tr w14:paraId="6F337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trPr>
        <w:tc>
          <w:tcPr>
            <w:tcW w:w="2410" w:type="dxa"/>
            <w:shd w:val="clear" w:color="auto" w:fill="auto"/>
            <w:vAlign w:val="center"/>
          </w:tcPr>
          <w:p w14:paraId="5FF610C7">
            <w:pPr>
              <w:pStyle w:val="119"/>
              <w:rPr>
                <w:lang w:val="en-GB"/>
              </w:rPr>
            </w:pPr>
            <w:r>
              <w:rPr>
                <w:lang w:val="en-GB"/>
              </w:rPr>
              <w:t>Time to initiate tracks</w:t>
            </w:r>
          </w:p>
        </w:tc>
        <w:tc>
          <w:tcPr>
            <w:tcW w:w="3685" w:type="dxa"/>
            <w:vAlign w:val="center"/>
          </w:tcPr>
          <w:p w14:paraId="7DEE8B6A">
            <w:pPr>
              <w:pStyle w:val="71"/>
            </w:pPr>
            <w:r>
              <w:t>This can be measured from the point of first observation to either the creation of a tentative track or the establishment of a confirmed track.  In addition, the contribution of the display function to latency may need to be assessed separately.</w:t>
            </w:r>
          </w:p>
        </w:tc>
        <w:tc>
          <w:tcPr>
            <w:tcW w:w="3433" w:type="dxa"/>
            <w:vAlign w:val="center"/>
          </w:tcPr>
          <w:p w14:paraId="43675BA4">
            <w:pPr>
              <w:pStyle w:val="71"/>
            </w:pPr>
            <w:r>
              <w:t>The operational consequence is the trade-off between accuracy of new tracks establishment vs. the number of false tracks.</w:t>
            </w:r>
          </w:p>
        </w:tc>
      </w:tr>
      <w:tr w14:paraId="50FA6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2410" w:type="dxa"/>
            <w:shd w:val="clear" w:color="auto" w:fill="auto"/>
            <w:vAlign w:val="center"/>
          </w:tcPr>
          <w:p w14:paraId="25ABE15F">
            <w:pPr>
              <w:pStyle w:val="119"/>
              <w:rPr>
                <w:lang w:val="en-GB"/>
              </w:rPr>
            </w:pPr>
            <w:r>
              <w:rPr>
                <w:lang w:val="en-GB"/>
              </w:rPr>
              <w:t>Probability of false (confirmed) tracks</w:t>
            </w:r>
          </w:p>
        </w:tc>
        <w:tc>
          <w:tcPr>
            <w:tcW w:w="3685" w:type="dxa"/>
            <w:vAlign w:val="center"/>
          </w:tcPr>
          <w:p w14:paraId="4DF1C7A9">
            <w:pPr>
              <w:pStyle w:val="71"/>
            </w:pPr>
            <w:r>
              <w:t xml:space="preserve">This is dependent on clutter conditions, traffic density, sensor sensitivity, sensor resolution and the perceived need to detect and track very small targets – the acceptable rate should be specified per area per unit time. </w:t>
            </w:r>
          </w:p>
        </w:tc>
        <w:tc>
          <w:tcPr>
            <w:tcW w:w="3433" w:type="dxa"/>
            <w:vAlign w:val="center"/>
          </w:tcPr>
          <w:p w14:paraId="4F85898B">
            <w:pPr>
              <w:pStyle w:val="71"/>
            </w:pPr>
            <w:r>
              <w:t>Displaying tracks which do not represent real targets will increase workload and may result in incorrect VTS user actions being taken.</w:t>
            </w:r>
          </w:p>
        </w:tc>
      </w:tr>
      <w:tr w14:paraId="4946B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2410" w:type="dxa"/>
            <w:shd w:val="clear" w:color="auto" w:fill="auto"/>
            <w:vAlign w:val="center"/>
          </w:tcPr>
          <w:p w14:paraId="31B1CCBA">
            <w:pPr>
              <w:pStyle w:val="119"/>
              <w:rPr>
                <w:lang w:val="en-GB"/>
              </w:rPr>
            </w:pPr>
            <w:r>
              <w:rPr>
                <w:lang w:val="en-GB"/>
              </w:rPr>
              <w:t>Average false track duration before termination</w:t>
            </w:r>
          </w:p>
        </w:tc>
        <w:tc>
          <w:tcPr>
            <w:tcW w:w="3685" w:type="dxa"/>
            <w:vAlign w:val="center"/>
          </w:tcPr>
          <w:p w14:paraId="0D07D39D">
            <w:pPr>
              <w:pStyle w:val="71"/>
            </w:pPr>
            <w:r>
              <w:t>The tracker should react quickly to confirmed tracks which subsequently fail to exhibit reliable track behaviour.</w:t>
            </w:r>
          </w:p>
        </w:tc>
        <w:tc>
          <w:tcPr>
            <w:tcW w:w="3433" w:type="dxa"/>
            <w:vAlign w:val="center"/>
          </w:tcPr>
          <w:p w14:paraId="004DF1ED">
            <w:pPr>
              <w:pStyle w:val="71"/>
            </w:pPr>
            <w:r>
              <w:t>Continued display of tracks which do not represent real targets will increase workload and may result in incorrect VTS user actions being taken.</w:t>
            </w:r>
          </w:p>
        </w:tc>
      </w:tr>
      <w:tr w14:paraId="05669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2410" w:type="dxa"/>
            <w:shd w:val="clear" w:color="auto" w:fill="auto"/>
            <w:vAlign w:val="center"/>
          </w:tcPr>
          <w:p w14:paraId="3871E9C9">
            <w:pPr>
              <w:pStyle w:val="119"/>
              <w:rPr>
                <w:lang w:val="en-GB"/>
              </w:rPr>
            </w:pPr>
            <w:r>
              <w:rPr>
                <w:lang w:val="en-GB"/>
              </w:rPr>
              <w:t>Probability of failure to confirm a genuine track</w:t>
            </w:r>
          </w:p>
        </w:tc>
        <w:tc>
          <w:tcPr>
            <w:tcW w:w="3685" w:type="dxa"/>
            <w:vAlign w:val="center"/>
          </w:tcPr>
          <w:p w14:paraId="0522A5F4">
            <w:pPr>
              <w:pStyle w:val="71"/>
            </w:pPr>
            <w:r>
              <w:rPr>
                <w:caps/>
              </w:rPr>
              <w:t>T</w:t>
            </w:r>
            <w:r>
              <w:t>he tracker performance should minimize the probability of failing to establish a genuine track.</w:t>
            </w:r>
          </w:p>
        </w:tc>
        <w:tc>
          <w:tcPr>
            <w:tcW w:w="3433" w:type="dxa"/>
            <w:vAlign w:val="center"/>
          </w:tcPr>
          <w:p w14:paraId="1D4544A1">
            <w:pPr>
              <w:pStyle w:val="71"/>
              <w:rPr>
                <w:caps/>
              </w:rPr>
            </w:pPr>
            <w:r>
              <w:t>Failure to establish a track will impact the traffic image and may result in incorrect VTS user decisions.</w:t>
            </w:r>
          </w:p>
        </w:tc>
      </w:tr>
      <w:tr w14:paraId="0C844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2410" w:type="dxa"/>
            <w:shd w:val="clear" w:color="auto" w:fill="auto"/>
            <w:vAlign w:val="center"/>
          </w:tcPr>
          <w:p w14:paraId="4BB406CC">
            <w:pPr>
              <w:pStyle w:val="119"/>
              <w:rPr>
                <w:lang w:val="en-GB"/>
              </w:rPr>
            </w:pPr>
            <w:r>
              <w:rPr>
                <w:lang w:val="en-GB"/>
              </w:rPr>
              <w:t>Probability of track loss</w:t>
            </w:r>
          </w:p>
        </w:tc>
        <w:tc>
          <w:tcPr>
            <w:tcW w:w="3685" w:type="dxa"/>
            <w:vAlign w:val="center"/>
          </w:tcPr>
          <w:p w14:paraId="54758F28">
            <w:pPr>
              <w:pStyle w:val="71"/>
            </w:pPr>
            <w:r>
              <w:t>This concerns track continuity. Assuming good sensor visibility of the target, the tracking function should provide reliable and accurate track updates over the entire lifetime of the track.</w:t>
            </w:r>
          </w:p>
        </w:tc>
        <w:tc>
          <w:tcPr>
            <w:tcW w:w="3433" w:type="dxa"/>
            <w:vAlign w:val="center"/>
          </w:tcPr>
          <w:p w14:paraId="3D01E393">
            <w:pPr>
              <w:pStyle w:val="71"/>
            </w:pPr>
            <w:r>
              <w:t>Frequent track loss will lead to reduced confidence in the track measurement accuracy and the ability of the system to follow manoeuvring targets. In congested traffic areas, this could be critical to safe vessel passage.</w:t>
            </w:r>
          </w:p>
        </w:tc>
      </w:tr>
      <w:tr w14:paraId="5BF76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2410" w:type="dxa"/>
            <w:shd w:val="clear" w:color="auto" w:fill="auto"/>
            <w:vAlign w:val="center"/>
          </w:tcPr>
          <w:p w14:paraId="491AF826">
            <w:pPr>
              <w:pStyle w:val="119"/>
              <w:rPr>
                <w:lang w:val="en-GB"/>
              </w:rPr>
            </w:pPr>
            <w:r>
              <w:rPr>
                <w:lang w:val="en-GB"/>
              </w:rPr>
              <w:t>Probability of successful management of two targets merging and then correctly splitting</w:t>
            </w:r>
          </w:p>
        </w:tc>
        <w:tc>
          <w:tcPr>
            <w:tcW w:w="3685" w:type="dxa"/>
            <w:vAlign w:val="center"/>
          </w:tcPr>
          <w:p w14:paraId="2AAE9DF3">
            <w:pPr>
              <w:pStyle w:val="71"/>
            </w:pPr>
            <w:r>
              <w:t>In the event of two (or more) targets merging into one sensor resolution cell, the tracker should be able to use the combined and unresolved observation to update the merged tracks until after some time when the targets 'de-merge', the tracker should successfully split and update the previously merged tracks with correct numbering and track identification.</w:t>
            </w:r>
          </w:p>
        </w:tc>
        <w:tc>
          <w:tcPr>
            <w:tcW w:w="3433" w:type="dxa"/>
            <w:vAlign w:val="center"/>
          </w:tcPr>
          <w:p w14:paraId="07EE4C72">
            <w:pPr>
              <w:pStyle w:val="71"/>
            </w:pPr>
          </w:p>
        </w:tc>
      </w:tr>
      <w:tr w14:paraId="32670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2410" w:type="dxa"/>
            <w:shd w:val="clear" w:color="auto" w:fill="auto"/>
            <w:vAlign w:val="center"/>
          </w:tcPr>
          <w:p w14:paraId="3DC6866A">
            <w:pPr>
              <w:pStyle w:val="119"/>
              <w:rPr>
                <w:lang w:val="en-GB"/>
              </w:rPr>
            </w:pPr>
            <w:r>
              <w:rPr>
                <w:rFonts w:cs="Arial"/>
                <w:lang w:val="en-GB" w:eastAsia="de-DE"/>
              </w:rPr>
              <w:t>Track identity swap rate</w:t>
            </w:r>
          </w:p>
        </w:tc>
        <w:tc>
          <w:tcPr>
            <w:tcW w:w="3685" w:type="dxa"/>
            <w:vAlign w:val="center"/>
          </w:tcPr>
          <w:p w14:paraId="041F5B5D">
            <w:pPr>
              <w:pStyle w:val="71"/>
            </w:pPr>
            <w:r>
              <w:t>The tracker design should minimize the probability of track identities swapping between two tracks (and ensure that swapping is quickly corrected).</w:t>
            </w:r>
          </w:p>
        </w:tc>
        <w:tc>
          <w:tcPr>
            <w:tcW w:w="3433" w:type="dxa"/>
            <w:vAlign w:val="center"/>
          </w:tcPr>
          <w:p w14:paraId="4200C3DF">
            <w:pPr>
              <w:pStyle w:val="71"/>
            </w:pPr>
            <w:r>
              <w:t xml:space="preserve">Incorrect tracking information would be presented to VTS user and manual intervention would be required to fix the data. </w:t>
            </w:r>
          </w:p>
        </w:tc>
      </w:tr>
      <w:tr w14:paraId="1D539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2410" w:type="dxa"/>
            <w:shd w:val="clear" w:color="auto" w:fill="auto"/>
            <w:vAlign w:val="center"/>
          </w:tcPr>
          <w:p w14:paraId="359C2EC9">
            <w:pPr>
              <w:pStyle w:val="119"/>
              <w:rPr>
                <w:rFonts w:cs="Arial"/>
                <w:lang w:val="en-GB" w:eastAsia="de-DE"/>
              </w:rPr>
            </w:pPr>
            <w:r>
              <w:rPr>
                <w:rFonts w:cs="Arial"/>
                <w:lang w:val="en-GB" w:eastAsia="de-DE"/>
              </w:rPr>
              <w:t xml:space="preserve">The probability of multiple tracks being created from one target </w:t>
            </w:r>
          </w:p>
        </w:tc>
        <w:tc>
          <w:tcPr>
            <w:tcW w:w="3685" w:type="dxa"/>
            <w:vAlign w:val="center"/>
          </w:tcPr>
          <w:p w14:paraId="43BBAE8F">
            <w:pPr>
              <w:pStyle w:val="71"/>
            </w:pPr>
            <w:r>
              <w:t>This parameter is often specified for VTS applications in areas covering inland waterways in which large vessels, travelling close to the (radar) sensor location create multiple plots which result in multiple tracks.</w:t>
            </w:r>
          </w:p>
        </w:tc>
        <w:tc>
          <w:tcPr>
            <w:tcW w:w="3433" w:type="dxa"/>
            <w:vAlign w:val="center"/>
          </w:tcPr>
          <w:p w14:paraId="1224801D">
            <w:pPr>
              <w:pStyle w:val="71"/>
            </w:pPr>
            <w:r>
              <w:t xml:space="preserve">Presentation of multiple tracks, relating to a single large object, can create confusion and inappropriate VTS user decision making. </w:t>
            </w:r>
          </w:p>
        </w:tc>
      </w:tr>
      <w:tr w14:paraId="6FA8A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2410" w:type="dxa"/>
            <w:shd w:val="clear" w:color="auto" w:fill="auto"/>
            <w:vAlign w:val="center"/>
          </w:tcPr>
          <w:p w14:paraId="2B964516">
            <w:pPr>
              <w:pStyle w:val="119"/>
              <w:rPr>
                <w:lang w:val="en-GB"/>
              </w:rPr>
            </w:pPr>
            <w:r>
              <w:rPr>
                <w:rFonts w:cs="Arial"/>
                <w:lang w:val="en-GB" w:eastAsia="de-DE"/>
              </w:rPr>
              <w:t>Latency of track update</w:t>
            </w:r>
          </w:p>
        </w:tc>
        <w:tc>
          <w:tcPr>
            <w:tcW w:w="3685" w:type="dxa"/>
            <w:vAlign w:val="center"/>
          </w:tcPr>
          <w:p w14:paraId="3EE536D5">
            <w:pPr>
              <w:pStyle w:val="71"/>
            </w:pPr>
            <w:r>
              <w:t xml:space="preserve">This parameter needs careful definition – time of sensor observation to track update (i.e., not including display function etc.). </w:t>
            </w:r>
          </w:p>
          <w:p w14:paraId="7A755B0C">
            <w:pPr>
              <w:pStyle w:val="71"/>
            </w:pPr>
            <w:r>
              <w:t>Minimal latency will provide a traffic image which is close to real time, but some latency is inevitable, especially when communication links are included in the VTS network to link remote sensors sites to the VTS centre.</w:t>
            </w:r>
          </w:p>
          <w:p w14:paraId="0332DB1E">
            <w:pPr>
              <w:pStyle w:val="71"/>
              <w:ind w:left="0"/>
            </w:pPr>
          </w:p>
        </w:tc>
        <w:tc>
          <w:tcPr>
            <w:tcW w:w="3433" w:type="dxa"/>
            <w:vAlign w:val="center"/>
          </w:tcPr>
          <w:p w14:paraId="510CB5D6">
            <w:pPr>
              <w:pStyle w:val="71"/>
            </w:pPr>
            <w:r>
              <w:t>Delays in presentation of the surface picture can lead to delayed awareness of the need for VTS user action.</w:t>
            </w:r>
          </w:p>
        </w:tc>
      </w:tr>
      <w:tr w14:paraId="381E8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2410" w:type="dxa"/>
            <w:shd w:val="clear" w:color="auto" w:fill="auto"/>
            <w:vAlign w:val="center"/>
          </w:tcPr>
          <w:p w14:paraId="33E0A517">
            <w:pPr>
              <w:pStyle w:val="119"/>
              <w:rPr>
                <w:rFonts w:cs="Arial"/>
                <w:lang w:val="en-GB" w:eastAsia="de-DE"/>
              </w:rPr>
            </w:pPr>
            <w:r>
              <w:rPr>
                <w:rFonts w:cs="Arial"/>
                <w:lang w:val="en-GB" w:eastAsia="de-DE"/>
              </w:rPr>
              <w:t>Coasting period (before track termination)</w:t>
            </w:r>
          </w:p>
        </w:tc>
        <w:tc>
          <w:tcPr>
            <w:tcW w:w="3685" w:type="dxa"/>
            <w:vAlign w:val="center"/>
          </w:tcPr>
          <w:p w14:paraId="4C2A3BB2">
            <w:pPr>
              <w:pStyle w:val="71"/>
            </w:pPr>
            <w:r>
              <w:t xml:space="preserve">The time, measured from the last track update with an associated sensor measurement, to automatic track termination. </w:t>
            </w:r>
          </w:p>
          <w:p w14:paraId="0B40FB6D">
            <w:pPr>
              <w:pStyle w:val="71"/>
            </w:pPr>
          </w:p>
        </w:tc>
        <w:tc>
          <w:tcPr>
            <w:tcW w:w="3433" w:type="dxa"/>
            <w:vAlign w:val="center"/>
          </w:tcPr>
          <w:p w14:paraId="56FA3D51">
            <w:pPr>
              <w:pStyle w:val="71"/>
            </w:pPr>
          </w:p>
          <w:p w14:paraId="590F3985">
            <w:pPr>
              <w:pStyle w:val="71"/>
            </w:pPr>
            <w:r>
              <w:t xml:space="preserve">Inaccurate track position during coasting. </w:t>
            </w:r>
          </w:p>
        </w:tc>
      </w:tr>
    </w:tbl>
    <w:p w14:paraId="07661A2B"/>
    <w:p w14:paraId="73069F09">
      <w:pPr>
        <w:pStyle w:val="4"/>
        <w:rPr>
          <w:rFonts w:cs="Arial"/>
          <w:lang w:eastAsia="de-DE"/>
        </w:rPr>
      </w:pPr>
      <w:r>
        <w:t>Requirements for sensor fault detection and loss of sensor data integrity should also be considered; for example, the tracker may be used to identify consistent bias errors in the data from one sensor.</w:t>
      </w:r>
    </w:p>
    <w:p w14:paraId="60101E0B">
      <w:pPr>
        <w:pStyle w:val="4"/>
      </w:pPr>
      <w:r>
        <w:t>The tracker should be able to provide advance warning of track capacity overload and possible other conditions that may affect reliability of the tracking.</w:t>
      </w:r>
    </w:p>
    <w:p w14:paraId="655D7CE9">
      <w:pPr>
        <w:pStyle w:val="5"/>
        <w:rPr>
          <w:del w:id="1789" w:author="Heidi Clevett" w:date="2024-09-24T14:20:00Z"/>
        </w:rPr>
      </w:pPr>
      <w:del w:id="1790" w:author="Heidi Clevett" w:date="2024-09-24T14:20:00Z">
        <w:bookmarkStart w:id="108" w:name="_Toc178080500"/>
        <w:r>
          <w:rPr/>
          <w:delText>Ship visit and VTS Data Management</w:delText>
        </w:r>
        <w:bookmarkEnd w:id="108"/>
      </w:del>
    </w:p>
    <w:p w14:paraId="4E8DEC95">
      <w:pPr>
        <w:pStyle w:val="65"/>
        <w:rPr>
          <w:del w:id="1791" w:author="Heidi Clevett" w:date="2024-09-24T14:20:00Z"/>
        </w:rPr>
      </w:pPr>
    </w:p>
    <w:p w14:paraId="35B9E639">
      <w:pPr>
        <w:pStyle w:val="4"/>
        <w:rPr>
          <w:del w:id="1792" w:author="Heidi Clevett" w:date="2024-09-24T14:20:00Z"/>
          <w:lang w:eastAsia="de-DE"/>
        </w:rPr>
      </w:pPr>
      <w:del w:id="1793" w:author="Heidi Clevett" w:date="2024-09-24T14:20:00Z">
        <w:r>
          <w:rPr>
            <w:lang w:eastAsia="de-DE"/>
          </w:rPr>
          <w:delText>The data held in a VTS system is often important when managing ship visits or transits through a VTS area. Often referred to as a "management information system” for ports or transits, this database supports a workflow for the planning, utilization and recording of the resources allocated to a ship’s visit. When integrated with the VTS system, it should receive real-time updates of the progress and status of the ship visit. Typically, the database may include the following resources: Pilots, Tugs, Berths, Linesmen, waste facilities and other services that may be provided to safely and efficiently handle a ship during a visit or transit.</w:delText>
        </w:r>
      </w:del>
    </w:p>
    <w:p w14:paraId="37C1E73C">
      <w:pPr>
        <w:pStyle w:val="4"/>
        <w:rPr>
          <w:del w:id="1794" w:author="Heidi Clevett" w:date="2024-09-24T14:20:00Z"/>
          <w:lang w:eastAsia="de-DE"/>
        </w:rPr>
      </w:pPr>
      <w:del w:id="1795" w:author="Heidi Clevett" w:date="2024-09-24T14:20:00Z">
        <w:r>
          <w:rPr>
            <w:lang w:eastAsia="de-DE"/>
          </w:rPr>
          <w:delText>The database may provide information that enhances the VTS traffic image such as showing when a pilot is on board a ship. The database is often a critical source of validated data that may be used for generating statistical reports such as the utilization of resources during a configurable time period and for invoicing.</w:delText>
        </w:r>
      </w:del>
    </w:p>
    <w:p w14:paraId="24D0AA10">
      <w:pPr>
        <w:pStyle w:val="4"/>
        <w:rPr>
          <w:del w:id="1796" w:author="Heidi Clevett" w:date="2024-09-24T14:20:00Z"/>
          <w:lang w:eastAsia="de-DE"/>
        </w:rPr>
      </w:pPr>
      <w:del w:id="1797" w:author="Heidi Clevett" w:date="2024-09-24T14:20:00Z">
        <w:r>
          <w:rPr>
            <w:lang w:eastAsia="de-DE"/>
          </w:rPr>
          <w:delText>When specifying the requirements, the VTS provider should consider their specific workflow/process when managing a ship visit. This is workflow/process is often stated in the VTS provider’s standard operating procedures, VTS user guideline, or the relevant safety management system.</w:delText>
        </w:r>
      </w:del>
    </w:p>
    <w:p w14:paraId="7418E34D">
      <w:pPr>
        <w:pStyle w:val="4"/>
        <w:rPr>
          <w:del w:id="1798" w:author="Heidi Clevett" w:date="2024-09-24T14:20:00Z"/>
        </w:rPr>
      </w:pPr>
      <w:del w:id="1799" w:author="Heidi Clevett" w:date="2024-09-24T14:20:00Z">
        <w:r>
          <w:rPr/>
          <w:delText>The types of data typically include:</w:delText>
        </w:r>
      </w:del>
    </w:p>
    <w:p w14:paraId="79D509B7">
      <w:pPr>
        <w:pStyle w:val="63"/>
        <w:rPr>
          <w:del w:id="1800" w:author="Heidi Clevett" w:date="2024-09-24T14:20:00Z"/>
        </w:rPr>
      </w:pPr>
      <w:del w:id="1801" w:author="Heidi Clevett" w:date="2024-09-24T14:20:00Z">
        <w:r>
          <w:rPr/>
          <w:delText xml:space="preserve">Voyage </w:delText>
        </w:r>
      </w:del>
    </w:p>
    <w:p w14:paraId="7CE29E59">
      <w:pPr>
        <w:pStyle w:val="63"/>
        <w:rPr>
          <w:del w:id="1802" w:author="Heidi Clevett" w:date="2024-09-24T14:20:00Z"/>
        </w:rPr>
      </w:pPr>
      <w:del w:id="1803" w:author="Heidi Clevett" w:date="2024-09-24T14:20:00Z">
        <w:r>
          <w:rPr/>
          <w:delText xml:space="preserve">Cargo </w:delText>
        </w:r>
      </w:del>
    </w:p>
    <w:p w14:paraId="1CE1B9B1">
      <w:pPr>
        <w:pStyle w:val="63"/>
        <w:rPr>
          <w:del w:id="1804" w:author="Heidi Clevett" w:date="2024-09-24T14:20:00Z"/>
        </w:rPr>
      </w:pPr>
      <w:del w:id="1805" w:author="Heidi Clevett" w:date="2024-09-24T14:20:00Z">
        <w:r>
          <w:rPr/>
          <w:delText xml:space="preserve">Vessel </w:delText>
        </w:r>
      </w:del>
    </w:p>
    <w:p w14:paraId="1A9D6A6F">
      <w:pPr>
        <w:pStyle w:val="63"/>
        <w:rPr>
          <w:del w:id="1806" w:author="Heidi Clevett" w:date="2024-09-24T14:20:00Z"/>
        </w:rPr>
      </w:pPr>
      <w:del w:id="1807" w:author="Heidi Clevett" w:date="2024-09-24T14:20:00Z">
        <w:r>
          <w:rPr/>
          <w:delText xml:space="preserve">Incident </w:delText>
        </w:r>
      </w:del>
    </w:p>
    <w:p w14:paraId="2408E178">
      <w:pPr>
        <w:pStyle w:val="63"/>
        <w:rPr>
          <w:del w:id="1808" w:author="Heidi Clevett" w:date="2024-09-24T14:20:00Z"/>
        </w:rPr>
      </w:pPr>
      <w:del w:id="1809" w:author="Heidi Clevett" w:date="2024-09-24T14:20:00Z">
        <w:r>
          <w:rPr/>
          <w:delText>Contact details</w:delText>
        </w:r>
      </w:del>
    </w:p>
    <w:p w14:paraId="03BE7477">
      <w:pPr>
        <w:pStyle w:val="63"/>
        <w:rPr>
          <w:del w:id="1810" w:author="Heidi Clevett" w:date="2024-09-24T14:20:00Z"/>
        </w:rPr>
      </w:pPr>
      <w:del w:id="1811" w:author="Heidi Clevett" w:date="2024-09-24T14:20:00Z">
        <w:r>
          <w:rPr/>
          <w:delText xml:space="preserve">Pilots and tugs </w:delText>
        </w:r>
      </w:del>
    </w:p>
    <w:p w14:paraId="3C86B1BA">
      <w:pPr>
        <w:pStyle w:val="63"/>
        <w:rPr>
          <w:del w:id="1812" w:author="Heidi Clevett" w:date="2024-09-24T14:20:00Z"/>
        </w:rPr>
      </w:pPr>
      <w:del w:id="1813" w:author="Heidi Clevett" w:date="2024-09-24T14:20:00Z">
        <w:r>
          <w:rPr/>
          <w:delText xml:space="preserve">Berths </w:delText>
        </w:r>
      </w:del>
    </w:p>
    <w:p w14:paraId="165D04C4">
      <w:pPr>
        <w:pStyle w:val="63"/>
        <w:rPr>
          <w:del w:id="1814" w:author="Heidi Clevett" w:date="2024-09-24T14:20:00Z"/>
        </w:rPr>
      </w:pPr>
      <w:del w:id="1815" w:author="Heidi Clevett" w:date="2024-09-24T14:20:00Z">
        <w:r>
          <w:rPr/>
          <w:delText>Traffic analysis</w:delText>
        </w:r>
      </w:del>
    </w:p>
    <w:p w14:paraId="098C7EAA">
      <w:pPr>
        <w:pStyle w:val="63"/>
        <w:rPr>
          <w:del w:id="1816" w:author="Heidi Clevett" w:date="2024-09-24T14:20:00Z"/>
        </w:rPr>
      </w:pPr>
      <w:del w:id="1817" w:author="Heidi Clevett" w:date="2024-09-24T14:20:00Z">
        <w:r>
          <w:rPr/>
          <w:delText xml:space="preserve">Local hazards </w:delText>
        </w:r>
      </w:del>
    </w:p>
    <w:p w14:paraId="6DE400B8">
      <w:pPr>
        <w:pStyle w:val="63"/>
        <w:numPr>
          <w:ilvl w:val="0"/>
          <w:numId w:val="0"/>
        </w:numPr>
        <w:rPr>
          <w:del w:id="1818" w:author="Heidi Clevett" w:date="2024-09-24T14:20:00Z"/>
        </w:rPr>
      </w:pPr>
      <w:del w:id="1819" w:author="Heidi Clevett" w:date="2024-09-24T14:20:00Z">
        <w:r>
          <w:rPr/>
          <w:delText>Additionally, the database may contain other data such as:</w:delText>
        </w:r>
      </w:del>
    </w:p>
    <w:p w14:paraId="5EFC7F30">
      <w:pPr>
        <w:pStyle w:val="63"/>
        <w:keepNext/>
        <w:keepLines/>
        <w:rPr>
          <w:del w:id="1820" w:author="Heidi Clevett" w:date="2024-09-24T14:20:00Z"/>
        </w:rPr>
      </w:pPr>
      <w:del w:id="1821" w:author="Heidi Clevett" w:date="2024-09-24T14:20:00Z">
        <w:r>
          <w:rPr/>
          <w:delText>VTS equipment data such as status, build state, version, faults, spares, maintenance</w:delText>
        </w:r>
      </w:del>
    </w:p>
    <w:p w14:paraId="17A84775">
      <w:pPr>
        <w:pStyle w:val="63"/>
        <w:keepNext/>
        <w:keepLines/>
        <w:rPr>
          <w:del w:id="1822" w:author="Heidi Clevett" w:date="2024-09-24T14:20:00Z"/>
        </w:rPr>
      </w:pPr>
      <w:del w:id="1823" w:author="Heidi Clevett" w:date="2024-09-24T14:20:00Z">
        <w:r>
          <w:rPr/>
          <w:delText xml:space="preserve">Shore-based personnel (VTS users, </w:delText>
        </w:r>
      </w:del>
      <w:del w:id="1824" w:author="Heidi Clevett" w:date="2024-09-24T14:20:00Z">
        <w:r>
          <w:rPr>
            <w:lang w:eastAsia="de-DE"/>
          </w:rPr>
          <w:delText>Pilots, Tugs, Linesmen, etc</w:delText>
        </w:r>
      </w:del>
      <w:del w:id="1825" w:author="Heidi Clevett" w:date="2024-09-24T14:20:00Z">
        <w:r>
          <w:rPr/>
          <w:delText>) data, which may be subject to privacy considerations</w:delText>
        </w:r>
      </w:del>
    </w:p>
    <w:p w14:paraId="2DCA0003">
      <w:pPr>
        <w:pStyle w:val="63"/>
        <w:keepNext/>
        <w:keepLines/>
        <w:rPr>
          <w:del w:id="1826" w:author="Heidi Clevett" w:date="2024-09-24T14:20:00Z"/>
        </w:rPr>
      </w:pPr>
      <w:del w:id="1827" w:author="Heidi Clevett" w:date="2024-09-24T14:20:00Z">
        <w:r>
          <w:rPr/>
          <w:delText>Level of service</w:delText>
        </w:r>
      </w:del>
    </w:p>
    <w:p w14:paraId="396F48E2">
      <w:pPr>
        <w:pStyle w:val="4"/>
        <w:rPr>
          <w:del w:id="1828" w:author="Heidi Clevett" w:date="2024-09-24T14:20:00Z"/>
          <w:lang w:eastAsia="de-DE"/>
        </w:rPr>
      </w:pPr>
      <w:del w:id="1829" w:author="Heidi Clevett" w:date="2024-09-24T14:20:00Z">
        <w:r>
          <w:rPr>
            <w:lang w:eastAsia="de-DE"/>
          </w:rPr>
          <w:delText>It may be appropriate to integrate the database with the VTS provider’s invoicing system to automate the collection of all chargeable services related to the ship’s visit to facilitate account management by systems associated with the port finances (i.e., not directly associated with VTS operations).</w:delText>
        </w:r>
      </w:del>
    </w:p>
    <w:p w14:paraId="7D4BDF1D">
      <w:pPr>
        <w:pStyle w:val="5"/>
        <w:rPr>
          <w:rFonts w:eastAsiaTheme="minorHAnsi"/>
        </w:rPr>
      </w:pPr>
      <w:bookmarkStart w:id="109" w:name="_Toc178080501"/>
      <w:r>
        <w:rPr>
          <w:rFonts w:eastAsiaTheme="minorHAnsi"/>
        </w:rPr>
        <w:t>Recording and Archiving</w:t>
      </w:r>
      <w:bookmarkEnd w:id="109"/>
    </w:p>
    <w:p w14:paraId="62BB53A5">
      <w:pPr>
        <w:pStyle w:val="65"/>
      </w:pPr>
    </w:p>
    <w:p w14:paraId="4784C160">
      <w:pPr>
        <w:pStyle w:val="4"/>
      </w:pPr>
      <w:r>
        <w:t>The recording of real-time data and vessel activity as presented to VTS personnel is a critical component of the VTS system design so that a consistently accurate replay of events can be reproduced. These recordings serve multiple purposes, which can include but are not necessarily limited to quality assurance, procedural review, incident investigation, training, and as evidence in legal proceedings.</w:t>
      </w:r>
    </w:p>
    <w:p w14:paraId="4AFB50F2">
      <w:pPr>
        <w:pStyle w:val="4"/>
      </w:pPr>
      <w:r>
        <w:t>Recording of sensor data, voice communications, the traffic image, system status and other elements as required by the VTS provider should occur automatically. Replay of recordings should not interfere with ongoing VTS operation, nor require recording facilities to be paused while recordings are being retrieved, compiled or archived.</w:t>
      </w:r>
    </w:p>
    <w:p w14:paraId="265D4249">
      <w:pPr>
        <w:pStyle w:val="4"/>
      </w:pPr>
      <w:r>
        <w:t>It is recommended that the VTS system recording capacity covers, at least, 30 days of activity. Requirements for archiving data to external media should be derived from:</w:t>
      </w:r>
    </w:p>
    <w:p w14:paraId="62C4B359">
      <w:pPr>
        <w:pStyle w:val="63"/>
      </w:pPr>
      <w:r>
        <w:t xml:space="preserve">Operational procedures </w:t>
      </w:r>
    </w:p>
    <w:p w14:paraId="2F214C74">
      <w:pPr>
        <w:pStyle w:val="63"/>
      </w:pPr>
      <w:r>
        <w:t xml:space="preserve">Appropriate storage devices considered for the type of data being stored </w:t>
      </w:r>
    </w:p>
    <w:p w14:paraId="2B7EBFEE">
      <w:pPr>
        <w:pStyle w:val="63"/>
      </w:pPr>
      <w:r>
        <w:t>Resolution and quality</w:t>
      </w:r>
    </w:p>
    <w:p w14:paraId="3895D35F">
      <w:pPr>
        <w:pStyle w:val="63"/>
      </w:pPr>
      <w:r>
        <w:t>Legal security requirements necessary to keep the data secure and free from tampering</w:t>
      </w:r>
    </w:p>
    <w:p w14:paraId="66DAA90B">
      <w:pPr>
        <w:pStyle w:val="63"/>
      </w:pPr>
      <w:r>
        <w:t>Period of time the data is required to be kept.</w:t>
      </w:r>
    </w:p>
    <w:p w14:paraId="6D93FA69">
      <w:pPr>
        <w:pStyle w:val="4"/>
        <w:spacing w:line="216" w:lineRule="exact"/>
        <w:rPr>
          <w:lang w:eastAsia="de-DE"/>
        </w:rPr>
      </w:pPr>
      <w:r>
        <w:rPr>
          <w:lang w:eastAsia="de-DE"/>
        </w:rPr>
        <w:t xml:space="preserve">Details about the Replay function are provided in section </w:t>
      </w:r>
      <w:r>
        <w:rPr>
          <w:lang w:eastAsia="de-DE"/>
        </w:rPr>
        <w:fldChar w:fldCharType="begin"/>
      </w:r>
      <w:r>
        <w:rPr>
          <w:lang w:eastAsia="de-DE"/>
        </w:rPr>
        <w:instrText xml:space="preserve"> REF _Ref84275166 \r \h  \* MERGEFORMAT </w:instrText>
      </w:r>
      <w:r>
        <w:rPr>
          <w:lang w:eastAsia="de-DE"/>
        </w:rPr>
        <w:fldChar w:fldCharType="separate"/>
      </w:r>
      <w:r>
        <w:rPr>
          <w:lang w:eastAsia="de-DE"/>
        </w:rPr>
        <w:t>2.3.10</w:t>
      </w:r>
      <w:r>
        <w:rPr>
          <w:lang w:eastAsia="de-DE"/>
        </w:rPr>
        <w:fldChar w:fldCharType="end"/>
      </w:r>
      <w:r>
        <w:rPr>
          <w:lang w:eastAsia="de-DE"/>
        </w:rPr>
        <w:t>.</w:t>
      </w:r>
    </w:p>
    <w:p w14:paraId="60FA922B">
      <w:pPr>
        <w:pStyle w:val="2"/>
        <w:keepLines w:val="0"/>
        <w:widowControl w:val="0"/>
      </w:pPr>
      <w:bookmarkStart w:id="110" w:name="_Toc452277175"/>
      <w:bookmarkStart w:id="111" w:name="_Toc418597571"/>
      <w:bookmarkStart w:id="112" w:name="_Toc314488168"/>
      <w:bookmarkStart w:id="113" w:name="_Toc348687058"/>
      <w:bookmarkStart w:id="114" w:name="_Toc418521612"/>
      <w:bookmarkStart w:id="115" w:name="_Toc178080502"/>
      <w:r>
        <w:t>EXTERNAL Data EXCHANGE</w:t>
      </w:r>
      <w:bookmarkEnd w:id="110"/>
      <w:bookmarkEnd w:id="111"/>
      <w:bookmarkEnd w:id="112"/>
      <w:bookmarkEnd w:id="113"/>
      <w:bookmarkEnd w:id="114"/>
      <w:bookmarkStart w:id="116" w:name="_Toc303419864"/>
      <w:bookmarkEnd w:id="116"/>
      <w:bookmarkStart w:id="117" w:name="_Toc303419865"/>
      <w:bookmarkEnd w:id="117"/>
      <w:r>
        <w:t xml:space="preserve"> and Information Sharing</w:t>
      </w:r>
      <w:bookmarkEnd w:id="115"/>
    </w:p>
    <w:p w14:paraId="07C65790">
      <w:pPr>
        <w:pStyle w:val="65"/>
      </w:pPr>
    </w:p>
    <w:p w14:paraId="5F19DDEB">
      <w:pPr>
        <w:pStyle w:val="5"/>
        <w:keepNext w:val="0"/>
        <w:keepLines w:val="0"/>
        <w:spacing w:line="240" w:lineRule="auto"/>
        <w:ind w:right="0"/>
      </w:pPr>
      <w:bookmarkStart w:id="118" w:name="_Toc418597572"/>
      <w:bookmarkStart w:id="119" w:name="_Toc178080503"/>
      <w:bookmarkStart w:id="120" w:name="_Toc348687059"/>
      <w:bookmarkStart w:id="121" w:name="_Toc334686316"/>
      <w:bookmarkStart w:id="122" w:name="_Toc452277176"/>
      <w:bookmarkStart w:id="123" w:name="_Toc418521613"/>
      <w:r>
        <w:t>Introduction</w:t>
      </w:r>
      <w:bookmarkEnd w:id="118"/>
      <w:bookmarkEnd w:id="119"/>
      <w:bookmarkEnd w:id="120"/>
      <w:bookmarkEnd w:id="121"/>
      <w:bookmarkEnd w:id="122"/>
      <w:bookmarkEnd w:id="123"/>
    </w:p>
    <w:p w14:paraId="7E635975">
      <w:pPr>
        <w:pStyle w:val="6"/>
      </w:pPr>
    </w:p>
    <w:p w14:paraId="446BDC95">
      <w:pPr>
        <w:pStyle w:val="4"/>
      </w:pPr>
      <w:r>
        <w:t xml:space="preserve">The purpose of this section is to support VTS providers in the specification of collaborative data exchange. Such data exchange between the VTS system and external systems may improve the operational efficiency of the VTS and external stakeholders. </w:t>
      </w:r>
    </w:p>
    <w:p w14:paraId="78FA1C5D">
      <w:pPr>
        <w:pStyle w:val="4"/>
      </w:pPr>
      <w:r>
        <w:rPr>
          <w:lang w:eastAsia="de-DE"/>
        </w:rPr>
        <w:t xml:space="preserve">This is emphasized in the </w:t>
      </w:r>
      <w:r>
        <w:t xml:space="preserve">IMO Resolution </w:t>
      </w:r>
      <w:r>
        <w:rPr>
          <w:i/>
          <w:iCs/>
        </w:rPr>
        <w:t>A.1158(32)</w:t>
      </w:r>
      <w:r>
        <w:t xml:space="preserve"> </w:t>
      </w:r>
      <w:r>
        <w:rPr>
          <w:lang w:eastAsia="de-DE"/>
        </w:rPr>
        <w:t>which states that</w:t>
      </w:r>
      <w:r>
        <w:t xml:space="preserve"> effective harmonized data exchange and information-sharing is fundamental to the overall operational efficiency and safety.</w:t>
      </w:r>
      <w:r>
        <w:rPr>
          <w:lang w:eastAsia="de-DE"/>
        </w:rPr>
        <w:t xml:space="preserve"> Typical examples of information exchange may include VTS to VTS, VTS to Ship, Ship to VTS, VTS to Pilot Portable Units and VTS to stakeholder </w:t>
      </w:r>
      <w:r>
        <w:t>services.</w:t>
      </w:r>
    </w:p>
    <w:p w14:paraId="2E1F0CA1">
      <w:pPr>
        <w:pStyle w:val="4"/>
      </w:pPr>
      <w:r>
        <w:rPr>
          <w:lang w:eastAsia="de-DE"/>
        </w:rPr>
        <w:t xml:space="preserve">Specific examples of information exchange are the sharing of sailing/route plans and en-route updates of vessel positions prior to reaching the VTS area of interest.  Such information may be provided through third party service providers, LRIT, AIS/VDES Satellite Services, by direct VTS to VTS data exchange using IVEF or by VTS to ship using e-navigation maritime services. </w:t>
      </w:r>
    </w:p>
    <w:p w14:paraId="7834453E">
      <w:pPr>
        <w:pStyle w:val="4"/>
      </w:pPr>
      <w:r>
        <w:t>VTS providers should refer to the following IALA references for the sharing of maritime data for:</w:t>
      </w:r>
    </w:p>
    <w:p w14:paraId="085143AD">
      <w:pPr>
        <w:pStyle w:val="63"/>
      </w:pPr>
      <w:r>
        <w:t xml:space="preserve">Legal issues and processes may be found in Guideline </w:t>
      </w:r>
      <w:r>
        <w:rPr>
          <w:i/>
          <w:iCs/>
        </w:rPr>
        <w:t>G1086</w:t>
      </w:r>
      <w:r>
        <w:t xml:space="preserve"> </w:t>
      </w:r>
    </w:p>
    <w:p w14:paraId="309E09E8">
      <w:pPr>
        <w:pStyle w:val="63"/>
      </w:pPr>
      <w:r>
        <w:t xml:space="preserve">IALA data model domains may be found in Guideline </w:t>
      </w:r>
      <w:r>
        <w:rPr>
          <w:i/>
          <w:iCs/>
        </w:rPr>
        <w:t xml:space="preserve">G1087 </w:t>
      </w:r>
    </w:p>
    <w:p w14:paraId="39EEDCC1">
      <w:pPr>
        <w:pStyle w:val="63"/>
      </w:pPr>
      <w:r>
        <w:t xml:space="preserve">Technical aspects may be found in Guideline </w:t>
      </w:r>
      <w:r>
        <w:rPr>
          <w:i/>
          <w:iCs/>
        </w:rPr>
        <w:t>G1130.</w:t>
      </w:r>
    </w:p>
    <w:p w14:paraId="1B9798EE">
      <w:pPr>
        <w:rPr>
          <w:sz w:val="22"/>
          <w:lang w:eastAsia="de-DE"/>
        </w:rPr>
      </w:pPr>
      <w:r>
        <w:rPr>
          <w:sz w:val="22"/>
          <w:lang w:eastAsia="de-DE"/>
        </w:rPr>
        <w:t xml:space="preserve">When producing the VTS system specification, the VTS provider is encouraged to consult the references and consider changes that may occur in the lifetime of the VTS system, which may typically be 10-years. </w:t>
      </w:r>
    </w:p>
    <w:p w14:paraId="21D29A82">
      <w:pPr>
        <w:pStyle w:val="5"/>
        <w:keepNext w:val="0"/>
        <w:keepLines w:val="0"/>
        <w:spacing w:line="240" w:lineRule="auto"/>
        <w:ind w:right="0"/>
      </w:pPr>
      <w:bookmarkStart w:id="124" w:name="_Toc416946578"/>
      <w:bookmarkEnd w:id="124"/>
      <w:bookmarkStart w:id="125" w:name="_Toc416867772"/>
      <w:bookmarkEnd w:id="125"/>
      <w:bookmarkStart w:id="126" w:name="_Toc416864190"/>
      <w:bookmarkEnd w:id="126"/>
      <w:bookmarkStart w:id="127" w:name="_Toc416865195"/>
      <w:bookmarkEnd w:id="127"/>
      <w:bookmarkStart w:id="128" w:name="_Toc416938353"/>
      <w:bookmarkEnd w:id="128"/>
      <w:bookmarkStart w:id="129" w:name="_Toc109750436"/>
      <w:bookmarkEnd w:id="129"/>
      <w:bookmarkStart w:id="130" w:name="_Toc416863856"/>
      <w:bookmarkEnd w:id="130"/>
      <w:bookmarkStart w:id="131" w:name="_Toc416938092"/>
      <w:bookmarkEnd w:id="131"/>
      <w:bookmarkStart w:id="132" w:name="_Toc416938615"/>
      <w:bookmarkEnd w:id="132"/>
      <w:bookmarkStart w:id="133" w:name="_Toc416869246"/>
      <w:bookmarkEnd w:id="133"/>
      <w:bookmarkStart w:id="134" w:name="_Toc416864859"/>
      <w:bookmarkEnd w:id="134"/>
      <w:bookmarkStart w:id="135" w:name="_Toc416865570"/>
      <w:bookmarkEnd w:id="135"/>
      <w:bookmarkStart w:id="136" w:name="_Toc109750365"/>
      <w:bookmarkEnd w:id="136"/>
      <w:bookmarkStart w:id="137" w:name="_Toc416937819"/>
      <w:bookmarkEnd w:id="137"/>
      <w:bookmarkStart w:id="138" w:name="_Toc416868509"/>
      <w:bookmarkEnd w:id="138"/>
      <w:bookmarkStart w:id="139" w:name="_Toc416863521"/>
      <w:bookmarkEnd w:id="139"/>
      <w:bookmarkStart w:id="140" w:name="_Toc416864523"/>
      <w:bookmarkEnd w:id="140"/>
      <w:bookmarkStart w:id="141" w:name="_Toc416866402"/>
      <w:bookmarkEnd w:id="141"/>
      <w:bookmarkStart w:id="142" w:name="_Toc178080504"/>
      <w:bookmarkStart w:id="143" w:name="_Toc334686318"/>
      <w:bookmarkStart w:id="144" w:name="_Toc348687061"/>
      <w:bookmarkStart w:id="145" w:name="_Toc452277180"/>
      <w:bookmarkStart w:id="146" w:name="_Toc418597576"/>
      <w:bookmarkStart w:id="147" w:name="_Toc418521617"/>
      <w:r>
        <w:t>E-navigation</w:t>
      </w:r>
      <w:bookmarkEnd w:id="142"/>
    </w:p>
    <w:p w14:paraId="277E41F9">
      <w:pPr>
        <w:pStyle w:val="6"/>
      </w:pPr>
    </w:p>
    <w:p w14:paraId="31B5B1A5">
      <w:pPr>
        <w:pStyle w:val="4"/>
        <w:rPr>
          <w:lang w:eastAsia="de-DE"/>
        </w:rPr>
      </w:pPr>
      <w:r>
        <w:rPr>
          <w:lang w:eastAsia="de-DE"/>
        </w:rPr>
        <w:t>The IMO defines e-navigation as:</w:t>
      </w:r>
    </w:p>
    <w:p w14:paraId="226CC5A9">
      <w:pPr>
        <w:pStyle w:val="210"/>
        <w:rPr>
          <w:lang w:eastAsia="de-DE"/>
        </w:rPr>
      </w:pPr>
      <w:r>
        <w:rPr>
          <w:lang w:eastAsia="de-DE"/>
        </w:rPr>
        <w:t>"the harmonized collection, integration, exchange, presentation and analysis of marine information on board and ashore by electronic means to enhance berth to berth navigation and related services for safety and security at sea and protection of the marine environment."</w:t>
      </w:r>
    </w:p>
    <w:p w14:paraId="41E79925">
      <w:pPr>
        <w:pStyle w:val="4"/>
        <w:rPr>
          <w:lang w:eastAsia="de-DE"/>
        </w:rPr>
      </w:pPr>
      <w:r>
        <w:rPr>
          <w:lang w:eastAsia="de-DE"/>
        </w:rPr>
        <w:t>E-navigation is intended to meet present and future user needs of shipping through harmonization of marine navigation systems and supporting shore services such as VTS. It is expected to provide digital information and infrastructure for the benefit of maritime safety, security and protection of the marine environment, reducing the administrative burden and increasing the efficiency of maritime trade and transport.</w:t>
      </w:r>
    </w:p>
    <w:p w14:paraId="6CEAF57C">
      <w:pPr>
        <w:pStyle w:val="5"/>
        <w:keepNext w:val="0"/>
        <w:keepLines w:val="0"/>
        <w:spacing w:line="240" w:lineRule="auto"/>
        <w:ind w:right="0"/>
      </w:pPr>
      <w:bookmarkStart w:id="148" w:name="_Toc178080505"/>
      <w:r>
        <w:t>IHO/IALA Data modelling domains</w:t>
      </w:r>
      <w:bookmarkEnd w:id="148"/>
    </w:p>
    <w:p w14:paraId="0CD8761C">
      <w:pPr>
        <w:pStyle w:val="6"/>
      </w:pPr>
    </w:p>
    <w:p w14:paraId="6737BE8D">
      <w:pPr>
        <w:pStyle w:val="4"/>
        <w:rPr>
          <w:lang w:eastAsia="de-DE"/>
        </w:rPr>
      </w:pPr>
      <w:r>
        <w:rPr>
          <w:lang w:eastAsia="de-DE"/>
        </w:rPr>
        <w:t xml:space="preserve">IMO established Common Maritime Data Structure as a part of Strategy for development of e-navigation and selected IHO </w:t>
      </w:r>
      <w:r>
        <w:rPr>
          <w:i/>
          <w:iCs/>
          <w:lang w:eastAsia="de-DE"/>
        </w:rPr>
        <w:t>S-100</w:t>
      </w:r>
      <w:r>
        <w:rPr>
          <w:lang w:eastAsia="de-DE"/>
        </w:rPr>
        <w:t xml:space="preserve"> for the implementation. IHO </w:t>
      </w:r>
      <w:r>
        <w:rPr>
          <w:i/>
          <w:iCs/>
          <w:lang w:eastAsia="de-DE"/>
        </w:rPr>
        <w:t>S-100</w:t>
      </w:r>
      <w:r>
        <w:rPr>
          <w:lang w:eastAsia="de-DE"/>
        </w:rPr>
        <w:t xml:space="preserve"> is a framework geospatial standard for hydrographic and related data. </w:t>
      </w:r>
      <w:r>
        <w:rPr>
          <w:i/>
          <w:iCs/>
          <w:lang w:eastAsia="de-DE"/>
        </w:rPr>
        <w:t>S-100</w:t>
      </w:r>
      <w:r>
        <w:rPr>
          <w:lang w:eastAsia="de-DE"/>
        </w:rPr>
        <w:t xml:space="preserve"> is aligned with the </w:t>
      </w:r>
      <w:r>
        <w:rPr>
          <w:i/>
          <w:iCs/>
          <w:lang w:eastAsia="de-DE"/>
        </w:rPr>
        <w:t>ISO 19100</w:t>
      </w:r>
      <w:r>
        <w:rPr>
          <w:lang w:eastAsia="de-DE"/>
        </w:rPr>
        <w:t xml:space="preserve"> series of geographic standards, thereby making the use of hydrographic and other geographic data more interoperable than using the present IHO </w:t>
      </w:r>
      <w:r>
        <w:rPr>
          <w:i/>
          <w:iCs/>
          <w:lang w:eastAsia="de-DE"/>
        </w:rPr>
        <w:t>S-57</w:t>
      </w:r>
      <w:r>
        <w:rPr>
          <w:lang w:eastAsia="de-DE"/>
        </w:rPr>
        <w:t xml:space="preserve"> data transfer standard.</w:t>
      </w:r>
    </w:p>
    <w:p w14:paraId="609611C5">
      <w:pPr>
        <w:pStyle w:val="4"/>
        <w:spacing w:after="240"/>
        <w:rPr>
          <w:lang w:eastAsia="de-DE"/>
        </w:rPr>
      </w:pPr>
      <w:r>
        <w:rPr>
          <w:lang w:eastAsia="de-DE"/>
        </w:rPr>
        <w:t xml:space="preserve">IALA was granted governance the S-200 domain, in co-operation with the IHO. A supervisory structure has been established (IALA Guideline </w:t>
      </w:r>
      <w:r>
        <w:rPr>
          <w:i/>
          <w:iCs/>
          <w:lang w:eastAsia="de-DE"/>
        </w:rPr>
        <w:t>G1087</w:t>
      </w:r>
      <w:r>
        <w:rPr>
          <w:lang w:eastAsia="de-DE"/>
        </w:rPr>
        <w:t xml:space="preserve">) that uses the range S-201 to S-299 for product specifications compliant with the IHO </w:t>
      </w:r>
      <w:r>
        <w:rPr>
          <w:i/>
          <w:iCs/>
          <w:lang w:eastAsia="de-DE"/>
        </w:rPr>
        <w:t>S-100</w:t>
      </w:r>
      <w:r>
        <w:rPr>
          <w:lang w:eastAsia="de-DE"/>
        </w:rPr>
        <w:t xml:space="preserve"> standard, covering fields within the IALA remit, including Marine Aids to Navigation (AtoN), Vessel Traffic Services (VTS), positioning systems and communication systems.</w:t>
      </w:r>
    </w:p>
    <w:p w14:paraId="783497A4">
      <w:pPr>
        <w:pStyle w:val="4"/>
      </w:pPr>
      <w:r>
        <w:rPr>
          <w:lang w:val="sv-SE"/>
          <w:rPrChange w:id="1831" w:author="Aase, Richard" w:date="2024-09-26T11:24:00Z">
            <w:rPr>
              <w:lang w:val="de-DE"/>
            </w:rPr>
          </w:rPrChange>
        </w:rPr>
        <w:drawing>
          <wp:inline distT="0" distB="0" distL="0" distR="0">
            <wp:extent cx="6301105" cy="3654425"/>
            <wp:effectExtent l="0" t="0" r="4445"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26"/>
                    <a:stretch>
                      <a:fillRect/>
                    </a:stretch>
                  </pic:blipFill>
                  <pic:spPr>
                    <a:xfrm>
                      <a:off x="0" y="0"/>
                      <a:ext cx="6319075" cy="3664505"/>
                    </a:xfrm>
                    <a:prstGeom prst="rect">
                      <a:avLst/>
                    </a:prstGeom>
                  </pic:spPr>
                </pic:pic>
              </a:graphicData>
            </a:graphic>
          </wp:inline>
        </w:drawing>
      </w:r>
    </w:p>
    <w:p w14:paraId="14AA700F">
      <w:pPr>
        <w:pStyle w:val="114"/>
      </w:pPr>
      <w:bookmarkStart w:id="149" w:name="_Toc109750271"/>
      <w:r>
        <w:t>Graphical display of S-100 Standard</w:t>
      </w:r>
      <w:bookmarkEnd w:id="149"/>
    </w:p>
    <w:p w14:paraId="69999E21">
      <w:pPr>
        <w:pStyle w:val="4"/>
        <w:rPr>
          <w:rFonts w:cstheme="minorHAnsi"/>
          <w:lang w:eastAsia="de-DE"/>
        </w:rPr>
      </w:pPr>
      <w:r>
        <w:rPr>
          <w:rFonts w:cstheme="minorHAnsi"/>
          <w:lang w:eastAsia="de-DE"/>
        </w:rPr>
        <w:t>More information about the S-100 framework and the related S-200 domain can be found in</w:t>
      </w:r>
    </w:p>
    <w:p w14:paraId="4554380C">
      <w:pPr>
        <w:pStyle w:val="63"/>
        <w:rPr>
          <w:rFonts w:cstheme="minorHAnsi"/>
        </w:rPr>
      </w:pPr>
      <w:r>
        <w:rPr>
          <w:rFonts w:cstheme="minorHAnsi"/>
          <w:lang w:eastAsia="de-DE"/>
        </w:rPr>
        <w:t xml:space="preserve">IHO S-100; </w:t>
      </w:r>
      <w:r>
        <w:rPr>
          <w:rFonts w:cstheme="minorHAnsi"/>
          <w:shd w:val="clear" w:color="auto" w:fill="FFFFFF"/>
        </w:rPr>
        <w:t>https://iho.int/en/s-100-universal-hydrographic-data-model</w:t>
      </w:r>
    </w:p>
    <w:p w14:paraId="4AF6F8F4">
      <w:pPr>
        <w:pStyle w:val="63"/>
        <w:rPr>
          <w:rFonts w:cstheme="minorHAnsi"/>
          <w:lang w:val="pl-PL"/>
        </w:rPr>
      </w:pPr>
      <w:r>
        <w:rPr>
          <w:rFonts w:cstheme="minorHAnsi"/>
          <w:color w:val="212529"/>
          <w:shd w:val="clear" w:color="auto" w:fill="FFFFFF"/>
          <w:lang w:val="pl-PL"/>
        </w:rPr>
        <w:t xml:space="preserve">IALA S-200; </w:t>
      </w:r>
      <w:r>
        <w:rPr>
          <w:rFonts w:cstheme="minorHAnsi"/>
          <w:shd w:val="clear" w:color="auto" w:fill="FFFFFF"/>
        </w:rPr>
        <w:t>https://www.iala-aism.org/technical/data-modelling.</w:t>
      </w:r>
    </w:p>
    <w:p w14:paraId="7FB98540">
      <w:pPr>
        <w:pStyle w:val="5"/>
        <w:keepNext w:val="0"/>
        <w:keepLines w:val="0"/>
        <w:spacing w:line="240" w:lineRule="auto"/>
        <w:ind w:right="0"/>
      </w:pPr>
      <w:bookmarkStart w:id="150" w:name="_Toc178080506"/>
      <w:r>
        <w:t>Characteristics of External Information Exchange in VTS</w:t>
      </w:r>
      <w:bookmarkEnd w:id="143"/>
      <w:bookmarkEnd w:id="144"/>
      <w:bookmarkEnd w:id="145"/>
      <w:bookmarkEnd w:id="146"/>
      <w:bookmarkEnd w:id="147"/>
      <w:bookmarkEnd w:id="150"/>
    </w:p>
    <w:p w14:paraId="0B39D593">
      <w:pPr>
        <w:pStyle w:val="6"/>
      </w:pPr>
    </w:p>
    <w:p w14:paraId="44C31C7A">
      <w:pPr>
        <w:pStyle w:val="4"/>
      </w:pPr>
      <w:r>
        <w:t xml:space="preserve">As specified in the IMO Resolution </w:t>
      </w:r>
      <w:r>
        <w:rPr>
          <w:i/>
          <w:iCs/>
        </w:rPr>
        <w:t>A.1158(32),</w:t>
      </w:r>
      <w:r>
        <w:t xml:space="preserve"> VTS systems should share information as this </w:t>
      </w:r>
      <w:r>
        <w:rPr>
          <w:lang w:eastAsia="de-DE"/>
        </w:rPr>
        <w:t xml:space="preserve">is fundamental to overall operational efficiency and safety of the VTS. To be </w:t>
      </w:r>
      <w:r>
        <w:t xml:space="preserve">effective, data exchange and information sharing </w:t>
      </w:r>
      <w:r>
        <w:rPr>
          <w:lang w:eastAsia="de-DE"/>
        </w:rPr>
        <w:t xml:space="preserve">must be harmonized with international standards and implemented within a secure infrastructure. </w:t>
      </w:r>
    </w:p>
    <w:p w14:paraId="0C285761">
      <w:pPr>
        <w:pStyle w:val="4"/>
      </w:pPr>
      <w:r>
        <w:fldChar w:fldCharType="begin"/>
      </w:r>
      <w:r>
        <w:instrText xml:space="preserve"> REF _Ref84275221 \r \h  \* MERGEFORMAT </w:instrText>
      </w:r>
      <w:r>
        <w:fldChar w:fldCharType="separate"/>
      </w:r>
      <w:r>
        <w:t>Table 3</w:t>
      </w:r>
      <w:r>
        <w:fldChar w:fldCharType="end"/>
      </w:r>
      <w:r>
        <w:t xml:space="preserve"> and </w:t>
      </w:r>
      <w:r>
        <w:fldChar w:fldCharType="begin"/>
      </w:r>
      <w:r>
        <w:instrText xml:space="preserve"> REF _Ref353441914 \r \h  \* MERGEFORMAT </w:instrText>
      </w:r>
      <w:r>
        <w:fldChar w:fldCharType="separate"/>
      </w:r>
      <w:r>
        <w:t>Table 4</w:t>
      </w:r>
      <w:r>
        <w:fldChar w:fldCharType="end"/>
      </w:r>
      <w:r>
        <w:t xml:space="preserve"> provide a list of purposes for maritime information exchange. This list is not exhaustive and simply provides an indication of the range and diversity of such maritime data.</w:t>
      </w:r>
      <w:ins w:id="1832" w:author="Heidi Clevett" w:date="2024-09-24T14:22:00Z">
        <w:r>
          <w:rPr>
            <w:color w:val="FF0000"/>
            <w:lang w:eastAsia="zh-CN"/>
          </w:rPr>
          <w:t xml:space="preserve"> T</w:t>
        </w:r>
      </w:ins>
      <w:ins w:id="1833" w:author="Heidi Clevett" w:date="2024-09-24T14:22:00Z">
        <w:r>
          <w:rPr>
            <w:rFonts w:hint="eastAsia"/>
            <w:color w:val="FF0000"/>
            <w:lang w:eastAsia="zh-CN"/>
          </w:rPr>
          <w:t>he information exchanged can include data from a management information system.</w:t>
        </w:r>
      </w:ins>
    </w:p>
    <w:p w14:paraId="02ACDCAA">
      <w:pPr>
        <w:pStyle w:val="93"/>
        <w:ind w:left="851" w:hanging="851"/>
      </w:pPr>
      <w:bookmarkStart w:id="151" w:name="_Toc416869296"/>
      <w:bookmarkEnd w:id="151"/>
      <w:bookmarkStart w:id="152" w:name="_Toc416938663"/>
      <w:bookmarkEnd w:id="152"/>
      <w:bookmarkStart w:id="153" w:name="_Toc416866454"/>
      <w:bookmarkEnd w:id="153"/>
      <w:bookmarkStart w:id="154" w:name="_Ref84275221"/>
      <w:bookmarkStart w:id="155" w:name="_Toc452277222"/>
      <w:bookmarkStart w:id="156" w:name="_Ref353441911"/>
      <w:bookmarkStart w:id="157" w:name="_Toc418521068"/>
      <w:bookmarkStart w:id="158" w:name="_Toc109750269"/>
      <w:r>
        <w:t>Typical information exchange between VTS and Vessel</w:t>
      </w:r>
      <w:bookmarkEnd w:id="154"/>
      <w:bookmarkEnd w:id="155"/>
      <w:bookmarkEnd w:id="156"/>
      <w:bookmarkEnd w:id="157"/>
      <w:bookmarkEnd w:id="158"/>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108" w:type="dxa"/>
          <w:bottom w:w="0" w:type="dxa"/>
          <w:right w:w="108" w:type="dxa"/>
        </w:tblCellMar>
      </w:tblPr>
      <w:tblGrid>
        <w:gridCol w:w="4261"/>
        <w:gridCol w:w="4261"/>
      </w:tblGrid>
      <w:tr w14:paraId="25962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61" w:type="dxa"/>
            <w:shd w:val="clear" w:color="auto" w:fill="auto"/>
            <w:vAlign w:val="center"/>
          </w:tcPr>
          <w:p w14:paraId="3C9A109E">
            <w:pPr>
              <w:pStyle w:val="119"/>
              <w:rPr>
                <w:lang w:val="en-GB"/>
              </w:rPr>
            </w:pPr>
            <w:r>
              <w:rPr>
                <w:lang w:val="en-GB"/>
              </w:rPr>
              <w:t>Purpose</w:t>
            </w:r>
          </w:p>
        </w:tc>
        <w:tc>
          <w:tcPr>
            <w:tcW w:w="4261" w:type="dxa"/>
            <w:shd w:val="clear" w:color="auto" w:fill="auto"/>
            <w:vAlign w:val="center"/>
          </w:tcPr>
          <w:p w14:paraId="7D7C5357">
            <w:pPr>
              <w:pStyle w:val="119"/>
              <w:rPr>
                <w:lang w:val="en-GB"/>
              </w:rPr>
            </w:pPr>
            <w:r>
              <w:rPr>
                <w:lang w:val="en-GB"/>
              </w:rPr>
              <w:t>Type of information exchange</w:t>
            </w:r>
          </w:p>
        </w:tc>
      </w:tr>
      <w:tr w14:paraId="3B962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0" w:type="dxa"/>
            <w:right w:w="108" w:type="dxa"/>
          </w:tblCellMar>
        </w:tblPrEx>
        <w:trPr>
          <w:jc w:val="center"/>
        </w:trPr>
        <w:tc>
          <w:tcPr>
            <w:tcW w:w="4261" w:type="dxa"/>
            <w:vAlign w:val="center"/>
          </w:tcPr>
          <w:p w14:paraId="0D850AD4">
            <w:pPr>
              <w:pStyle w:val="71"/>
            </w:pPr>
            <w:r>
              <w:t>Traffic management</w:t>
            </w:r>
          </w:p>
        </w:tc>
        <w:tc>
          <w:tcPr>
            <w:tcW w:w="4261" w:type="dxa"/>
            <w:vAlign w:val="center"/>
          </w:tcPr>
          <w:p w14:paraId="43FD298D">
            <w:pPr>
              <w:pStyle w:val="71"/>
            </w:pPr>
            <w:r>
              <w:t>Voyage Plan</w:t>
            </w:r>
          </w:p>
          <w:p w14:paraId="622FEB73">
            <w:pPr>
              <w:pStyle w:val="71"/>
            </w:pPr>
            <w:r>
              <w:t>Requested Times of Arrival</w:t>
            </w:r>
          </w:p>
          <w:p w14:paraId="636883D3">
            <w:pPr>
              <w:pStyle w:val="71"/>
            </w:pPr>
            <w:r>
              <w:t>Berth Availability</w:t>
            </w:r>
          </w:p>
        </w:tc>
      </w:tr>
      <w:tr w14:paraId="53F23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0" w:type="dxa"/>
            <w:right w:w="108" w:type="dxa"/>
          </w:tblCellMar>
        </w:tblPrEx>
        <w:trPr>
          <w:jc w:val="center"/>
        </w:trPr>
        <w:tc>
          <w:tcPr>
            <w:tcW w:w="4261" w:type="dxa"/>
            <w:vAlign w:val="center"/>
          </w:tcPr>
          <w:p w14:paraId="0AA8BABD">
            <w:pPr>
              <w:pStyle w:val="71"/>
            </w:pPr>
            <w:r>
              <w:t>General information exchange</w:t>
            </w:r>
          </w:p>
        </w:tc>
        <w:tc>
          <w:tcPr>
            <w:tcW w:w="4261" w:type="dxa"/>
            <w:vAlign w:val="center"/>
          </w:tcPr>
          <w:p w14:paraId="06108BDA">
            <w:pPr>
              <w:pStyle w:val="71"/>
            </w:pPr>
            <w:r>
              <w:t xml:space="preserve">Risk identification and avoidance </w:t>
            </w:r>
          </w:p>
          <w:p w14:paraId="43D1DD99">
            <w:pPr>
              <w:pStyle w:val="71"/>
            </w:pPr>
            <w:r>
              <w:t>Monitoring of cargo, vessel status and resources</w:t>
            </w:r>
          </w:p>
          <w:p w14:paraId="652F0149">
            <w:pPr>
              <w:pStyle w:val="71"/>
            </w:pPr>
            <w:r>
              <w:t>Voyage monitoring (e.g., under keel clearance and track keeping)</w:t>
            </w:r>
          </w:p>
          <w:p w14:paraId="57512B07">
            <w:pPr>
              <w:pStyle w:val="71"/>
            </w:pPr>
            <w:r>
              <w:t xml:space="preserve">Meteorology and hydrography </w:t>
            </w:r>
          </w:p>
          <w:p w14:paraId="5FEC9FC1">
            <w:pPr>
              <w:pStyle w:val="71"/>
            </w:pPr>
            <w:r>
              <w:t>Cargo management (planning, loading and discharging)</w:t>
            </w:r>
          </w:p>
          <w:p w14:paraId="13B9A4C1">
            <w:pPr>
              <w:pStyle w:val="71"/>
            </w:pPr>
            <w:r>
              <w:t>Logistics support (shipboard)</w:t>
            </w:r>
          </w:p>
        </w:tc>
      </w:tr>
      <w:tr w14:paraId="56BDE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0" w:type="dxa"/>
            <w:right w:w="108" w:type="dxa"/>
          </w:tblCellMar>
        </w:tblPrEx>
        <w:trPr>
          <w:jc w:val="center"/>
        </w:trPr>
        <w:tc>
          <w:tcPr>
            <w:tcW w:w="4261" w:type="dxa"/>
            <w:vAlign w:val="center"/>
          </w:tcPr>
          <w:p w14:paraId="0EB4ADE4">
            <w:pPr>
              <w:pStyle w:val="71"/>
            </w:pPr>
            <w:r>
              <w:t>Regulatory Compliance</w:t>
            </w:r>
          </w:p>
        </w:tc>
        <w:tc>
          <w:tcPr>
            <w:tcW w:w="4261" w:type="dxa"/>
            <w:vAlign w:val="center"/>
          </w:tcPr>
          <w:p w14:paraId="447FC398">
            <w:pPr>
              <w:pStyle w:val="71"/>
            </w:pPr>
            <w:r>
              <w:t>Reporting</w:t>
            </w:r>
          </w:p>
          <w:p w14:paraId="747F67CC">
            <w:pPr>
              <w:pStyle w:val="71"/>
            </w:pPr>
            <w:r>
              <w:t>Environmental protection</w:t>
            </w:r>
          </w:p>
        </w:tc>
      </w:tr>
      <w:tr w14:paraId="6158B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0" w:type="dxa"/>
            <w:right w:w="108" w:type="dxa"/>
          </w:tblCellMar>
        </w:tblPrEx>
        <w:trPr>
          <w:jc w:val="center"/>
        </w:trPr>
        <w:tc>
          <w:tcPr>
            <w:tcW w:w="4261" w:type="dxa"/>
            <w:vAlign w:val="center"/>
          </w:tcPr>
          <w:p w14:paraId="4E0E2174">
            <w:pPr>
              <w:pStyle w:val="71"/>
            </w:pPr>
            <w:r>
              <w:t>SAR response (pending individual VTS responsibilities)</w:t>
            </w:r>
          </w:p>
        </w:tc>
        <w:tc>
          <w:tcPr>
            <w:tcW w:w="4261" w:type="dxa"/>
            <w:vAlign w:val="center"/>
          </w:tcPr>
          <w:p w14:paraId="0F262FC4">
            <w:pPr>
              <w:pStyle w:val="71"/>
            </w:pPr>
            <w:r>
              <w:t>Medical and aeronautical support</w:t>
            </w:r>
          </w:p>
          <w:p w14:paraId="470336C3">
            <w:pPr>
              <w:pStyle w:val="71"/>
            </w:pPr>
            <w:r>
              <w:t>Incident assistance</w:t>
            </w:r>
          </w:p>
        </w:tc>
      </w:tr>
    </w:tbl>
    <w:p w14:paraId="23A6E790">
      <w:pPr>
        <w:pStyle w:val="4"/>
      </w:pPr>
    </w:p>
    <w:p w14:paraId="550E563A">
      <w:pPr>
        <w:pStyle w:val="93"/>
        <w:ind w:left="851" w:hanging="851"/>
      </w:pPr>
      <w:bookmarkStart w:id="159" w:name="_Toc109750270"/>
      <w:bookmarkStart w:id="160" w:name="_Toc418521069"/>
      <w:bookmarkStart w:id="161" w:name="_Ref353441914"/>
      <w:bookmarkStart w:id="162" w:name="_Toc452277223"/>
      <w:r>
        <w:t>Typical information exchange between VTS and shore-based entities</w:t>
      </w:r>
      <w:bookmarkEnd w:id="159"/>
      <w:bookmarkEnd w:id="160"/>
      <w:bookmarkEnd w:id="161"/>
      <w:bookmarkEnd w:id="162"/>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108" w:type="dxa"/>
          <w:bottom w:w="0" w:type="dxa"/>
          <w:right w:w="108" w:type="dxa"/>
        </w:tblCellMar>
      </w:tblPr>
      <w:tblGrid>
        <w:gridCol w:w="4262"/>
        <w:gridCol w:w="4261"/>
      </w:tblGrid>
      <w:tr w14:paraId="03A03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0" w:type="dxa"/>
            <w:right w:w="108" w:type="dxa"/>
          </w:tblCellMar>
        </w:tblPrEx>
        <w:trPr>
          <w:cantSplit/>
          <w:tblHeader/>
          <w:jc w:val="center"/>
        </w:trPr>
        <w:tc>
          <w:tcPr>
            <w:tcW w:w="4262" w:type="dxa"/>
            <w:shd w:val="clear" w:color="auto" w:fill="auto"/>
            <w:vAlign w:val="center"/>
          </w:tcPr>
          <w:p w14:paraId="220EE3E3">
            <w:pPr>
              <w:pStyle w:val="119"/>
              <w:rPr>
                <w:lang w:val="en-GB"/>
              </w:rPr>
            </w:pPr>
            <w:r>
              <w:rPr>
                <w:lang w:val="en-GB"/>
              </w:rPr>
              <w:t>Purpose</w:t>
            </w:r>
          </w:p>
        </w:tc>
        <w:tc>
          <w:tcPr>
            <w:tcW w:w="4261" w:type="dxa"/>
            <w:shd w:val="clear" w:color="auto" w:fill="auto"/>
            <w:vAlign w:val="center"/>
          </w:tcPr>
          <w:p w14:paraId="304935C3">
            <w:pPr>
              <w:pStyle w:val="119"/>
              <w:rPr>
                <w:lang w:val="en-GB"/>
              </w:rPr>
            </w:pPr>
            <w:r>
              <w:rPr>
                <w:lang w:val="en-GB"/>
              </w:rPr>
              <w:t>Type of information exchange</w:t>
            </w:r>
          </w:p>
        </w:tc>
      </w:tr>
      <w:tr w14:paraId="08B1B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4262" w:type="dxa"/>
            <w:vAlign w:val="center"/>
          </w:tcPr>
          <w:p w14:paraId="34C8F926">
            <w:pPr>
              <w:pStyle w:val="71"/>
            </w:pPr>
            <w:r>
              <w:t>Traffic management</w:t>
            </w:r>
          </w:p>
        </w:tc>
        <w:tc>
          <w:tcPr>
            <w:tcW w:w="4261" w:type="dxa"/>
            <w:vAlign w:val="center"/>
          </w:tcPr>
          <w:p w14:paraId="1D0AF0C3">
            <w:pPr>
              <w:pStyle w:val="71"/>
            </w:pPr>
            <w:r>
              <w:t>VTS support including real-time Traffic Image</w:t>
            </w:r>
          </w:p>
          <w:p w14:paraId="47C32708">
            <w:pPr>
              <w:pStyle w:val="71"/>
            </w:pPr>
            <w:r>
              <w:t>Anchorage and berth management</w:t>
            </w:r>
          </w:p>
          <w:p w14:paraId="24BD2E9B">
            <w:pPr>
              <w:pStyle w:val="71"/>
            </w:pPr>
            <w:r>
              <w:t>Bridge and lock management</w:t>
            </w:r>
          </w:p>
        </w:tc>
      </w:tr>
      <w:tr w14:paraId="72B14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2" w:type="dxa"/>
            <w:vAlign w:val="center"/>
          </w:tcPr>
          <w:p w14:paraId="257FDE2E">
            <w:pPr>
              <w:pStyle w:val="71"/>
            </w:pPr>
            <w:r>
              <w:t>Hazard management</w:t>
            </w:r>
          </w:p>
        </w:tc>
        <w:tc>
          <w:tcPr>
            <w:tcW w:w="4261" w:type="dxa"/>
            <w:vAlign w:val="center"/>
          </w:tcPr>
          <w:p w14:paraId="357B5198">
            <w:pPr>
              <w:pStyle w:val="71"/>
            </w:pPr>
            <w:r>
              <w:t>Risk analysis</w:t>
            </w:r>
          </w:p>
          <w:p w14:paraId="56F6079D">
            <w:pPr>
              <w:pStyle w:val="71"/>
            </w:pPr>
            <w:r>
              <w:t>Incident reporting and investigation</w:t>
            </w:r>
          </w:p>
          <w:p w14:paraId="378EF23E">
            <w:pPr>
              <w:pStyle w:val="71"/>
            </w:pPr>
            <w:r>
              <w:t>Contingency planning</w:t>
            </w:r>
          </w:p>
          <w:p w14:paraId="01F0170F">
            <w:pPr>
              <w:pStyle w:val="71"/>
            </w:pPr>
            <w:r>
              <w:t>Emergency towage and salvage</w:t>
            </w:r>
          </w:p>
        </w:tc>
      </w:tr>
      <w:tr w14:paraId="6022D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2" w:type="dxa"/>
            <w:vAlign w:val="center"/>
          </w:tcPr>
          <w:p w14:paraId="16357837">
            <w:pPr>
              <w:pStyle w:val="71"/>
            </w:pPr>
            <w:r>
              <w:t>SAR</w:t>
            </w:r>
          </w:p>
        </w:tc>
        <w:tc>
          <w:tcPr>
            <w:tcW w:w="4261" w:type="dxa"/>
            <w:vAlign w:val="center"/>
          </w:tcPr>
          <w:p w14:paraId="1C5199F1">
            <w:pPr>
              <w:pStyle w:val="71"/>
            </w:pPr>
            <w:r>
              <w:t>Medical and aeronautical support</w:t>
            </w:r>
          </w:p>
          <w:p w14:paraId="018B82BA">
            <w:pPr>
              <w:pStyle w:val="71"/>
            </w:pPr>
            <w:r>
              <w:t>Incident assistance</w:t>
            </w:r>
          </w:p>
        </w:tc>
      </w:tr>
      <w:tr w14:paraId="63008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2" w:type="dxa"/>
            <w:vAlign w:val="center"/>
          </w:tcPr>
          <w:p w14:paraId="342C3F7F">
            <w:pPr>
              <w:pStyle w:val="71"/>
            </w:pPr>
            <w:r>
              <w:t>Logistic chain support</w:t>
            </w:r>
          </w:p>
        </w:tc>
        <w:tc>
          <w:tcPr>
            <w:tcW w:w="4261" w:type="dxa"/>
            <w:vAlign w:val="center"/>
          </w:tcPr>
          <w:p w14:paraId="208CBADD">
            <w:pPr>
              <w:pStyle w:val="71"/>
            </w:pPr>
            <w:r>
              <w:t>ETA at Berth</w:t>
            </w:r>
          </w:p>
          <w:p w14:paraId="51E96DF3">
            <w:pPr>
              <w:pStyle w:val="71"/>
            </w:pPr>
            <w:r>
              <w:t>Cargo handling</w:t>
            </w:r>
          </w:p>
          <w:p w14:paraId="032BEFED">
            <w:pPr>
              <w:pStyle w:val="71"/>
            </w:pPr>
            <w:r>
              <w:t>Voyage monitoring</w:t>
            </w:r>
          </w:p>
          <w:p w14:paraId="47A0191C">
            <w:pPr>
              <w:pStyle w:val="71"/>
            </w:pPr>
            <w:r>
              <w:t>Port operation</w:t>
            </w:r>
          </w:p>
          <w:p w14:paraId="63F021FC">
            <w:pPr>
              <w:pStyle w:val="71"/>
            </w:pPr>
            <w:r>
              <w:t>Forward planning movements</w:t>
            </w:r>
          </w:p>
          <w:p w14:paraId="0E54B716">
            <w:pPr>
              <w:pStyle w:val="71"/>
            </w:pPr>
            <w:r>
              <w:t>Pilotage and allied services</w:t>
            </w:r>
          </w:p>
        </w:tc>
      </w:tr>
      <w:tr w14:paraId="21827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2" w:type="dxa"/>
            <w:vAlign w:val="center"/>
          </w:tcPr>
          <w:p w14:paraId="267247BB">
            <w:pPr>
              <w:pStyle w:val="71"/>
            </w:pPr>
            <w:r>
              <w:t>Law enforcement</w:t>
            </w:r>
          </w:p>
        </w:tc>
        <w:tc>
          <w:tcPr>
            <w:tcW w:w="4261" w:type="dxa"/>
            <w:vAlign w:val="center"/>
          </w:tcPr>
          <w:p w14:paraId="09369532">
            <w:pPr>
              <w:pStyle w:val="71"/>
            </w:pPr>
            <w:r>
              <w:t>Maritime contraventions</w:t>
            </w:r>
          </w:p>
          <w:p w14:paraId="0E0664DA">
            <w:pPr>
              <w:pStyle w:val="71"/>
            </w:pPr>
            <w:r>
              <w:t>Fisheries enforcement</w:t>
            </w:r>
          </w:p>
          <w:p w14:paraId="2657AFD3">
            <w:pPr>
              <w:pStyle w:val="71"/>
            </w:pPr>
            <w:r>
              <w:t>Customs</w:t>
            </w:r>
          </w:p>
          <w:p w14:paraId="0D010713">
            <w:pPr>
              <w:pStyle w:val="71"/>
            </w:pPr>
            <w:r>
              <w:t>Port state control</w:t>
            </w:r>
          </w:p>
          <w:p w14:paraId="7B791A12">
            <w:pPr>
              <w:pStyle w:val="71"/>
            </w:pPr>
            <w:r>
              <w:t>Border control / immigration</w:t>
            </w:r>
          </w:p>
          <w:p w14:paraId="6FEA3140">
            <w:pPr>
              <w:pStyle w:val="71"/>
            </w:pPr>
            <w:r>
              <w:t>Port health inspections</w:t>
            </w:r>
          </w:p>
          <w:p w14:paraId="06706940">
            <w:pPr>
              <w:pStyle w:val="71"/>
            </w:pPr>
            <w:r>
              <w:t>Security</w:t>
            </w:r>
          </w:p>
        </w:tc>
      </w:tr>
      <w:tr w14:paraId="4C456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2" w:type="dxa"/>
            <w:vAlign w:val="center"/>
          </w:tcPr>
          <w:p w14:paraId="266668D4">
            <w:pPr>
              <w:pStyle w:val="71"/>
            </w:pPr>
            <w:r>
              <w:t>Environmental protection</w:t>
            </w:r>
          </w:p>
        </w:tc>
        <w:tc>
          <w:tcPr>
            <w:tcW w:w="4261" w:type="dxa"/>
            <w:vAlign w:val="center"/>
          </w:tcPr>
          <w:p w14:paraId="41D048BC">
            <w:pPr>
              <w:pStyle w:val="71"/>
            </w:pPr>
            <w:r>
              <w:t>Pollution monitoring</w:t>
            </w:r>
          </w:p>
          <w:p w14:paraId="6E832538">
            <w:pPr>
              <w:pStyle w:val="71"/>
            </w:pPr>
            <w:r>
              <w:t>Incident response</w:t>
            </w:r>
          </w:p>
          <w:p w14:paraId="3837B5C7">
            <w:pPr>
              <w:pStyle w:val="71"/>
            </w:pPr>
            <w:r>
              <w:t>Waste management</w:t>
            </w:r>
          </w:p>
        </w:tc>
      </w:tr>
      <w:tr w14:paraId="38497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2" w:type="dxa"/>
            <w:vAlign w:val="center"/>
          </w:tcPr>
          <w:p w14:paraId="1D2B1207">
            <w:pPr>
              <w:pStyle w:val="71"/>
            </w:pPr>
            <w:r>
              <w:t>Waterways infrastructure management (including inland waterways)</w:t>
            </w:r>
          </w:p>
        </w:tc>
        <w:tc>
          <w:tcPr>
            <w:tcW w:w="4261" w:type="dxa"/>
            <w:vAlign w:val="center"/>
          </w:tcPr>
          <w:p w14:paraId="185F5B41">
            <w:pPr>
              <w:pStyle w:val="71"/>
            </w:pPr>
            <w:r>
              <w:t>AtoN operations and system optimization</w:t>
            </w:r>
          </w:p>
          <w:p w14:paraId="1D3C95BF">
            <w:pPr>
              <w:pStyle w:val="71"/>
            </w:pPr>
            <w:r>
              <w:t>Infrastructure maintenance and update</w:t>
            </w:r>
          </w:p>
        </w:tc>
      </w:tr>
      <w:tr w14:paraId="08354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2" w:type="dxa"/>
            <w:vAlign w:val="center"/>
          </w:tcPr>
          <w:p w14:paraId="768CA455">
            <w:pPr>
              <w:pStyle w:val="71"/>
            </w:pPr>
            <w:r>
              <w:t>Maritime safety information (MSI)</w:t>
            </w:r>
          </w:p>
        </w:tc>
        <w:tc>
          <w:tcPr>
            <w:tcW w:w="4261" w:type="dxa"/>
            <w:vAlign w:val="center"/>
          </w:tcPr>
          <w:p w14:paraId="0C893EA7">
            <w:pPr>
              <w:pStyle w:val="71"/>
            </w:pPr>
            <w:ins w:id="1834" w:author="Aase, Richard" w:date="2024-09-26T11:16:00Z">
              <w:r>
                <w:rPr/>
                <w:t>Navigation</w:t>
              </w:r>
            </w:ins>
            <w:ins w:id="1835" w:author="Sundklev Monica" w:date="2024-09-25T16:00:00Z">
              <w:r>
                <w:rPr/>
                <w:t>al</w:t>
              </w:r>
            </w:ins>
            <w:del w:id="1836" w:author="Aase, Richard" w:date="2024-09-26T11:16:00Z">
              <w:r>
                <w:rPr/>
                <w:delText>Navigation</w:delText>
              </w:r>
            </w:del>
            <w:r>
              <w:t xml:space="preserve"> warnings (S-124), etc</w:t>
            </w:r>
          </w:p>
        </w:tc>
      </w:tr>
    </w:tbl>
    <w:p w14:paraId="7E85D620">
      <w:pPr>
        <w:pStyle w:val="71"/>
      </w:pPr>
    </w:p>
    <w:p w14:paraId="6F749105">
      <w:pPr>
        <w:pStyle w:val="5"/>
        <w:keepNext w:val="0"/>
        <w:keepLines w:val="0"/>
        <w:spacing w:line="240" w:lineRule="auto"/>
        <w:ind w:right="0"/>
      </w:pPr>
      <w:bookmarkStart w:id="163" w:name="_Toc348687064"/>
      <w:bookmarkStart w:id="164" w:name="_Toc418521618"/>
      <w:bookmarkStart w:id="165" w:name="_Toc452277181"/>
      <w:bookmarkStart w:id="166" w:name="_Toc418597577"/>
      <w:bookmarkStart w:id="167" w:name="_Toc178080507"/>
      <w:r>
        <w:t>Data management considerations</w:t>
      </w:r>
      <w:bookmarkEnd w:id="163"/>
      <w:bookmarkEnd w:id="164"/>
      <w:bookmarkEnd w:id="165"/>
      <w:bookmarkEnd w:id="166"/>
      <w:bookmarkEnd w:id="167"/>
    </w:p>
    <w:p w14:paraId="65EC4F58">
      <w:pPr>
        <w:pStyle w:val="6"/>
      </w:pPr>
    </w:p>
    <w:p w14:paraId="35ACDDC7">
      <w:pPr>
        <w:pStyle w:val="7"/>
      </w:pPr>
      <w:bookmarkStart w:id="168" w:name="_Toc178080508"/>
      <w:bookmarkStart w:id="169" w:name="_Toc348687065"/>
      <w:r>
        <w:t>Data validity</w:t>
      </w:r>
      <w:bookmarkEnd w:id="168"/>
    </w:p>
    <w:p w14:paraId="43C4E9F8">
      <w:pPr>
        <w:pStyle w:val="4"/>
      </w:pPr>
      <w:r>
        <w:t>Users should always be aware of the validity and completeness of the data to ensure that actions taken are based on timely, accurate and appropriate information.</w:t>
      </w:r>
    </w:p>
    <w:p w14:paraId="74509E4A">
      <w:pPr>
        <w:pStyle w:val="4"/>
      </w:pPr>
      <w:r>
        <w:t xml:space="preserve">Where a specific data service is being used, it is recommended that the parties involved in the data-sharing agreement should establish a service level agreement (SLA). The SLA should clearly define the responsibilities for quality and delivery of the data and define relevant key performance indicators (KPI). </w:t>
      </w:r>
    </w:p>
    <w:p w14:paraId="53D57CDC">
      <w:pPr>
        <w:pStyle w:val="4"/>
      </w:pPr>
      <w:r>
        <w:t>It is recommended that data exchange performance is monitored in accordance with KPI as agreed in the SLA.</w:t>
      </w:r>
    </w:p>
    <w:p w14:paraId="4023E70D">
      <w:pPr>
        <w:pStyle w:val="7"/>
      </w:pPr>
      <w:bookmarkStart w:id="170" w:name="_Toc348687070"/>
      <w:bookmarkStart w:id="171" w:name="_Toc418597579"/>
      <w:bookmarkStart w:id="172" w:name="_Toc178080509"/>
      <w:bookmarkStart w:id="173" w:name="_Toc418521620"/>
      <w:bookmarkStart w:id="174" w:name="_Toc452277183"/>
      <w:r>
        <w:t xml:space="preserve">Access to </w:t>
      </w:r>
      <w:bookmarkEnd w:id="170"/>
      <w:r>
        <w:t>information</w:t>
      </w:r>
      <w:bookmarkEnd w:id="171"/>
      <w:bookmarkEnd w:id="172"/>
      <w:bookmarkEnd w:id="173"/>
      <w:bookmarkEnd w:id="174"/>
    </w:p>
    <w:p w14:paraId="3C63C37A">
      <w:pPr>
        <w:pStyle w:val="4"/>
      </w:pPr>
      <w:r>
        <w:t>SLAs should clearly state requirements for provision, security and confidentiality and clearly define permitted use of all externally exchanged information.</w:t>
      </w:r>
    </w:p>
    <w:p w14:paraId="5A4EEC6C">
      <w:pPr>
        <w:pStyle w:val="4"/>
      </w:pPr>
      <w:r>
        <w:t>Clear and realistic principles and rules regarding access should be established by the VTS provider. These principles and rules should recognise national and international legislation and guidance.</w:t>
      </w:r>
    </w:p>
    <w:p w14:paraId="20D0C18E">
      <w:pPr>
        <w:pStyle w:val="4"/>
      </w:pPr>
      <w:r>
        <w:t xml:space="preserve">The reception and use of data, broadcast by radio, is subject to ITU-R: </w:t>
      </w:r>
      <w:r>
        <w:rPr>
          <w:i/>
          <w:iCs/>
        </w:rPr>
        <w:t xml:space="preserve">Radio Regulations </w:t>
      </w:r>
      <w:r>
        <w:rPr>
          <w:i/>
          <w:iCs/>
        </w:rPr>
        <w:fldChar w:fldCharType="begin"/>
      </w:r>
      <w:r>
        <w:rPr>
          <w:i/>
          <w:iCs/>
        </w:rPr>
        <w:instrText xml:space="preserve"> REF _Ref125700461 \r \h </w:instrText>
      </w:r>
      <w:r>
        <w:rPr>
          <w:i/>
          <w:iCs/>
        </w:rPr>
        <w:fldChar w:fldCharType="separate"/>
      </w:r>
      <w:r>
        <w:rPr>
          <w:i/>
          <w:iCs/>
        </w:rPr>
        <w:t>[22]</w:t>
      </w:r>
      <w:r>
        <w:rPr>
          <w:i/>
          <w:iCs/>
        </w:rPr>
        <w:fldChar w:fldCharType="end"/>
      </w:r>
      <w:r>
        <w:rPr>
          <w:i/>
          <w:iCs/>
        </w:rPr>
        <w:t xml:space="preserve"> </w:t>
      </w:r>
      <w:r>
        <w:t>article 17 on Secrecy.</w:t>
      </w:r>
    </w:p>
    <w:p w14:paraId="039E21A8">
      <w:pPr>
        <w:pStyle w:val="7"/>
      </w:pPr>
      <w:bookmarkStart w:id="175" w:name="_Toc418521621"/>
      <w:bookmarkStart w:id="176" w:name="_Toc452277184"/>
      <w:bookmarkStart w:id="177" w:name="_Toc348687071"/>
      <w:bookmarkStart w:id="178" w:name="_Toc418597580"/>
      <w:bookmarkStart w:id="179" w:name="_Toc178080510"/>
      <w:r>
        <w:t>Data security and confidentiality</w:t>
      </w:r>
      <w:bookmarkEnd w:id="175"/>
      <w:bookmarkEnd w:id="176"/>
      <w:bookmarkEnd w:id="177"/>
      <w:bookmarkEnd w:id="178"/>
      <w:bookmarkEnd w:id="179"/>
    </w:p>
    <w:p w14:paraId="647DDEEE">
      <w:pPr>
        <w:pStyle w:val="4"/>
      </w:pPr>
      <w:r>
        <w:t xml:space="preserve">The VTS system should be installed and maintained within a secure network infrastructure in compliance with national (cyber security) regulations. Firewall protection of the system and encryption of data (where practical) should be considered in order to avoid the loss of sensitive information. Software that is critical for maintaining cyber security should be maintained at the most recent version. Regular penetration testing may be considered in order to identify cyber security risks and subsequent actions for risk mitigation. </w:t>
      </w:r>
    </w:p>
    <w:p w14:paraId="4BDE3371">
      <w:pPr>
        <w:pStyle w:val="4"/>
      </w:pPr>
      <w:r>
        <w:t>In many cases legislation requires confidentiality of the data, but this is not universal throughout the maritime domain. Furthermore, the requirement to protect access to data may go beyond the limits of primary legislation. Measures should be taken to protect information to the required security level, e.g., data encryption, password protection, authentication and access privileges.</w:t>
      </w:r>
    </w:p>
    <w:p w14:paraId="26684DDE">
      <w:pPr>
        <w:pStyle w:val="4"/>
      </w:pPr>
      <w:r>
        <w:t>Authentication means that the sending and receiving parties can unambiguously identify each other.</w:t>
      </w:r>
    </w:p>
    <w:p w14:paraId="0A8012FF">
      <w:pPr>
        <w:pStyle w:val="4"/>
        <w:rPr>
          <w:ins w:id="1837" w:author="LIU WEI" w:date="2024-12-21T17:06:00Z"/>
        </w:rPr>
      </w:pPr>
      <w:r>
        <w:t>Encryption may be used to ensure that data is only accessible to authorized parties. The level of encryption required depends on the sensitivity of the data.</w:t>
      </w:r>
    </w:p>
    <w:p w14:paraId="6E656FD7">
      <w:pPr>
        <w:pStyle w:val="4"/>
        <w:rPr>
          <w:ins w:id="1838" w:author="LIU WEI" w:date="2024-12-21T17:11:00Z"/>
          <w:rFonts w:eastAsia="宋体"/>
          <w:highlight w:val="yellow"/>
          <w:lang w:val="en-US" w:eastAsia="zh-CN"/>
          <w:rPrChange w:id="1839" w:author="LIU WEI" w:date="2024-12-21T20:00:00Z">
            <w:rPr>
              <w:ins w:id="1840" w:author="LIU WEI" w:date="2024-12-21T17:11:00Z"/>
              <w:rFonts w:eastAsia="宋体"/>
              <w:lang w:val="en-US" w:eastAsia="zh-CN"/>
            </w:rPr>
          </w:rPrChange>
        </w:rPr>
      </w:pPr>
      <w:ins w:id="1841" w:author="LIU WEI" w:date="2024-12-21T19:59:00Z">
        <w:r>
          <w:rPr>
            <w:rFonts w:ascii="Calibri" w:hAnsi="Calibri" w:eastAsia="宋体" w:cs="Calibri"/>
            <w:highlight w:val="yellow"/>
            <w:lang w:val="en-US" w:eastAsia="zh-CN" w:bidi="ar"/>
            <w:rPrChange w:id="1842" w:author="LIU WEI" w:date="2024-12-21T20:00:00Z">
              <w:rPr>
                <w:rFonts w:ascii="Calibri" w:hAnsi="Calibri" w:eastAsia="宋体" w:cs="Calibri"/>
                <w:lang w:val="en-US" w:eastAsia="zh-CN" w:bidi="ar"/>
              </w:rPr>
            </w:rPrChange>
          </w:rPr>
          <w:t>IALA G1182 CYBER SECURITY SPECIFICS FROM AN IALA PERSPECTIVE by referencing existing standards, best practices, and other guidance on IALA specific topics, it provides guidance for reducing network security risks in IALA.</w:t>
        </w:r>
      </w:ins>
      <w:ins w:id="1843" w:author="Just 句多" w:date="2024-12-22T02:03:00Z">
        <w:r>
          <w:rPr>
            <w:rFonts w:hint="eastAsia" w:ascii="Calibri" w:hAnsi="Calibri" w:eastAsia="宋体" w:cs="Calibri"/>
            <w:highlight w:val="yellow"/>
            <w:lang w:val="en-US" w:eastAsia="zh-CN" w:bidi="ar"/>
          </w:rPr>
          <w:t xml:space="preserve"> </w:t>
        </w:r>
      </w:ins>
      <w:ins w:id="1844" w:author="LIU WEI" w:date="2024-12-21T20:00:00Z">
        <w:r>
          <w:rPr>
            <w:rFonts w:ascii="Calibri" w:hAnsi="Calibri" w:eastAsia="宋体" w:cs="Calibri"/>
            <w:highlight w:val="yellow"/>
            <w:lang w:val="en-US" w:eastAsia="zh-CN" w:bidi="ar"/>
            <w:rPrChange w:id="1845" w:author="LIU WEI" w:date="2024-12-21T20:00:00Z">
              <w:rPr>
                <w:rFonts w:ascii="Calibri" w:hAnsi="Calibri" w:eastAsia="宋体" w:cs="Calibri"/>
                <w:lang w:val="en-US" w:eastAsia="zh-CN" w:bidi="ar"/>
              </w:rPr>
            </w:rPrChange>
          </w:rPr>
          <w:t>Given the unique nature of core VTS system</w:t>
        </w:r>
      </w:ins>
      <w:ins w:id="1846" w:author="LIU WEI" w:date="2024-12-21T20:00:00Z">
        <w:del w:id="1847" w:author="WEI LIU" w:date="2024-12-22T21:11:00Z">
          <w:r>
            <w:rPr>
              <w:rFonts w:ascii="Calibri" w:hAnsi="Calibri" w:eastAsia="宋体" w:cs="Calibri"/>
              <w:highlight w:val="yellow"/>
              <w:lang w:val="en-US" w:eastAsia="zh-CN" w:bidi="ar"/>
              <w:rPrChange w:id="1848" w:author="LIU WEI" w:date="2024-12-21T20:00:00Z">
                <w:rPr>
                  <w:rFonts w:ascii="Calibri" w:hAnsi="Calibri" w:eastAsia="宋体" w:cs="Calibri"/>
                  <w:lang w:val="en-US" w:eastAsia="zh-CN" w:bidi="ar"/>
                </w:rPr>
              </w:rPrChange>
            </w:rPr>
            <w:delText>s</w:delText>
          </w:r>
        </w:del>
      </w:ins>
      <w:ins w:id="1849" w:author="LIU WEI" w:date="2024-12-21T20:00:00Z">
        <w:r>
          <w:rPr>
            <w:rFonts w:ascii="Calibri" w:hAnsi="Calibri" w:eastAsia="宋体" w:cs="Calibri"/>
            <w:highlight w:val="yellow"/>
            <w:lang w:val="en-US" w:eastAsia="zh-CN" w:bidi="ar"/>
            <w:rPrChange w:id="1850" w:author="LIU WEI" w:date="2024-12-21T20:00:00Z">
              <w:rPr>
                <w:rFonts w:ascii="Calibri" w:hAnsi="Calibri" w:eastAsia="宋体" w:cs="Calibri"/>
                <w:lang w:val="en-US" w:eastAsia="zh-CN" w:bidi="ar"/>
              </w:rPr>
            </w:rPrChange>
          </w:rPr>
          <w:t>, different approaches are required from standard IT systems,</w:t>
        </w:r>
      </w:ins>
      <w:ins w:id="1851" w:author="Just 句多" w:date="2024-12-22T02:04:00Z">
        <w:r>
          <w:rPr>
            <w:rFonts w:hint="eastAsia" w:ascii="Calibri" w:hAnsi="Calibri" w:eastAsia="宋体" w:cs="Calibri"/>
            <w:highlight w:val="yellow"/>
            <w:lang w:val="en-US" w:eastAsia="zh-CN" w:bidi="ar"/>
          </w:rPr>
          <w:t xml:space="preserve"> </w:t>
        </w:r>
      </w:ins>
      <w:ins w:id="1852" w:author="LIU WEI" w:date="2024-12-21T20:00:00Z">
        <w:del w:id="1853" w:author="Just 句多" w:date="2024-12-22T02:04:00Z">
          <w:r>
            <w:rPr>
              <w:rFonts w:ascii="Calibri" w:hAnsi="Calibri" w:eastAsia="宋体" w:cs="Calibri"/>
              <w:highlight w:val="yellow"/>
              <w:lang w:val="en-US" w:eastAsia="zh-CN" w:bidi="ar"/>
              <w:rPrChange w:id="1854" w:author="LIU WEI" w:date="2024-12-21T20:00:00Z">
                <w:rPr>
                  <w:rFonts w:ascii="Calibri" w:hAnsi="Calibri" w:eastAsia="宋体" w:cs="Calibri"/>
                  <w:lang w:val="en-US" w:eastAsia="zh-CN" w:bidi="ar"/>
                </w:rPr>
              </w:rPrChange>
            </w:rPr>
            <w:delText xml:space="preserve"> whi</w:delText>
          </w:r>
        </w:del>
      </w:ins>
      <w:ins w:id="1855" w:author="LIU WEI" w:date="2024-12-21T20:00:00Z">
        <w:del w:id="1856" w:author="Just 句多" w:date="2024-12-22T02:03:00Z">
          <w:r>
            <w:rPr>
              <w:rFonts w:ascii="Calibri" w:hAnsi="Calibri" w:eastAsia="宋体" w:cs="Calibri"/>
              <w:highlight w:val="yellow"/>
              <w:lang w:val="en-US" w:eastAsia="zh-CN" w:bidi="ar"/>
              <w:rPrChange w:id="1857" w:author="LIU WEI" w:date="2024-12-21T20:00:00Z">
                <w:rPr>
                  <w:rFonts w:ascii="Calibri" w:hAnsi="Calibri" w:eastAsia="宋体" w:cs="Calibri"/>
                  <w:lang w:val="en-US" w:eastAsia="zh-CN" w:bidi="ar"/>
                </w:rPr>
              </w:rPrChange>
            </w:rPr>
            <w:delText>ch</w:delText>
          </w:r>
        </w:del>
      </w:ins>
      <w:ins w:id="1858" w:author="LIU WEI" w:date="2024-12-21T20:00:00Z">
        <w:r>
          <w:rPr>
            <w:rFonts w:ascii="Calibri" w:hAnsi="Calibri" w:eastAsia="宋体" w:cs="Calibri"/>
            <w:highlight w:val="yellow"/>
            <w:lang w:val="en-US" w:eastAsia="zh-CN" w:bidi="ar"/>
            <w:rPrChange w:id="1859" w:author="LIU WEI" w:date="2024-12-21T20:00:00Z">
              <w:rPr>
                <w:rFonts w:ascii="Calibri" w:hAnsi="Calibri" w:eastAsia="宋体" w:cs="Calibri"/>
                <w:lang w:val="en-US" w:eastAsia="zh-CN" w:bidi="ar"/>
              </w:rPr>
            </w:rPrChange>
          </w:rPr>
          <w:t xml:space="preserve"> includ</w:t>
        </w:r>
      </w:ins>
      <w:ins w:id="1860" w:author="Just 句多" w:date="2024-12-22T02:04:00Z">
        <w:r>
          <w:rPr>
            <w:rFonts w:hint="eastAsia" w:ascii="Calibri" w:hAnsi="Calibri" w:eastAsia="宋体" w:cs="Calibri"/>
            <w:highlight w:val="yellow"/>
            <w:lang w:val="en-US" w:eastAsia="zh-CN" w:bidi="ar"/>
          </w:rPr>
          <w:t>ing</w:t>
        </w:r>
      </w:ins>
      <w:ins w:id="1861" w:author="LIU WEI" w:date="2024-12-21T20:00:00Z">
        <w:del w:id="1862" w:author="Just 句多" w:date="2024-12-22T02:04:00Z">
          <w:r>
            <w:rPr>
              <w:rFonts w:ascii="Calibri" w:hAnsi="Calibri" w:eastAsia="宋体" w:cs="Calibri"/>
              <w:highlight w:val="yellow"/>
              <w:lang w:val="en-US" w:eastAsia="zh-CN" w:bidi="ar"/>
              <w:rPrChange w:id="1863" w:author="LIU WEI" w:date="2024-12-21T20:00:00Z">
                <w:rPr>
                  <w:rFonts w:ascii="Calibri" w:hAnsi="Calibri" w:eastAsia="宋体" w:cs="Calibri"/>
                  <w:lang w:val="en-US" w:eastAsia="zh-CN" w:bidi="ar"/>
                </w:rPr>
              </w:rPrChange>
            </w:rPr>
            <w:delText>e,</w:delText>
          </w:r>
        </w:del>
      </w:ins>
      <w:ins w:id="1864" w:author="LIU WEI" w:date="2024-12-21T20:00:00Z">
        <w:r>
          <w:rPr>
            <w:rFonts w:ascii="Calibri" w:hAnsi="Calibri" w:eastAsia="宋体" w:cs="Calibri"/>
            <w:highlight w:val="yellow"/>
            <w:lang w:val="en-US" w:eastAsia="zh-CN" w:bidi="ar"/>
            <w:rPrChange w:id="1865" w:author="LIU WEI" w:date="2024-12-21T20:00:00Z">
              <w:rPr>
                <w:rFonts w:ascii="Calibri" w:hAnsi="Calibri" w:eastAsia="宋体" w:cs="Calibri"/>
                <w:lang w:val="en-US" w:eastAsia="zh-CN" w:bidi="ar"/>
              </w:rPr>
            </w:rPrChange>
          </w:rPr>
          <w:t xml:space="preserve"> but</w:t>
        </w:r>
      </w:ins>
      <w:ins w:id="1866" w:author="LIU WEI" w:date="2024-12-21T20:00:00Z">
        <w:del w:id="1867" w:author="Just 句多" w:date="2024-12-22T02:04:00Z">
          <w:r>
            <w:rPr>
              <w:rFonts w:ascii="Calibri" w:hAnsi="Calibri" w:eastAsia="宋体" w:cs="Calibri"/>
              <w:highlight w:val="yellow"/>
              <w:lang w:val="en-US" w:eastAsia="zh-CN" w:bidi="ar"/>
              <w:rPrChange w:id="1868" w:author="LIU WEI" w:date="2024-12-21T20:00:00Z">
                <w:rPr>
                  <w:rFonts w:ascii="Calibri" w:hAnsi="Calibri" w:eastAsia="宋体" w:cs="Calibri"/>
                  <w:lang w:val="en-US" w:eastAsia="zh-CN" w:bidi="ar"/>
                </w:rPr>
              </w:rPrChange>
            </w:rPr>
            <w:delText xml:space="preserve"> are</w:delText>
          </w:r>
        </w:del>
      </w:ins>
      <w:ins w:id="1869" w:author="LIU WEI" w:date="2024-12-21T20:00:00Z">
        <w:r>
          <w:rPr>
            <w:rFonts w:ascii="Calibri" w:hAnsi="Calibri" w:eastAsia="宋体" w:cs="Calibri"/>
            <w:highlight w:val="yellow"/>
            <w:lang w:val="en-US" w:eastAsia="zh-CN" w:bidi="ar"/>
            <w:rPrChange w:id="1870" w:author="LIU WEI" w:date="2024-12-21T20:00:00Z">
              <w:rPr>
                <w:rFonts w:ascii="Calibri" w:hAnsi="Calibri" w:eastAsia="宋体" w:cs="Calibri"/>
                <w:lang w:val="en-US" w:eastAsia="zh-CN" w:bidi="ar"/>
              </w:rPr>
            </w:rPrChange>
          </w:rPr>
          <w:t xml:space="preserve"> not limited to:</w:t>
        </w:r>
      </w:ins>
    </w:p>
    <w:p w14:paraId="44807594">
      <w:pPr>
        <w:pStyle w:val="63"/>
        <w:numPr>
          <w:ins w:id="1872" w:author="LIU WEI" w:date="2024-12-21T17:14:00Z"/>
        </w:numPr>
        <w:rPr>
          <w:ins w:id="1873" w:author="LIU WEI" w:date="2024-12-21T17:12:00Z"/>
          <w:rFonts w:hint="eastAsia" w:ascii="宋体" w:hAnsi="宋体" w:eastAsia="宋体" w:cs="宋体"/>
          <w:sz w:val="24"/>
          <w:szCs w:val="24"/>
          <w:highlight w:val="yellow"/>
          <w:rPrChange w:id="1874" w:author="LIU WEI" w:date="2024-12-21T20:00:00Z">
            <w:rPr>
              <w:ins w:id="1875" w:author="LIU WEI" w:date="2024-12-21T17:12:00Z"/>
              <w:rFonts w:hint="eastAsia" w:ascii="宋体" w:hAnsi="宋体" w:eastAsia="宋体" w:cs="宋体"/>
              <w:sz w:val="24"/>
              <w:szCs w:val="24"/>
            </w:rPr>
          </w:rPrChange>
        </w:rPr>
        <w:pPrChange w:id="1871" w:author="LIU WEI" w:date="2024-12-21T17:14:00Z">
          <w:pPr>
            <w:pStyle w:val="4"/>
          </w:pPr>
        </w:pPrChange>
      </w:pPr>
      <w:ins w:id="1876" w:author="LIU WEI" w:date="2024-12-21T17:12:00Z">
        <w:r>
          <w:rPr>
            <w:rFonts w:hint="eastAsia" w:ascii="宋体" w:hAnsi="宋体" w:eastAsia="宋体" w:cstheme="minorHAnsi"/>
            <w:color w:val="212529"/>
            <w:sz w:val="24"/>
            <w:szCs w:val="24"/>
            <w:highlight w:val="yellow"/>
            <w:shd w:val="clear" w:color="auto" w:fill="FFFFFF"/>
            <w:lang w:val="pl-PL"/>
            <w:rPrChange w:id="1877" w:author="LIU WEI" w:date="2024-12-21T20:00:00Z">
              <w:rPr>
                <w:rFonts w:hint="eastAsia" w:ascii="宋体" w:hAnsi="宋体" w:eastAsia="宋体" w:cs="宋体"/>
                <w:sz w:val="24"/>
                <w:szCs w:val="24"/>
              </w:rPr>
            </w:rPrChange>
          </w:rPr>
          <w:t xml:space="preserve">Physical </w:t>
        </w:r>
      </w:ins>
      <w:ins w:id="1878" w:author="LIU WEI" w:date="2024-12-21T17:12:00Z">
        <w:r>
          <w:rPr>
            <w:rFonts w:hint="eastAsia" w:ascii="宋体" w:hAnsi="宋体" w:eastAsia="宋体" w:cs="宋体"/>
            <w:sz w:val="24"/>
            <w:szCs w:val="24"/>
            <w:highlight w:val="yellow"/>
            <w:rPrChange w:id="1879" w:author="LIU WEI" w:date="2024-12-21T20:00:00Z">
              <w:rPr>
                <w:rFonts w:hint="eastAsia" w:ascii="宋体" w:hAnsi="宋体" w:eastAsia="宋体" w:cs="宋体"/>
                <w:sz w:val="24"/>
                <w:szCs w:val="24"/>
              </w:rPr>
            </w:rPrChange>
          </w:rPr>
          <w:t xml:space="preserve">security may partly make up for lower </w:t>
        </w:r>
      </w:ins>
      <w:ins w:id="1880" w:author="Just 句多" w:date="2024-12-22T16:24:00Z">
        <w:r>
          <w:rPr>
            <w:rFonts w:hint="eastAsia" w:eastAsia="宋体"/>
            <w:highlight w:val="yellow"/>
            <w:lang w:val="en-US" w:eastAsia="zh-CN"/>
          </w:rPr>
          <w:t xml:space="preserve">level </w:t>
        </w:r>
      </w:ins>
      <w:ins w:id="1881" w:author="LIU WEI" w:date="2024-12-21T17:12:00Z">
        <w:r>
          <w:rPr>
            <w:rFonts w:hint="eastAsia" w:ascii="宋体" w:hAnsi="宋体" w:eastAsia="宋体" w:cs="宋体"/>
            <w:sz w:val="24"/>
            <w:szCs w:val="24"/>
            <w:highlight w:val="yellow"/>
            <w:rPrChange w:id="1882" w:author="LIU WEI" w:date="2024-12-21T20:00:00Z">
              <w:rPr>
                <w:rFonts w:hint="eastAsia" w:ascii="宋体" w:hAnsi="宋体" w:eastAsia="宋体" w:cs="宋体"/>
                <w:sz w:val="24"/>
                <w:szCs w:val="24"/>
              </w:rPr>
            </w:rPrChange>
          </w:rPr>
          <w:t xml:space="preserve">cyber security. Implement proper access procedures for the VTS centre and </w:t>
        </w:r>
      </w:ins>
      <w:ins w:id="1883" w:author="LIU WEI" w:date="2024-12-21T17:12:00Z">
        <w:del w:id="1884" w:author="Just 句多" w:date="2024-12-22T02:04:00Z">
          <w:r>
            <w:rPr>
              <w:rFonts w:hint="eastAsia" w:ascii="宋体" w:hAnsi="宋体" w:eastAsia="宋体" w:cs="宋体"/>
              <w:sz w:val="24"/>
              <w:szCs w:val="24"/>
              <w:highlight w:val="yellow"/>
              <w:rPrChange w:id="1885" w:author="LIU WEI" w:date="2024-12-21T20:00:00Z">
                <w:rPr>
                  <w:rFonts w:hint="eastAsia" w:ascii="宋体" w:hAnsi="宋体" w:eastAsia="宋体" w:cs="宋体"/>
                  <w:sz w:val="24"/>
                  <w:szCs w:val="24"/>
                </w:rPr>
              </w:rPrChange>
            </w:rPr>
            <w:delText>-</w:delText>
          </w:r>
        </w:del>
      </w:ins>
      <w:ins w:id="1886" w:author="LIU WEI" w:date="2024-12-21T17:12:00Z">
        <w:r>
          <w:rPr>
            <w:rFonts w:hint="eastAsia" w:ascii="宋体" w:hAnsi="宋体" w:eastAsia="宋体" w:cs="宋体"/>
            <w:sz w:val="24"/>
            <w:szCs w:val="24"/>
            <w:highlight w:val="yellow"/>
            <w:rPrChange w:id="1887" w:author="LIU WEI" w:date="2024-12-21T20:00:00Z">
              <w:rPr>
                <w:rFonts w:hint="eastAsia" w:ascii="宋体" w:hAnsi="宋体" w:eastAsia="宋体" w:cs="宋体"/>
                <w:sz w:val="24"/>
                <w:szCs w:val="24"/>
              </w:rPr>
            </w:rPrChange>
          </w:rPr>
          <w:t>rooms and if possible, put the actual systems in a locked cabinet.</w:t>
        </w:r>
      </w:ins>
    </w:p>
    <w:p w14:paraId="0F2B8CF4">
      <w:pPr>
        <w:pStyle w:val="63"/>
        <w:numPr>
          <w:ins w:id="1889" w:author="LIU WEI" w:date="2024-12-21T17:14:00Z"/>
        </w:numPr>
        <w:rPr>
          <w:ins w:id="1890" w:author="LIU WEI" w:date="2024-12-21T17:12:00Z"/>
          <w:rFonts w:hint="eastAsia" w:ascii="宋体" w:hAnsi="宋体" w:eastAsia="宋体" w:cs="宋体"/>
          <w:sz w:val="24"/>
          <w:szCs w:val="24"/>
          <w:highlight w:val="yellow"/>
          <w:rPrChange w:id="1891" w:author="LIU WEI" w:date="2024-12-21T20:00:00Z">
            <w:rPr>
              <w:ins w:id="1892" w:author="LIU WEI" w:date="2024-12-21T17:12:00Z"/>
              <w:rFonts w:hint="eastAsia" w:ascii="宋体" w:hAnsi="宋体" w:eastAsia="宋体" w:cs="宋体"/>
              <w:sz w:val="24"/>
              <w:szCs w:val="24"/>
            </w:rPr>
          </w:rPrChange>
        </w:rPr>
        <w:pPrChange w:id="1888" w:author="LIU WEI" w:date="2024-12-21T17:14:00Z">
          <w:pPr>
            <w:pStyle w:val="4"/>
          </w:pPr>
        </w:pPrChange>
      </w:pPr>
      <w:ins w:id="1893" w:author="LIU WEI" w:date="2024-12-21T17:12:00Z">
        <w:r>
          <w:rPr>
            <w:rFonts w:hint="eastAsia" w:ascii="宋体" w:hAnsi="宋体" w:eastAsia="宋体" w:cs="宋体"/>
            <w:sz w:val="24"/>
            <w:szCs w:val="24"/>
            <w:highlight w:val="yellow"/>
            <w:rPrChange w:id="1894" w:author="LIU WEI" w:date="2024-12-21T20:00:00Z">
              <w:rPr>
                <w:rFonts w:hint="eastAsia" w:ascii="宋体" w:hAnsi="宋体" w:eastAsia="宋体" w:cs="宋体"/>
                <w:sz w:val="24"/>
                <w:szCs w:val="24"/>
              </w:rPr>
            </w:rPrChange>
          </w:rPr>
          <w:t>Implement user authentication with a suitable policy. Wh</w:t>
        </w:r>
      </w:ins>
      <w:ins w:id="1895" w:author="Just 句多" w:date="2024-12-22T16:31:00Z">
        <w:r>
          <w:rPr>
            <w:rFonts w:hint="eastAsia" w:eastAsia="宋体"/>
            <w:highlight w:val="yellow"/>
            <w:lang w:val="en-US" w:eastAsia="zh-CN"/>
          </w:rPr>
          <w:t>en</w:t>
        </w:r>
      </w:ins>
      <w:ins w:id="1896" w:author="LIU WEI" w:date="2024-12-21T17:12:00Z">
        <w:del w:id="1897" w:author="Just 句多" w:date="2024-12-22T16:31:00Z">
          <w:r>
            <w:rPr>
              <w:rFonts w:hint="eastAsia" w:ascii="宋体" w:hAnsi="宋体" w:eastAsia="宋体" w:cs="宋体"/>
              <w:sz w:val="24"/>
              <w:szCs w:val="24"/>
              <w:highlight w:val="yellow"/>
              <w:rPrChange w:id="1898" w:author="LIU WEI" w:date="2024-12-21T20:00:00Z">
                <w:rPr>
                  <w:rFonts w:hint="eastAsia" w:ascii="宋体" w:hAnsi="宋体" w:eastAsia="宋体" w:cs="宋体"/>
                  <w:sz w:val="24"/>
                  <w:szCs w:val="24"/>
                </w:rPr>
              </w:rPrChange>
            </w:rPr>
            <w:delText>ile</w:delText>
          </w:r>
        </w:del>
      </w:ins>
      <w:ins w:id="1899" w:author="LIU WEI" w:date="2024-12-21T17:12:00Z">
        <w:r>
          <w:rPr>
            <w:rFonts w:hint="eastAsia" w:ascii="宋体" w:hAnsi="宋体" w:eastAsia="宋体" w:cs="宋体"/>
            <w:sz w:val="24"/>
            <w:szCs w:val="24"/>
            <w:highlight w:val="yellow"/>
            <w:rPrChange w:id="1900" w:author="LIU WEI" w:date="2024-12-21T20:00:00Z">
              <w:rPr>
                <w:rFonts w:hint="eastAsia" w:ascii="宋体" w:hAnsi="宋体" w:eastAsia="宋体" w:cs="宋体"/>
                <w:sz w:val="24"/>
                <w:szCs w:val="24"/>
              </w:rPr>
            </w:rPrChange>
          </w:rPr>
          <w:t xml:space="preserve"> VTS workstations should not be locked or logged out, </w:t>
        </w:r>
      </w:ins>
      <w:ins w:id="1901" w:author="LIU WEI" w:date="2024-12-21T17:12:00Z">
        <w:r>
          <w:rPr>
            <w:rFonts w:hint="eastAsia" w:ascii="宋体" w:hAnsi="宋体" w:eastAsia="宋体" w:cstheme="minorHAnsi"/>
            <w:color w:val="212529"/>
            <w:sz w:val="24"/>
            <w:szCs w:val="24"/>
            <w:highlight w:val="yellow"/>
            <w:shd w:val="clear" w:color="auto" w:fill="FFFFFF"/>
            <w:lang w:val="pl-PL"/>
            <w:rPrChange w:id="1902" w:author="LIU WEI" w:date="2024-12-21T20:00:00Z">
              <w:rPr>
                <w:rFonts w:hint="eastAsia" w:ascii="宋体" w:hAnsi="宋体" w:eastAsia="宋体" w:cs="宋体"/>
                <w:sz w:val="24"/>
                <w:szCs w:val="24"/>
              </w:rPr>
            </w:rPrChange>
          </w:rPr>
          <w:t xml:space="preserve">there </w:t>
        </w:r>
      </w:ins>
      <w:ins w:id="1903" w:author="LIU WEI" w:date="2024-12-21T17:12:00Z">
        <w:r>
          <w:rPr>
            <w:rFonts w:hint="eastAsia" w:ascii="宋体" w:hAnsi="宋体" w:eastAsia="宋体" w:cs="宋体"/>
            <w:sz w:val="24"/>
            <w:szCs w:val="24"/>
            <w:highlight w:val="yellow"/>
            <w:rPrChange w:id="1904" w:author="LIU WEI" w:date="2024-12-21T20:00:00Z">
              <w:rPr>
                <w:rFonts w:hint="eastAsia" w:ascii="宋体" w:hAnsi="宋体" w:eastAsia="宋体" w:cs="宋体"/>
                <w:sz w:val="24"/>
                <w:szCs w:val="24"/>
              </w:rPr>
            </w:rPrChange>
          </w:rPr>
          <w:t>may</w:t>
        </w:r>
      </w:ins>
      <w:ins w:id="1905" w:author="LIU WEI" w:date="2024-12-21T17:12:00Z">
        <w:del w:id="1906" w:author="Just 句多" w:date="2024-12-22T16:32:00Z">
          <w:r>
            <w:rPr>
              <w:rFonts w:hint="eastAsia" w:ascii="宋体" w:hAnsi="宋体" w:eastAsia="宋体" w:cs="宋体"/>
              <w:sz w:val="24"/>
              <w:szCs w:val="24"/>
              <w:highlight w:val="yellow"/>
              <w:rPrChange w:id="1907" w:author="LIU WEI" w:date="2024-12-21T20:00:00Z">
                <w:rPr>
                  <w:rFonts w:hint="eastAsia" w:ascii="宋体" w:hAnsi="宋体" w:eastAsia="宋体" w:cs="宋体"/>
                  <w:sz w:val="24"/>
                  <w:szCs w:val="24"/>
                </w:rPr>
              </w:rPrChange>
            </w:rPr>
            <w:delText xml:space="preserve"> also</w:delText>
          </w:r>
        </w:del>
      </w:ins>
      <w:ins w:id="1908" w:author="LIU WEI" w:date="2024-12-21T17:12:00Z">
        <w:r>
          <w:rPr>
            <w:rFonts w:hint="eastAsia" w:ascii="宋体" w:hAnsi="宋体" w:eastAsia="宋体" w:cs="宋体"/>
            <w:sz w:val="24"/>
            <w:szCs w:val="24"/>
            <w:highlight w:val="yellow"/>
            <w:rPrChange w:id="1909" w:author="LIU WEI" w:date="2024-12-21T20:00:00Z">
              <w:rPr>
                <w:rFonts w:hint="eastAsia" w:ascii="宋体" w:hAnsi="宋体" w:eastAsia="宋体" w:cs="宋体"/>
                <w:sz w:val="24"/>
                <w:szCs w:val="24"/>
              </w:rPr>
            </w:rPrChange>
          </w:rPr>
          <w:t xml:space="preserve"> be unused/spare workstations </w:t>
        </w:r>
      </w:ins>
      <w:ins w:id="1910" w:author="Just 句多" w:date="2024-12-22T16:32:00Z">
        <w:r>
          <w:rPr>
            <w:rFonts w:hint="eastAsia" w:eastAsia="宋体"/>
            <w:highlight w:val="yellow"/>
            <w:lang w:val="en-US" w:eastAsia="zh-CN"/>
          </w:rPr>
          <w:t>which</w:t>
        </w:r>
      </w:ins>
      <w:ins w:id="1911" w:author="LIU WEI" w:date="2024-12-21T17:12:00Z">
        <w:del w:id="1912" w:author="Just 句多" w:date="2024-12-22T16:32:00Z">
          <w:r>
            <w:rPr>
              <w:rFonts w:hint="eastAsia" w:ascii="宋体" w:hAnsi="宋体" w:eastAsia="宋体" w:cs="宋体"/>
              <w:sz w:val="24"/>
              <w:szCs w:val="24"/>
              <w:highlight w:val="yellow"/>
              <w:rPrChange w:id="1913" w:author="LIU WEI" w:date="2024-12-21T20:00:00Z">
                <w:rPr>
                  <w:rFonts w:hint="eastAsia" w:ascii="宋体" w:hAnsi="宋体" w:eastAsia="宋体" w:cs="宋体"/>
                  <w:sz w:val="24"/>
                  <w:szCs w:val="24"/>
                </w:rPr>
              </w:rPrChange>
            </w:rPr>
            <w:delText>and they</w:delText>
          </w:r>
        </w:del>
      </w:ins>
      <w:ins w:id="1914" w:author="LIU WEI" w:date="2024-12-21T17:12:00Z">
        <w:r>
          <w:rPr>
            <w:rFonts w:hint="eastAsia" w:ascii="宋体" w:hAnsi="宋体" w:eastAsia="宋体" w:cs="宋体"/>
            <w:sz w:val="24"/>
            <w:szCs w:val="24"/>
            <w:highlight w:val="yellow"/>
            <w:rPrChange w:id="1915" w:author="LIU WEI" w:date="2024-12-21T20:00:00Z">
              <w:rPr>
                <w:rFonts w:hint="eastAsia" w:ascii="宋体" w:hAnsi="宋体" w:eastAsia="宋体" w:cs="宋体"/>
                <w:sz w:val="24"/>
                <w:szCs w:val="24"/>
              </w:rPr>
            </w:rPrChange>
          </w:rPr>
          <w:t xml:space="preserve"> should not be freely accessible. An automatic locking mechanism may be suitable if set to several hours of inactivity timeout.</w:t>
        </w:r>
      </w:ins>
    </w:p>
    <w:p w14:paraId="14CB2C7C">
      <w:pPr>
        <w:pStyle w:val="63"/>
        <w:numPr>
          <w:ins w:id="1917" w:author="LIU WEI" w:date="2024-12-21T17:14:00Z"/>
        </w:numPr>
        <w:rPr>
          <w:ins w:id="1918" w:author="LIU WEI" w:date="2024-12-21T17:11:00Z"/>
          <w:rFonts w:hint="eastAsia" w:ascii="宋体" w:hAnsi="宋体" w:eastAsia="宋体" w:cs="宋体"/>
          <w:sz w:val="24"/>
          <w:szCs w:val="24"/>
          <w:highlight w:val="yellow"/>
          <w:lang w:val="en-US" w:eastAsia="zh-CN"/>
          <w:rPrChange w:id="1919" w:author="LIU WEI" w:date="2024-12-21T20:00:00Z">
            <w:rPr>
              <w:ins w:id="1920" w:author="LIU WEI" w:date="2024-12-21T17:11:00Z"/>
              <w:rFonts w:hint="eastAsia" w:ascii="宋体" w:hAnsi="宋体" w:eastAsia="宋体" w:cs="宋体"/>
              <w:sz w:val="24"/>
              <w:szCs w:val="24"/>
              <w:lang w:val="en-US" w:eastAsia="zh-CN"/>
            </w:rPr>
          </w:rPrChange>
        </w:rPr>
        <w:pPrChange w:id="1916" w:author="LIU WEI" w:date="2024-12-21T17:14:00Z">
          <w:pPr>
            <w:pStyle w:val="4"/>
          </w:pPr>
        </w:pPrChange>
      </w:pPr>
      <w:ins w:id="1921" w:author="LIU WEI" w:date="2024-12-21T17:13:00Z">
        <w:r>
          <w:rPr>
            <w:rFonts w:hint="eastAsia" w:ascii="宋体" w:hAnsi="宋体" w:eastAsia="宋体" w:cs="宋体"/>
            <w:sz w:val="24"/>
            <w:szCs w:val="24"/>
            <w:highlight w:val="yellow"/>
            <w:rPrChange w:id="1922" w:author="LIU WEI" w:date="2024-12-21T20:00:00Z">
              <w:rPr>
                <w:rFonts w:hint="eastAsia" w:ascii="宋体" w:hAnsi="宋体" w:eastAsia="宋体" w:cs="宋体"/>
                <w:sz w:val="24"/>
                <w:szCs w:val="24"/>
              </w:rPr>
            </w:rPrChange>
          </w:rPr>
          <w:t xml:space="preserve">Apply monitoring mechanisms, other than a user login, to validate user actions. </w:t>
        </w:r>
      </w:ins>
      <w:ins w:id="1923" w:author="LIU WEI" w:date="2024-12-21T17:13:00Z">
        <w:del w:id="1924" w:author="Just 句多" w:date="2024-12-22T16:23:00Z">
          <w:r>
            <w:rPr>
              <w:rFonts w:hint="eastAsia" w:ascii="宋体" w:hAnsi="宋体" w:eastAsia="宋体" w:cs="宋体"/>
              <w:sz w:val="24"/>
              <w:szCs w:val="24"/>
              <w:highlight w:val="yellow"/>
              <w:rPrChange w:id="1925" w:author="LIU WEI" w:date="2024-12-21T20:00:00Z">
                <w:rPr>
                  <w:rFonts w:hint="eastAsia" w:ascii="宋体" w:hAnsi="宋体" w:eastAsia="宋体" w:cs="宋体"/>
                  <w:sz w:val="24"/>
                  <w:szCs w:val="24"/>
                </w:rPr>
              </w:rPrChange>
            </w:rPr>
            <w:delText xml:space="preserve">Maybe </w:delText>
          </w:r>
        </w:del>
      </w:ins>
      <w:ins w:id="1926" w:author="Just 句多" w:date="2024-12-22T16:23:00Z">
        <w:r>
          <w:rPr>
            <w:rFonts w:hint="eastAsia" w:eastAsia="宋体"/>
            <w:highlight w:val="yellow"/>
            <w:lang w:val="en-US" w:eastAsia="zh-CN"/>
          </w:rPr>
          <w:t>S</w:t>
        </w:r>
      </w:ins>
      <w:ins w:id="1927" w:author="LIU WEI" w:date="2024-12-21T17:13:00Z">
        <w:del w:id="1928" w:author="Just 句多" w:date="2024-12-22T16:23:00Z">
          <w:r>
            <w:rPr>
              <w:rFonts w:hint="eastAsia" w:ascii="宋体" w:hAnsi="宋体" w:eastAsia="宋体" w:cs="宋体"/>
              <w:sz w:val="24"/>
              <w:szCs w:val="24"/>
              <w:highlight w:val="yellow"/>
              <w:rPrChange w:id="1929" w:author="LIU WEI" w:date="2024-12-21T20:00:00Z">
                <w:rPr>
                  <w:rFonts w:hint="eastAsia" w:ascii="宋体" w:hAnsi="宋体" w:eastAsia="宋体" w:cs="宋体"/>
                  <w:sz w:val="24"/>
                  <w:szCs w:val="24"/>
                </w:rPr>
              </w:rPrChange>
            </w:rPr>
            <w:delText>s</w:delText>
          </w:r>
        </w:del>
      </w:ins>
      <w:ins w:id="1930" w:author="LIU WEI" w:date="2024-12-21T17:13:00Z">
        <w:r>
          <w:rPr>
            <w:rFonts w:hint="eastAsia" w:ascii="宋体" w:hAnsi="宋体" w:eastAsia="宋体" w:cs="宋体"/>
            <w:sz w:val="24"/>
            <w:szCs w:val="24"/>
            <w:highlight w:val="yellow"/>
            <w:rPrChange w:id="1931" w:author="LIU WEI" w:date="2024-12-21T20:00:00Z">
              <w:rPr>
                <w:rFonts w:hint="eastAsia" w:ascii="宋体" w:hAnsi="宋体" w:eastAsia="宋体" w:cs="宋体"/>
                <w:sz w:val="24"/>
                <w:szCs w:val="24"/>
              </w:rPr>
            </w:rPrChange>
          </w:rPr>
          <w:t>ecurity cameras</w:t>
        </w:r>
      </w:ins>
      <w:ins w:id="1932" w:author="Just 句多" w:date="2024-12-22T16:23:00Z">
        <w:r>
          <w:rPr>
            <w:rFonts w:hint="eastAsia" w:eastAsia="宋体"/>
            <w:highlight w:val="yellow"/>
            <w:lang w:val="en-US" w:eastAsia="zh-CN"/>
          </w:rPr>
          <w:t xml:space="preserve"> </w:t>
        </w:r>
      </w:ins>
      <w:ins w:id="1933" w:author="LIU WEI" w:date="2024-12-21T17:13:00Z">
        <w:del w:id="1934" w:author="Just 句多" w:date="2024-12-22T16:23:00Z">
          <w:r>
            <w:rPr>
              <w:rFonts w:hint="eastAsia" w:ascii="宋体" w:hAnsi="宋体" w:eastAsia="宋体" w:cs="宋体"/>
              <w:sz w:val="24"/>
              <w:szCs w:val="24"/>
              <w:highlight w:val="yellow"/>
              <w:rPrChange w:id="1935" w:author="LIU WEI" w:date="2024-12-21T20:00:00Z">
                <w:rPr>
                  <w:rFonts w:hint="eastAsia" w:ascii="宋体" w:hAnsi="宋体" w:eastAsia="宋体" w:cs="宋体"/>
                  <w:sz w:val="24"/>
                  <w:szCs w:val="24"/>
                </w:rPr>
              </w:rPrChange>
            </w:rPr>
            <w:delText xml:space="preserve"> may be </w:delText>
          </w:r>
        </w:del>
      </w:ins>
      <w:ins w:id="1936" w:author="LIU WEI" w:date="2024-12-21T17:13:00Z">
        <w:del w:id="1937" w:author="Just 句多" w:date="2024-12-22T16:23:00Z">
          <w:r>
            <w:rPr>
              <w:rFonts w:hint="eastAsia" w:ascii="宋体" w:hAnsi="宋体" w:eastAsia="宋体" w:cstheme="minorHAnsi"/>
              <w:color w:val="212529"/>
              <w:sz w:val="24"/>
              <w:szCs w:val="24"/>
              <w:highlight w:val="yellow"/>
              <w:shd w:val="clear" w:color="auto" w:fill="FFFFFF"/>
              <w:lang w:val="pl-PL"/>
              <w:rPrChange w:id="1938" w:author="LIU WEI" w:date="2024-12-21T20:00:00Z">
                <w:rPr>
                  <w:rFonts w:hint="eastAsia" w:ascii="宋体" w:hAnsi="宋体" w:eastAsia="宋体" w:cs="宋体"/>
                  <w:sz w:val="24"/>
                  <w:szCs w:val="24"/>
                </w:rPr>
              </w:rPrChange>
            </w:rPr>
            <w:delText xml:space="preserve">suitable </w:delText>
          </w:r>
        </w:del>
      </w:ins>
      <w:ins w:id="1939" w:author="LIU WEI" w:date="2024-12-21T17:13:00Z">
        <w:r>
          <w:rPr>
            <w:rFonts w:hint="eastAsia" w:ascii="宋体" w:hAnsi="宋体" w:eastAsia="宋体" w:cs="宋体"/>
            <w:sz w:val="24"/>
            <w:szCs w:val="24"/>
            <w:highlight w:val="yellow"/>
            <w:rPrChange w:id="1940" w:author="LIU WEI" w:date="2024-12-21T20:00:00Z">
              <w:rPr>
                <w:rFonts w:hint="eastAsia" w:ascii="宋体" w:hAnsi="宋体" w:eastAsia="宋体" w:cs="宋体"/>
                <w:sz w:val="24"/>
                <w:szCs w:val="24"/>
              </w:rPr>
            </w:rPrChange>
          </w:rPr>
          <w:t>or other biometric identification may be possibl</w:t>
        </w:r>
      </w:ins>
      <w:ins w:id="1941" w:author="Just 句多" w:date="2024-12-22T16:24:00Z">
        <w:r>
          <w:rPr>
            <w:rFonts w:hint="eastAsia" w:eastAsia="宋体"/>
            <w:highlight w:val="yellow"/>
            <w:lang w:val="en-US" w:eastAsia="zh-CN"/>
          </w:rPr>
          <w:t>y suitable</w:t>
        </w:r>
      </w:ins>
      <w:ins w:id="1942" w:author="LIU WEI" w:date="2024-12-21T17:13:00Z">
        <w:del w:id="1943" w:author="Just 句多" w:date="2024-12-22T16:24:00Z">
          <w:r>
            <w:rPr>
              <w:rFonts w:hint="eastAsia" w:ascii="宋体" w:hAnsi="宋体" w:eastAsia="宋体" w:cs="宋体"/>
              <w:sz w:val="24"/>
              <w:szCs w:val="24"/>
              <w:highlight w:val="yellow"/>
              <w:rPrChange w:id="1944" w:author="LIU WEI" w:date="2024-12-21T20:00:00Z">
                <w:rPr>
                  <w:rFonts w:hint="eastAsia" w:ascii="宋体" w:hAnsi="宋体" w:eastAsia="宋体" w:cs="宋体"/>
                  <w:sz w:val="24"/>
                  <w:szCs w:val="24"/>
                </w:rPr>
              </w:rPrChange>
            </w:rPr>
            <w:delText>e</w:delText>
          </w:r>
        </w:del>
      </w:ins>
      <w:ins w:id="1945" w:author="LIU WEI" w:date="2024-12-21T17:13:00Z">
        <w:r>
          <w:rPr>
            <w:rFonts w:hint="eastAsia" w:ascii="宋体" w:hAnsi="宋体" w:eastAsia="宋体" w:cs="宋体"/>
            <w:sz w:val="24"/>
            <w:szCs w:val="24"/>
            <w:highlight w:val="yellow"/>
            <w:rPrChange w:id="1946" w:author="LIU WEI" w:date="2024-12-21T20:00:00Z">
              <w:rPr>
                <w:rFonts w:hint="eastAsia" w:ascii="宋体" w:hAnsi="宋体" w:eastAsia="宋体" w:cs="宋体"/>
                <w:sz w:val="24"/>
                <w:szCs w:val="24"/>
              </w:rPr>
            </w:rPrChange>
          </w:rPr>
          <w:t>. These will not prevent deliberate manipulation but will enable alerting and forensic investigations.</w:t>
        </w:r>
      </w:ins>
    </w:p>
    <w:p w14:paraId="51763B3B">
      <w:pPr>
        <w:pStyle w:val="63"/>
        <w:numPr>
          <w:ins w:id="1948" w:author="LIU WEI" w:date="2024-12-21T17:14:00Z"/>
        </w:numPr>
        <w:rPr>
          <w:ins w:id="1949" w:author="LIU WEI" w:date="2024-12-21T17:13:00Z"/>
          <w:rFonts w:hint="eastAsia" w:ascii="宋体" w:hAnsi="宋体" w:eastAsia="宋体" w:cs="宋体"/>
          <w:sz w:val="24"/>
          <w:szCs w:val="24"/>
          <w:highlight w:val="yellow"/>
          <w:rPrChange w:id="1950" w:author="LIU WEI" w:date="2024-12-21T20:00:00Z">
            <w:rPr>
              <w:ins w:id="1951" w:author="LIU WEI" w:date="2024-12-21T17:13:00Z"/>
              <w:rFonts w:hint="eastAsia" w:ascii="宋体" w:hAnsi="宋体" w:eastAsia="宋体" w:cs="宋体"/>
              <w:sz w:val="24"/>
              <w:szCs w:val="24"/>
            </w:rPr>
          </w:rPrChange>
        </w:rPr>
        <w:pPrChange w:id="1947" w:author="LIU WEI" w:date="2024-12-21T17:14:00Z">
          <w:pPr>
            <w:pStyle w:val="4"/>
          </w:pPr>
        </w:pPrChange>
      </w:pPr>
      <w:ins w:id="1952" w:author="LIU WEI" w:date="2024-12-21T17:13:00Z">
        <w:r>
          <w:rPr>
            <w:rFonts w:hint="eastAsia" w:ascii="宋体" w:hAnsi="宋体" w:eastAsia="宋体" w:cs="宋体"/>
            <w:sz w:val="24"/>
            <w:szCs w:val="24"/>
            <w:highlight w:val="yellow"/>
            <w:rPrChange w:id="1953" w:author="LIU WEI" w:date="2024-12-21T20:00:00Z">
              <w:rPr>
                <w:rFonts w:hint="eastAsia" w:ascii="宋体" w:hAnsi="宋体" w:eastAsia="宋体" w:cs="宋体"/>
                <w:sz w:val="24"/>
                <w:szCs w:val="24"/>
              </w:rPr>
            </w:rPrChange>
          </w:rPr>
          <w:t>Implement social control – make sure no</w:t>
        </w:r>
      </w:ins>
      <w:ins w:id="1954" w:author="Just 句多" w:date="2024-12-22T16:33:00Z">
        <w:r>
          <w:rPr>
            <w:rFonts w:hint="eastAsia" w:eastAsia="宋体"/>
            <w:highlight w:val="yellow"/>
            <w:lang w:val="en-US" w:eastAsia="zh-CN"/>
          </w:rPr>
          <w:t xml:space="preserve"> </w:t>
        </w:r>
      </w:ins>
      <w:ins w:id="1955" w:author="LIU WEI" w:date="2024-12-21T17:13:00Z">
        <w:del w:id="1956" w:author="Just 句多" w:date="2024-12-22T16:33:00Z">
          <w:r>
            <w:rPr>
              <w:rFonts w:hint="eastAsia" w:ascii="宋体" w:hAnsi="宋体" w:eastAsia="宋体" w:cs="宋体"/>
              <w:sz w:val="24"/>
              <w:szCs w:val="24"/>
              <w:highlight w:val="yellow"/>
              <w:rPrChange w:id="1957" w:author="LIU WEI" w:date="2024-12-21T20:00:00Z">
                <w:rPr>
                  <w:rFonts w:hint="eastAsia" w:ascii="宋体" w:hAnsi="宋体" w:eastAsia="宋体" w:cs="宋体"/>
                  <w:sz w:val="24"/>
                  <w:szCs w:val="24"/>
                </w:rPr>
              </w:rPrChange>
            </w:rPr>
            <w:delText>-</w:delText>
          </w:r>
        </w:del>
      </w:ins>
      <w:ins w:id="1958" w:author="LIU WEI" w:date="2024-12-21T17:13:00Z">
        <w:r>
          <w:rPr>
            <w:rFonts w:hint="eastAsia" w:ascii="宋体" w:hAnsi="宋体" w:eastAsia="宋体" w:cs="宋体"/>
            <w:sz w:val="24"/>
            <w:szCs w:val="24"/>
            <w:highlight w:val="yellow"/>
            <w:rPrChange w:id="1959" w:author="LIU WEI" w:date="2024-12-21T20:00:00Z">
              <w:rPr>
                <w:rFonts w:hint="eastAsia" w:ascii="宋体" w:hAnsi="宋体" w:eastAsia="宋体" w:cs="宋体"/>
                <w:sz w:val="24"/>
                <w:szCs w:val="24"/>
              </w:rPr>
            </w:rPrChange>
          </w:rPr>
          <w:t>one is ever alone in a VTS centre or associated data centre (if the situation permits). A</w:t>
        </w:r>
      </w:ins>
      <w:ins w:id="1960" w:author="Just 句多" w:date="2024-12-22T16:33:00Z">
        <w:r>
          <w:rPr>
            <w:rFonts w:hint="eastAsia" w:eastAsia="宋体"/>
            <w:highlight w:val="yellow"/>
            <w:lang w:val="en-US" w:eastAsia="zh-CN"/>
          </w:rPr>
          <w:t>nd</w:t>
        </w:r>
      </w:ins>
      <w:ins w:id="1961" w:author="LIU WEI" w:date="2024-12-21T17:13:00Z">
        <w:del w:id="1962" w:author="Just 句多" w:date="2024-12-22T16:33:00Z">
          <w:r>
            <w:rPr>
              <w:rFonts w:hint="eastAsia" w:ascii="宋体" w:hAnsi="宋体" w:eastAsia="宋体" w:cs="宋体"/>
              <w:sz w:val="24"/>
              <w:szCs w:val="24"/>
              <w:highlight w:val="yellow"/>
              <w:rPrChange w:id="1963" w:author="LIU WEI" w:date="2024-12-21T20:00:00Z">
                <w:rPr>
                  <w:rFonts w:hint="eastAsia" w:ascii="宋体" w:hAnsi="宋体" w:eastAsia="宋体" w:cs="宋体"/>
                  <w:sz w:val="24"/>
                  <w:szCs w:val="24"/>
                </w:rPr>
              </w:rPrChange>
            </w:rPr>
            <w:delText>lso</w:delText>
          </w:r>
        </w:del>
      </w:ins>
      <w:ins w:id="1964" w:author="LIU WEI" w:date="2024-12-21T17:13:00Z">
        <w:r>
          <w:rPr>
            <w:rFonts w:hint="eastAsia" w:ascii="宋体" w:hAnsi="宋体" w:eastAsia="宋体" w:cs="宋体"/>
            <w:sz w:val="24"/>
            <w:szCs w:val="24"/>
            <w:highlight w:val="yellow"/>
            <w:rPrChange w:id="1965" w:author="LIU WEI" w:date="2024-12-21T20:00:00Z">
              <w:rPr>
                <w:rFonts w:hint="eastAsia" w:ascii="宋体" w:hAnsi="宋体" w:eastAsia="宋体" w:cs="宋体"/>
                <w:sz w:val="24"/>
                <w:szCs w:val="24"/>
              </w:rPr>
            </w:rPrChange>
          </w:rPr>
          <w:t xml:space="preserve"> take measures to validate the integrity of personnel, i.e. by performing background checks.</w:t>
        </w:r>
      </w:ins>
    </w:p>
    <w:p w14:paraId="3FCB2A63">
      <w:pPr>
        <w:pStyle w:val="63"/>
        <w:numPr>
          <w:ins w:id="1967" w:author="LIU WEI" w:date="2024-12-21T17:14:00Z"/>
        </w:numPr>
        <w:rPr>
          <w:ins w:id="1968" w:author="LIU WEI" w:date="2024-12-21T17:13:00Z"/>
          <w:rFonts w:hint="eastAsia" w:ascii="宋体" w:hAnsi="宋体" w:eastAsia="宋体" w:cs="宋体"/>
          <w:sz w:val="24"/>
          <w:szCs w:val="24"/>
          <w:highlight w:val="yellow"/>
          <w:rPrChange w:id="1969" w:author="LIU WEI" w:date="2024-12-21T20:00:00Z">
            <w:rPr>
              <w:ins w:id="1970" w:author="LIU WEI" w:date="2024-12-21T17:13:00Z"/>
              <w:rFonts w:hint="eastAsia" w:ascii="宋体" w:hAnsi="宋体" w:eastAsia="宋体" w:cs="宋体"/>
              <w:sz w:val="24"/>
              <w:szCs w:val="24"/>
            </w:rPr>
          </w:rPrChange>
        </w:rPr>
        <w:pPrChange w:id="1966" w:author="LIU WEI" w:date="2024-12-21T17:14:00Z">
          <w:pPr>
            <w:pStyle w:val="4"/>
          </w:pPr>
        </w:pPrChange>
      </w:pPr>
      <w:ins w:id="1971" w:author="LIU WEI" w:date="2024-12-21T17:13:00Z">
        <w:r>
          <w:rPr>
            <w:rFonts w:hint="eastAsia" w:ascii="宋体" w:hAnsi="宋体" w:eastAsia="宋体" w:cs="宋体"/>
            <w:sz w:val="24"/>
            <w:szCs w:val="24"/>
            <w:highlight w:val="yellow"/>
            <w:rPrChange w:id="1972" w:author="LIU WEI" w:date="2024-12-21T20:00:00Z">
              <w:rPr>
                <w:rFonts w:hint="eastAsia" w:ascii="宋体" w:hAnsi="宋体" w:eastAsia="宋体" w:cs="宋体"/>
                <w:sz w:val="24"/>
                <w:szCs w:val="24"/>
              </w:rPr>
            </w:rPrChange>
          </w:rPr>
          <w:t xml:space="preserve">Disable all </w:t>
        </w:r>
      </w:ins>
      <w:ins w:id="1973" w:author="LIU WEI" w:date="2024-12-21T17:13:00Z">
        <w:r>
          <w:rPr>
            <w:rFonts w:hint="eastAsia" w:ascii="宋体" w:hAnsi="宋体" w:eastAsia="宋体" w:cstheme="minorHAnsi"/>
            <w:color w:val="212529"/>
            <w:sz w:val="24"/>
            <w:szCs w:val="24"/>
            <w:highlight w:val="yellow"/>
            <w:shd w:val="clear" w:color="auto" w:fill="FFFFFF"/>
            <w:lang w:val="pl-PL"/>
            <w:rPrChange w:id="1974" w:author="LIU WEI" w:date="2024-12-21T20:00:00Z">
              <w:rPr>
                <w:rFonts w:hint="eastAsia" w:ascii="宋体" w:hAnsi="宋体" w:eastAsia="宋体" w:cs="宋体"/>
                <w:sz w:val="24"/>
                <w:szCs w:val="24"/>
              </w:rPr>
            </w:rPrChange>
          </w:rPr>
          <w:t xml:space="preserve">functionalities </w:t>
        </w:r>
      </w:ins>
      <w:ins w:id="1975" w:author="LIU WEI" w:date="2024-12-21T17:13:00Z">
        <w:r>
          <w:rPr>
            <w:rFonts w:hint="eastAsia" w:ascii="宋体" w:hAnsi="宋体" w:eastAsia="宋体" w:cs="宋体"/>
            <w:sz w:val="24"/>
            <w:szCs w:val="24"/>
            <w:highlight w:val="yellow"/>
            <w:rPrChange w:id="1976" w:author="LIU WEI" w:date="2024-12-21T20:00:00Z">
              <w:rPr>
                <w:rFonts w:hint="eastAsia" w:ascii="宋体" w:hAnsi="宋体" w:eastAsia="宋体" w:cs="宋体"/>
                <w:sz w:val="24"/>
                <w:szCs w:val="24"/>
              </w:rPr>
            </w:rPrChange>
          </w:rPr>
          <w:t>on VTS systems that is not needed for the VTS operation process. Users should not be able to start any unnecessary application or</w:t>
        </w:r>
      </w:ins>
      <w:ins w:id="1977" w:author="LIU WEI" w:date="2024-12-21T17:13:00Z">
        <w:del w:id="1978" w:author="Just 句多" w:date="2024-12-22T16:34:00Z">
          <w:r>
            <w:rPr>
              <w:rFonts w:hint="eastAsia" w:ascii="宋体" w:hAnsi="宋体" w:eastAsia="宋体" w:cs="宋体"/>
              <w:sz w:val="24"/>
              <w:szCs w:val="24"/>
              <w:highlight w:val="yellow"/>
              <w:rPrChange w:id="1979" w:author="LIU WEI" w:date="2024-12-21T20:00:00Z">
                <w:rPr>
                  <w:rFonts w:hint="eastAsia" w:ascii="宋体" w:hAnsi="宋体" w:eastAsia="宋体" w:cs="宋体"/>
                  <w:sz w:val="24"/>
                  <w:szCs w:val="24"/>
                </w:rPr>
              </w:rPrChange>
            </w:rPr>
            <w:delText xml:space="preserve"> start</w:delText>
          </w:r>
        </w:del>
      </w:ins>
      <w:ins w:id="1980" w:author="LIU WEI" w:date="2024-12-21T17:13:00Z">
        <w:r>
          <w:rPr>
            <w:rFonts w:hint="eastAsia" w:ascii="宋体" w:hAnsi="宋体" w:eastAsia="宋体" w:cs="宋体"/>
            <w:sz w:val="24"/>
            <w:szCs w:val="24"/>
            <w:highlight w:val="yellow"/>
            <w:rPrChange w:id="1981" w:author="LIU WEI" w:date="2024-12-21T20:00:00Z">
              <w:rPr>
                <w:rFonts w:hint="eastAsia" w:ascii="宋体" w:hAnsi="宋体" w:eastAsia="宋体" w:cs="宋体"/>
                <w:sz w:val="24"/>
                <w:szCs w:val="24"/>
              </w:rPr>
            </w:rPrChange>
          </w:rPr>
          <w:t xml:space="preserve"> an internet browser. Especially all USB devices, other than Human Interface Devices like m</w:t>
        </w:r>
      </w:ins>
      <w:ins w:id="1982" w:author="Just 句多" w:date="2024-12-22T16:35:00Z">
        <w:r>
          <w:rPr>
            <w:rFonts w:hint="eastAsia" w:eastAsia="宋体"/>
            <w:highlight w:val="yellow"/>
            <w:lang w:val="en-US" w:eastAsia="zh-CN"/>
          </w:rPr>
          <w:t>ouse</w:t>
        </w:r>
      </w:ins>
      <w:ins w:id="1983" w:author="LIU WEI" w:date="2024-12-21T17:13:00Z">
        <w:del w:id="1984" w:author="Just 句多" w:date="2024-12-22T16:35:00Z">
          <w:r>
            <w:rPr>
              <w:rFonts w:hint="eastAsia" w:ascii="宋体" w:hAnsi="宋体" w:eastAsia="宋体" w:cs="宋体"/>
              <w:sz w:val="24"/>
              <w:szCs w:val="24"/>
              <w:highlight w:val="yellow"/>
              <w:rPrChange w:id="1985" w:author="LIU WEI" w:date="2024-12-21T20:00:00Z">
                <w:rPr>
                  <w:rFonts w:hint="eastAsia" w:ascii="宋体" w:hAnsi="宋体" w:eastAsia="宋体" w:cs="宋体"/>
                  <w:sz w:val="24"/>
                  <w:szCs w:val="24"/>
                </w:rPr>
              </w:rPrChange>
            </w:rPr>
            <w:delText>ice</w:delText>
          </w:r>
        </w:del>
      </w:ins>
      <w:ins w:id="1986" w:author="LIU WEI" w:date="2024-12-21T17:13:00Z">
        <w:r>
          <w:rPr>
            <w:rFonts w:hint="eastAsia" w:ascii="宋体" w:hAnsi="宋体" w:eastAsia="宋体" w:cs="宋体"/>
            <w:sz w:val="24"/>
            <w:szCs w:val="24"/>
            <w:highlight w:val="yellow"/>
            <w:rPrChange w:id="1987" w:author="LIU WEI" w:date="2024-12-21T20:00:00Z">
              <w:rPr>
                <w:rFonts w:hint="eastAsia" w:ascii="宋体" w:hAnsi="宋体" w:eastAsia="宋体" w:cs="宋体"/>
                <w:sz w:val="24"/>
                <w:szCs w:val="24"/>
              </w:rPr>
            </w:rPrChange>
          </w:rPr>
          <w:t xml:space="preserve"> and keyboard, should not work.</w:t>
        </w:r>
      </w:ins>
    </w:p>
    <w:p w14:paraId="7025FDA4">
      <w:pPr>
        <w:pStyle w:val="63"/>
        <w:numPr>
          <w:ins w:id="1989" w:author="LIU WEI" w:date="2024-12-21T17:14:00Z"/>
        </w:numPr>
        <w:rPr>
          <w:ins w:id="1990" w:author="LIU WEI" w:date="2024-12-21T17:13:00Z"/>
          <w:rFonts w:hint="eastAsia" w:ascii="宋体" w:hAnsi="宋体" w:eastAsia="宋体" w:cs="宋体"/>
          <w:sz w:val="24"/>
          <w:szCs w:val="24"/>
          <w:highlight w:val="yellow"/>
          <w:rPrChange w:id="1991" w:author="LIU WEI" w:date="2024-12-21T20:00:00Z">
            <w:rPr>
              <w:ins w:id="1992" w:author="LIU WEI" w:date="2024-12-21T17:13:00Z"/>
              <w:rFonts w:hint="eastAsia" w:ascii="宋体" w:hAnsi="宋体" w:eastAsia="宋体" w:cs="宋体"/>
              <w:sz w:val="24"/>
              <w:szCs w:val="24"/>
            </w:rPr>
          </w:rPrChange>
        </w:rPr>
        <w:pPrChange w:id="1988" w:author="LIU WEI" w:date="2024-12-21T17:14:00Z">
          <w:pPr>
            <w:pStyle w:val="4"/>
          </w:pPr>
        </w:pPrChange>
      </w:pPr>
      <w:ins w:id="1993" w:author="LIU WEI" w:date="2024-12-21T17:13:00Z">
        <w:r>
          <w:rPr>
            <w:rFonts w:hint="eastAsia" w:ascii="宋体" w:hAnsi="宋体" w:eastAsia="宋体" w:cs="宋体"/>
            <w:sz w:val="24"/>
            <w:szCs w:val="24"/>
            <w:highlight w:val="yellow"/>
            <w:rPrChange w:id="1994" w:author="LIU WEI" w:date="2024-12-21T20:00:00Z">
              <w:rPr>
                <w:rFonts w:hint="eastAsia" w:ascii="宋体" w:hAnsi="宋体" w:eastAsia="宋体" w:cs="宋体"/>
                <w:sz w:val="24"/>
                <w:szCs w:val="24"/>
              </w:rPr>
            </w:rPrChange>
          </w:rPr>
          <w:t xml:space="preserve">Limit network </w:t>
        </w:r>
      </w:ins>
      <w:ins w:id="1995" w:author="LIU WEI" w:date="2024-12-21T17:13:00Z">
        <w:r>
          <w:rPr>
            <w:rFonts w:hint="eastAsia" w:ascii="宋体" w:hAnsi="宋体" w:eastAsia="宋体" w:cstheme="minorHAnsi"/>
            <w:color w:val="212529"/>
            <w:sz w:val="24"/>
            <w:szCs w:val="24"/>
            <w:highlight w:val="yellow"/>
            <w:shd w:val="clear" w:color="auto" w:fill="FFFFFF"/>
            <w:lang w:val="pl-PL"/>
            <w:rPrChange w:id="1996" w:author="LIU WEI" w:date="2024-12-21T20:00:00Z">
              <w:rPr>
                <w:rFonts w:hint="eastAsia" w:ascii="宋体" w:hAnsi="宋体" w:eastAsia="宋体" w:cs="宋体"/>
                <w:sz w:val="24"/>
                <w:szCs w:val="24"/>
              </w:rPr>
            </w:rPrChange>
          </w:rPr>
          <w:t xml:space="preserve">access </w:t>
        </w:r>
      </w:ins>
      <w:ins w:id="1997" w:author="LIU WEI" w:date="2024-12-21T17:13:00Z">
        <w:r>
          <w:rPr>
            <w:rFonts w:hint="eastAsia" w:ascii="宋体" w:hAnsi="宋体" w:eastAsia="宋体" w:cs="宋体"/>
            <w:sz w:val="24"/>
            <w:szCs w:val="24"/>
            <w:highlight w:val="yellow"/>
            <w:rPrChange w:id="1998" w:author="LIU WEI" w:date="2024-12-21T20:00:00Z">
              <w:rPr>
                <w:rFonts w:hint="eastAsia" w:ascii="宋体" w:hAnsi="宋体" w:eastAsia="宋体" w:cs="宋体"/>
                <w:sz w:val="24"/>
                <w:szCs w:val="24"/>
              </w:rPr>
            </w:rPrChange>
          </w:rPr>
          <w:t>to the minimum necessary; Core VTS systems should not have any internet access and be logically or physically separated from office systems. Make sure both inbound and outbound network traffic is blocked.</w:t>
        </w:r>
      </w:ins>
    </w:p>
    <w:p w14:paraId="7C806912">
      <w:pPr>
        <w:pStyle w:val="63"/>
        <w:numPr>
          <w:ins w:id="2000" w:author="LIU WEI" w:date="2024-12-21T17:14:00Z"/>
        </w:numPr>
        <w:rPr>
          <w:ins w:id="2001" w:author="LIU WEI" w:date="2024-12-21T17:13:00Z"/>
          <w:rFonts w:hint="eastAsia" w:ascii="宋体" w:hAnsi="宋体" w:eastAsia="宋体" w:cs="宋体"/>
          <w:sz w:val="24"/>
          <w:szCs w:val="24"/>
          <w:highlight w:val="yellow"/>
          <w:rPrChange w:id="2002" w:author="LIU WEI" w:date="2024-12-21T20:00:00Z">
            <w:rPr>
              <w:ins w:id="2003" w:author="LIU WEI" w:date="2024-12-21T17:13:00Z"/>
              <w:rFonts w:hint="eastAsia" w:ascii="宋体" w:hAnsi="宋体" w:eastAsia="宋体" w:cs="宋体"/>
              <w:sz w:val="24"/>
              <w:szCs w:val="24"/>
            </w:rPr>
          </w:rPrChange>
        </w:rPr>
        <w:pPrChange w:id="1999" w:author="LIU WEI" w:date="2024-12-21T17:14:00Z">
          <w:pPr>
            <w:pStyle w:val="4"/>
          </w:pPr>
        </w:pPrChange>
      </w:pPr>
      <w:ins w:id="2004" w:author="LIU WEI" w:date="2024-12-21T17:13:00Z">
        <w:r>
          <w:rPr>
            <w:rFonts w:hint="eastAsia" w:ascii="宋体" w:hAnsi="宋体" w:eastAsia="宋体" w:cs="宋体"/>
            <w:sz w:val="24"/>
            <w:szCs w:val="24"/>
            <w:highlight w:val="yellow"/>
            <w:rPrChange w:id="2005" w:author="LIU WEI" w:date="2024-12-21T20:00:00Z">
              <w:rPr>
                <w:rFonts w:hint="eastAsia" w:ascii="宋体" w:hAnsi="宋体" w:eastAsia="宋体" w:cs="宋体"/>
                <w:sz w:val="24"/>
                <w:szCs w:val="24"/>
              </w:rPr>
            </w:rPrChange>
          </w:rPr>
          <w:t>Create procedures for fast restoration and/or replacement of Core VTS systems or have cold spares</w:t>
        </w:r>
      </w:ins>
      <w:ins w:id="2006" w:author="Just 句多" w:date="2024-12-22T16:38:00Z">
        <w:r>
          <w:rPr>
            <w:rFonts w:hint="eastAsia" w:eastAsia="宋体"/>
            <w:highlight w:val="yellow"/>
            <w:lang w:val="en-US" w:eastAsia="zh-CN"/>
          </w:rPr>
          <w:t xml:space="preserve"> if</w:t>
        </w:r>
      </w:ins>
      <w:ins w:id="2007" w:author="LIU WEI" w:date="2024-12-21T17:13:00Z">
        <w:del w:id="2008" w:author="Just 句多" w:date="2024-12-22T16:38:00Z">
          <w:r>
            <w:rPr>
              <w:rFonts w:hint="eastAsia" w:ascii="宋体" w:hAnsi="宋体" w:eastAsia="宋体" w:cs="宋体"/>
              <w:sz w:val="24"/>
              <w:szCs w:val="24"/>
              <w:highlight w:val="yellow"/>
              <w:rPrChange w:id="2009" w:author="LIU WEI" w:date="2024-12-21T20:00:00Z">
                <w:rPr>
                  <w:rFonts w:hint="eastAsia" w:ascii="宋体" w:hAnsi="宋体" w:eastAsia="宋体" w:cs="宋体"/>
                  <w:sz w:val="24"/>
                  <w:szCs w:val="24"/>
                </w:rPr>
              </w:rPrChange>
            </w:rPr>
            <w:delText>5</w:delText>
          </w:r>
        </w:del>
      </w:ins>
      <w:ins w:id="2010" w:author="LIU WEI" w:date="2024-12-21T17:13:00Z">
        <w:r>
          <w:rPr>
            <w:rFonts w:hint="eastAsia" w:ascii="宋体" w:hAnsi="宋体" w:eastAsia="宋体" w:cs="宋体"/>
            <w:sz w:val="24"/>
            <w:szCs w:val="24"/>
            <w:highlight w:val="yellow"/>
            <w:rPrChange w:id="2011" w:author="LIU WEI" w:date="2024-12-21T20:00:00Z">
              <w:rPr>
                <w:rFonts w:hint="eastAsia" w:ascii="宋体" w:hAnsi="宋体" w:eastAsia="宋体" w:cs="宋体"/>
                <w:sz w:val="24"/>
                <w:szCs w:val="24"/>
              </w:rPr>
            </w:rPrChange>
          </w:rPr>
          <w:t xml:space="preserve"> available. Hot spares</w:t>
        </w:r>
      </w:ins>
      <w:ins w:id="2012" w:author="LIU WEI" w:date="2024-12-21T17:13:00Z">
        <w:del w:id="2013" w:author="Just 句多" w:date="2024-12-22T16:39:00Z">
          <w:r>
            <w:rPr>
              <w:rFonts w:hint="eastAsia" w:ascii="宋体" w:hAnsi="宋体" w:eastAsia="宋体" w:cs="宋体"/>
              <w:sz w:val="24"/>
              <w:szCs w:val="24"/>
              <w:highlight w:val="yellow"/>
              <w:rPrChange w:id="2014" w:author="LIU WEI" w:date="2024-12-21T20:00:00Z">
                <w:rPr>
                  <w:rFonts w:hint="eastAsia" w:ascii="宋体" w:hAnsi="宋体" w:eastAsia="宋体" w:cs="宋体"/>
                  <w:sz w:val="24"/>
                  <w:szCs w:val="24"/>
                </w:rPr>
              </w:rPrChange>
            </w:rPr>
            <w:delText>6</w:delText>
          </w:r>
        </w:del>
      </w:ins>
      <w:ins w:id="2015" w:author="LIU WEI" w:date="2024-12-21T17:13:00Z">
        <w:r>
          <w:rPr>
            <w:rFonts w:hint="eastAsia" w:ascii="宋体" w:hAnsi="宋体" w:eastAsia="宋体" w:cs="宋体"/>
            <w:sz w:val="24"/>
            <w:szCs w:val="24"/>
            <w:highlight w:val="yellow"/>
            <w:rPrChange w:id="2016" w:author="LIU WEI" w:date="2024-12-21T20:00:00Z">
              <w:rPr>
                <w:rFonts w:hint="eastAsia" w:ascii="宋体" w:hAnsi="宋体" w:eastAsia="宋体" w:cs="宋体"/>
                <w:sz w:val="24"/>
                <w:szCs w:val="24"/>
              </w:rPr>
            </w:rPrChange>
          </w:rPr>
          <w:t xml:space="preserve"> are often good for availability but may be hit by cyber-attacks. Cold spares will not be hit.</w:t>
        </w:r>
      </w:ins>
    </w:p>
    <w:p w14:paraId="654BD857">
      <w:pPr>
        <w:pStyle w:val="63"/>
        <w:numPr>
          <w:ins w:id="2018" w:author="LIU WEI" w:date="2024-12-21T17:14:00Z"/>
        </w:numPr>
        <w:rPr>
          <w:rFonts w:hint="eastAsia" w:ascii="宋体" w:hAnsi="宋体" w:eastAsia="宋体" w:cs="宋体"/>
          <w:sz w:val="24"/>
          <w:szCs w:val="24"/>
          <w:highlight w:val="yellow"/>
          <w:lang w:val="en-US" w:eastAsia="zh-CN"/>
          <w:rPrChange w:id="2019" w:author="LIU WEI" w:date="2024-12-21T20:00:00Z">
            <w:rPr>
              <w:rFonts w:hint="eastAsia" w:ascii="宋体" w:hAnsi="宋体" w:eastAsia="宋体" w:cs="宋体"/>
              <w:sz w:val="24"/>
              <w:szCs w:val="24"/>
              <w:lang w:val="en-US" w:eastAsia="zh-CN"/>
            </w:rPr>
          </w:rPrChange>
        </w:rPr>
        <w:pPrChange w:id="2017" w:author="LIU WEI" w:date="2024-12-21T17:14:00Z">
          <w:pPr>
            <w:pStyle w:val="4"/>
          </w:pPr>
        </w:pPrChange>
      </w:pPr>
      <w:ins w:id="2020" w:author="LIU WEI" w:date="2024-12-21T17:13:00Z">
        <w:r>
          <w:rPr>
            <w:rFonts w:hint="eastAsia" w:ascii="宋体" w:hAnsi="宋体" w:eastAsia="宋体" w:cs="宋体"/>
            <w:sz w:val="24"/>
            <w:szCs w:val="24"/>
            <w:highlight w:val="yellow"/>
            <w:rPrChange w:id="2021" w:author="LIU WEI" w:date="2024-12-21T20:00:00Z">
              <w:rPr>
                <w:rFonts w:hint="eastAsia" w:ascii="宋体" w:hAnsi="宋体" w:eastAsia="宋体" w:cs="宋体"/>
                <w:sz w:val="24"/>
                <w:szCs w:val="24"/>
              </w:rPr>
            </w:rPrChange>
          </w:rPr>
          <w:t xml:space="preserve">Awareness should be </w:t>
        </w:r>
      </w:ins>
      <w:ins w:id="2022" w:author="LIU WEI" w:date="2024-12-21T17:13:00Z">
        <w:r>
          <w:rPr>
            <w:rFonts w:hint="eastAsia" w:ascii="宋体" w:hAnsi="宋体" w:eastAsia="宋体" w:cstheme="minorHAnsi"/>
            <w:color w:val="212529"/>
            <w:sz w:val="24"/>
            <w:szCs w:val="24"/>
            <w:highlight w:val="yellow"/>
            <w:shd w:val="clear" w:color="auto" w:fill="FFFFFF"/>
            <w:lang w:val="pl-PL"/>
            <w:rPrChange w:id="2023" w:author="LIU WEI" w:date="2024-12-21T20:00:00Z">
              <w:rPr>
                <w:rFonts w:hint="eastAsia" w:ascii="宋体" w:hAnsi="宋体" w:eastAsia="宋体" w:cs="宋体"/>
                <w:sz w:val="24"/>
                <w:szCs w:val="24"/>
              </w:rPr>
            </w:rPrChange>
          </w:rPr>
          <w:t xml:space="preserve">created </w:t>
        </w:r>
      </w:ins>
      <w:ins w:id="2024" w:author="LIU WEI" w:date="2024-12-21T17:13:00Z">
        <w:r>
          <w:rPr>
            <w:rFonts w:hint="eastAsia" w:ascii="宋体" w:hAnsi="宋体" w:eastAsia="宋体" w:cs="宋体"/>
            <w:sz w:val="24"/>
            <w:szCs w:val="24"/>
            <w:highlight w:val="yellow"/>
            <w:rPrChange w:id="2025" w:author="LIU WEI" w:date="2024-12-21T20:00:00Z">
              <w:rPr>
                <w:rFonts w:hint="eastAsia" w:ascii="宋体" w:hAnsi="宋体" w:eastAsia="宋体" w:cs="宋体"/>
                <w:sz w:val="24"/>
                <w:szCs w:val="24"/>
              </w:rPr>
            </w:rPrChange>
          </w:rPr>
          <w:t>amongst VTS personnel to recognize and respond appropriately to cyber incidents with (potential) integrity degradation of VTS information, including traffic image, data communication and voice communication. Training of VTS operators and maintenance staff</w:t>
        </w:r>
      </w:ins>
      <w:ins w:id="2026" w:author="Just 句多" w:date="2024-12-22T16:39:00Z">
        <w:r>
          <w:rPr>
            <w:rFonts w:hint="eastAsia" w:eastAsia="宋体"/>
            <w:highlight w:val="yellow"/>
            <w:lang w:val="en-US" w:eastAsia="zh-CN"/>
          </w:rPr>
          <w:t>s</w:t>
        </w:r>
      </w:ins>
      <w:ins w:id="2027" w:author="LIU WEI" w:date="2024-12-21T17:13:00Z">
        <w:r>
          <w:rPr>
            <w:rFonts w:hint="eastAsia" w:ascii="宋体" w:hAnsi="宋体" w:eastAsia="宋体" w:cs="宋体"/>
            <w:sz w:val="24"/>
            <w:szCs w:val="24"/>
            <w:highlight w:val="yellow"/>
            <w:rPrChange w:id="2028" w:author="LIU WEI" w:date="2024-12-21T20:00:00Z">
              <w:rPr>
                <w:rFonts w:hint="eastAsia" w:ascii="宋体" w:hAnsi="宋体" w:eastAsia="宋体" w:cs="宋体"/>
                <w:sz w:val="24"/>
                <w:szCs w:val="24"/>
              </w:rPr>
            </w:rPrChange>
          </w:rPr>
          <w:t xml:space="preserve"> is recommended to increase this awareness.</w:t>
        </w:r>
      </w:ins>
    </w:p>
    <w:p w14:paraId="29B764BD">
      <w:pPr>
        <w:pStyle w:val="7"/>
      </w:pPr>
      <w:r>
        <w:t xml:space="preserve"> </w:t>
      </w:r>
      <w:bookmarkStart w:id="180" w:name="_Toc452277185"/>
      <w:bookmarkStart w:id="181" w:name="_Toc178080511"/>
      <w:bookmarkStart w:id="182" w:name="_Toc418597581"/>
      <w:bookmarkStart w:id="183" w:name="_Toc418521622"/>
      <w:bookmarkStart w:id="184" w:name="_Toc348687072"/>
      <w:r>
        <w:t>Legal limitations</w:t>
      </w:r>
      <w:bookmarkEnd w:id="180"/>
      <w:bookmarkEnd w:id="181"/>
      <w:bookmarkEnd w:id="182"/>
      <w:bookmarkEnd w:id="183"/>
      <w:bookmarkEnd w:id="184"/>
    </w:p>
    <w:p w14:paraId="7BA0660C">
      <w:pPr>
        <w:pStyle w:val="4"/>
      </w:pPr>
      <w:r>
        <w:t>Many national states, in the lawful exercise of their authority, place legal limits on the exchange and public dissemination of data and information. These include protections on intellectual and commercial property rights, and limitations on third party use of data and information.</w:t>
      </w:r>
    </w:p>
    <w:p w14:paraId="5377CDD3">
      <w:pPr>
        <w:pStyle w:val="4"/>
      </w:pPr>
      <w:r>
        <w:t>In the course of exchanging maritime data and information in the interest of safety, security and efficiency, these limitations shall be respected, and the authorities involved should be aware of their rights and obligations under law. In particular, data exchange should comply with the laws of the national authority. Authorities need to be aware of any exposure to liability that might occur from their actions or inactions with regards to data and information exchange.</w:t>
      </w:r>
    </w:p>
    <w:p w14:paraId="361FEE0C">
      <w:pPr>
        <w:pStyle w:val="4"/>
      </w:pPr>
      <w:r>
        <w:t xml:space="preserve">Further information is available in Guideline </w:t>
      </w:r>
      <w:r>
        <w:rPr>
          <w:i/>
          <w:iCs/>
        </w:rPr>
        <w:t>G1086</w:t>
      </w:r>
      <w:r>
        <w:t>.</w:t>
      </w:r>
    </w:p>
    <w:p w14:paraId="01FC0666">
      <w:pPr>
        <w:pStyle w:val="7"/>
      </w:pPr>
      <w:bookmarkStart w:id="185" w:name="_Toc418521623"/>
      <w:bookmarkStart w:id="186" w:name="_Toc418597582"/>
      <w:bookmarkStart w:id="187" w:name="_Toc452277186"/>
      <w:bookmarkStart w:id="188" w:name="_Toc178080512"/>
      <w:r>
        <w:t>Data integrity</w:t>
      </w:r>
      <w:bookmarkEnd w:id="169"/>
      <w:bookmarkEnd w:id="185"/>
      <w:bookmarkEnd w:id="186"/>
      <w:bookmarkEnd w:id="187"/>
      <w:bookmarkEnd w:id="188"/>
    </w:p>
    <w:p w14:paraId="3C8E27D5">
      <w:pPr>
        <w:pStyle w:val="4"/>
      </w:pPr>
      <w:r>
        <w:t>Data integrity is the responsibility of the data provider. It is an important factor as e.g., key navigation decisions should be based upon timely, accurate and consistent data.</w:t>
      </w:r>
    </w:p>
    <w:p w14:paraId="349AF9BD">
      <w:pPr>
        <w:pStyle w:val="4"/>
      </w:pPr>
      <w:r>
        <w:t>Timely data is data that is available when needed. This may be in advance of an event or in real-time, as appropriate. The VTS Provider should state when data, such as a notification of arrival, is required. It is the responsibility of the sender to ensure that enough time is allocated for the data to be communicated and received.</w:t>
      </w:r>
    </w:p>
    <w:p w14:paraId="386B8C98">
      <w:pPr>
        <w:pStyle w:val="4"/>
      </w:pPr>
      <w:r>
        <w:t>Real-time data should be time stamped as close as possible to the time of capture. Network latency should also be considered when exchanging time-critical data. Within IP networks, the concept of “quality of service” (QoS) may be used to prioritize the delivery of time-critical data. In such a case, it is important that QoS be implemented from source to destination, as data may travel through multiple IP networks.</w:t>
      </w:r>
    </w:p>
    <w:p w14:paraId="10FD8142">
      <w:pPr>
        <w:pStyle w:val="4"/>
      </w:pPr>
      <w:r>
        <w:t>Data often travels circuitous routes undergoing multiple handovers, from source to destination, allowing for corruption to occur either accidentally or through deliberate actions. Where required, appropriate measures should be taken to avoid such data corruption.</w:t>
      </w:r>
    </w:p>
    <w:p w14:paraId="685472E0">
      <w:pPr>
        <w:pStyle w:val="7"/>
      </w:pPr>
      <w:bookmarkStart w:id="189" w:name="_Toc416938101"/>
      <w:bookmarkEnd w:id="189"/>
      <w:bookmarkStart w:id="190" w:name="_Toc416864872"/>
      <w:bookmarkEnd w:id="190"/>
      <w:bookmarkStart w:id="191" w:name="_Toc416938624"/>
      <w:bookmarkEnd w:id="191"/>
      <w:bookmarkStart w:id="192" w:name="_Toc416863532"/>
      <w:bookmarkEnd w:id="192"/>
      <w:bookmarkStart w:id="193" w:name="_Toc416938364"/>
      <w:bookmarkEnd w:id="193"/>
      <w:bookmarkStart w:id="194" w:name="_Toc416866415"/>
      <w:bookmarkEnd w:id="194"/>
      <w:bookmarkStart w:id="195" w:name="_Toc416946587"/>
      <w:bookmarkEnd w:id="195"/>
      <w:bookmarkStart w:id="196" w:name="_Toc416864201"/>
      <w:bookmarkEnd w:id="196"/>
      <w:bookmarkStart w:id="197" w:name="_Toc416865583"/>
      <w:bookmarkEnd w:id="197"/>
      <w:bookmarkStart w:id="198" w:name="_Toc416863534"/>
      <w:bookmarkEnd w:id="198"/>
      <w:bookmarkStart w:id="199" w:name="_Toc416865581"/>
      <w:bookmarkEnd w:id="199"/>
      <w:bookmarkStart w:id="200" w:name="_Toc416937832"/>
      <w:bookmarkEnd w:id="200"/>
      <w:bookmarkStart w:id="201" w:name="_Toc416869261"/>
      <w:bookmarkEnd w:id="201"/>
      <w:bookmarkStart w:id="202" w:name="_Toc416937830"/>
      <w:bookmarkEnd w:id="202"/>
      <w:bookmarkStart w:id="203" w:name="_Toc416864534"/>
      <w:bookmarkEnd w:id="203"/>
      <w:bookmarkStart w:id="204" w:name="_Toc416869259"/>
      <w:bookmarkEnd w:id="204"/>
      <w:bookmarkStart w:id="205" w:name="_Toc416864205"/>
      <w:bookmarkEnd w:id="205"/>
      <w:bookmarkStart w:id="206" w:name="_Toc416938105"/>
      <w:bookmarkEnd w:id="206"/>
      <w:bookmarkStart w:id="207" w:name="_Toc416865210"/>
      <w:bookmarkEnd w:id="207"/>
      <w:bookmarkStart w:id="208" w:name="_Toc416946589"/>
      <w:bookmarkEnd w:id="208"/>
      <w:bookmarkStart w:id="209" w:name="_Toc416863867"/>
      <w:bookmarkEnd w:id="209"/>
      <w:bookmarkStart w:id="210" w:name="_Toc416866413"/>
      <w:bookmarkEnd w:id="210"/>
      <w:bookmarkStart w:id="211" w:name="_Toc416867783"/>
      <w:bookmarkEnd w:id="211"/>
      <w:bookmarkStart w:id="212" w:name="_Toc416864538"/>
      <w:bookmarkEnd w:id="212"/>
      <w:bookmarkStart w:id="213" w:name="_Toc416863536"/>
      <w:bookmarkEnd w:id="213"/>
      <w:bookmarkStart w:id="214" w:name="_Toc416938103"/>
      <w:bookmarkEnd w:id="214"/>
      <w:bookmarkStart w:id="215" w:name="_Toc416868524"/>
      <w:bookmarkEnd w:id="215"/>
      <w:bookmarkStart w:id="216" w:name="_Toc416867785"/>
      <w:bookmarkEnd w:id="216"/>
      <w:bookmarkStart w:id="217" w:name="_Toc416863869"/>
      <w:bookmarkEnd w:id="217"/>
      <w:bookmarkStart w:id="218" w:name="_Toc416938628"/>
      <w:bookmarkEnd w:id="218"/>
      <w:bookmarkStart w:id="219" w:name="_Toc416869257"/>
      <w:bookmarkEnd w:id="219"/>
      <w:bookmarkStart w:id="220" w:name="_Toc416864874"/>
      <w:bookmarkEnd w:id="220"/>
      <w:bookmarkStart w:id="221" w:name="_Toc416946591"/>
      <w:bookmarkEnd w:id="221"/>
      <w:bookmarkStart w:id="222" w:name="_Toc416864536"/>
      <w:bookmarkEnd w:id="222"/>
      <w:bookmarkStart w:id="223" w:name="_Toc416866417"/>
      <w:bookmarkEnd w:id="223"/>
      <w:bookmarkStart w:id="224" w:name="_Toc416938626"/>
      <w:bookmarkEnd w:id="224"/>
      <w:bookmarkStart w:id="225" w:name="_Toc416867787"/>
      <w:bookmarkEnd w:id="225"/>
      <w:bookmarkStart w:id="226" w:name="_Toc416937828"/>
      <w:bookmarkEnd w:id="226"/>
      <w:bookmarkStart w:id="227" w:name="_Toc416865208"/>
      <w:bookmarkEnd w:id="227"/>
      <w:bookmarkStart w:id="228" w:name="_Toc416865206"/>
      <w:bookmarkEnd w:id="228"/>
      <w:bookmarkStart w:id="229" w:name="_Toc416865585"/>
      <w:bookmarkEnd w:id="229"/>
      <w:bookmarkStart w:id="230" w:name="_Toc416864870"/>
      <w:bookmarkEnd w:id="230"/>
      <w:bookmarkStart w:id="231" w:name="_Toc416863871"/>
      <w:bookmarkEnd w:id="231"/>
      <w:bookmarkStart w:id="232" w:name="_Toc416864203"/>
      <w:bookmarkEnd w:id="232"/>
      <w:bookmarkStart w:id="233" w:name="_Toc416868520"/>
      <w:bookmarkEnd w:id="233"/>
      <w:bookmarkStart w:id="234" w:name="_Toc416938366"/>
      <w:bookmarkEnd w:id="234"/>
      <w:bookmarkStart w:id="235" w:name="_Toc416938362"/>
      <w:bookmarkEnd w:id="235"/>
      <w:bookmarkStart w:id="236" w:name="_Toc416868522"/>
      <w:bookmarkEnd w:id="236"/>
      <w:bookmarkStart w:id="237" w:name="_Toc418521627"/>
      <w:bookmarkStart w:id="238" w:name="_Toc348687073"/>
      <w:bookmarkStart w:id="239" w:name="_Toc178080513"/>
      <w:bookmarkStart w:id="240" w:name="_Toc418597586"/>
      <w:bookmarkStart w:id="241" w:name="_Toc452277190"/>
      <w:r>
        <w:t>Communication links</w:t>
      </w:r>
      <w:bookmarkEnd w:id="237"/>
      <w:bookmarkEnd w:id="238"/>
      <w:bookmarkEnd w:id="239"/>
      <w:bookmarkEnd w:id="240"/>
      <w:bookmarkEnd w:id="241"/>
    </w:p>
    <w:p w14:paraId="0AC7FA88">
      <w:pPr>
        <w:pStyle w:val="4"/>
      </w:pPr>
      <w:r>
        <w:t xml:space="preserve">The transfer of data between sender and receiver requires connectivity via a network. A network comprises appropriate hardware and software interconnected by communication channels. </w:t>
      </w:r>
    </w:p>
    <w:p w14:paraId="34E2F040">
      <w:pPr>
        <w:pStyle w:val="4"/>
      </w:pPr>
      <w:r>
        <w:t>Different technical solutions and architectures can be used when establishing a data sharing network. Consideration should be given to the:</w:t>
      </w:r>
    </w:p>
    <w:p w14:paraId="01278D9D">
      <w:pPr>
        <w:pStyle w:val="63"/>
      </w:pPr>
      <w:r>
        <w:t>services provided by the network;</w:t>
      </w:r>
    </w:p>
    <w:p w14:paraId="657062A6">
      <w:pPr>
        <w:pStyle w:val="63"/>
      </w:pPr>
      <w:r>
        <w:t>quality of services required by the users; and</w:t>
      </w:r>
    </w:p>
    <w:p w14:paraId="2385775D">
      <w:pPr>
        <w:pStyle w:val="63"/>
      </w:pPr>
      <w:r>
        <w:t>constraints on infrastructure.</w:t>
      </w:r>
    </w:p>
    <w:p w14:paraId="5240EFCB">
      <w:pPr>
        <w:pStyle w:val="4"/>
      </w:pPr>
      <w:r>
        <w:t>The sharing of maritime data and information can take place either through the Internet or through dedicated private networks. The Internet is public, while dedicated networks are private. Consideration should be given to the security related characteristics of these network types.</w:t>
      </w:r>
    </w:p>
    <w:p w14:paraId="203C23C0">
      <w:pPr>
        <w:pStyle w:val="4"/>
        <w:rPr>
          <w:ins w:id="2029" w:author="LIU WEI" w:date="2024-12-21T17:17:00Z"/>
        </w:rPr>
      </w:pPr>
      <w:r>
        <w:t xml:space="preserve">When designing a network for sharing maritime data, consideration should be given to transmission protocols, bandwidth, volume, communication/data distribution strategy, security aspects such as authentication and confidentiality as well as data integrity. It is recommended that spare bandwidth is always included to enable additional services to be added at a future date. </w:t>
      </w:r>
    </w:p>
    <w:p w14:paraId="3E3450E5">
      <w:pPr>
        <w:pStyle w:val="7"/>
        <w:rPr>
          <w:ins w:id="2030" w:author="LIU WEI" w:date="2024-12-21T17:17:00Z"/>
          <w:highlight w:val="yellow"/>
          <w:rPrChange w:id="2031" w:author="LIU WEI" w:date="2024-12-21T20:02:00Z">
            <w:rPr>
              <w:ins w:id="2032" w:author="LIU WEI" w:date="2024-12-21T17:17:00Z"/>
            </w:rPr>
          </w:rPrChange>
        </w:rPr>
      </w:pPr>
      <w:ins w:id="2033" w:author="LIU WEI" w:date="2024-12-21T17:18:00Z">
        <w:r>
          <w:rPr>
            <w:highlight w:val="yellow"/>
            <w:lang w:val="en-US" w:eastAsia="zh-CN"/>
            <w:rPrChange w:id="2034" w:author="LIU WEI" w:date="2024-12-21T20:02:00Z">
              <w:rPr>
                <w:lang w:val="en-US" w:eastAsia="zh-CN"/>
              </w:rPr>
            </w:rPrChange>
          </w:rPr>
          <w:t>System redundancy</w:t>
        </w:r>
      </w:ins>
    </w:p>
    <w:p w14:paraId="78103A5A">
      <w:pPr>
        <w:pStyle w:val="4"/>
        <w:rPr>
          <w:ins w:id="2035" w:author="LIU WEI" w:date="2024-12-21T20:01:00Z"/>
          <w:rFonts w:ascii="Calibri" w:hAnsi="Calibri" w:eastAsia="宋体" w:cs="Times New Roman"/>
          <w:highlight w:val="yellow"/>
          <w:lang w:val="en-US" w:eastAsia="zh-CN" w:bidi="ar"/>
          <w:rPrChange w:id="2036" w:author="LIU WEI" w:date="2024-12-21T20:02:00Z">
            <w:rPr>
              <w:ins w:id="2037" w:author="LIU WEI" w:date="2024-12-21T20:01:00Z"/>
              <w:rFonts w:ascii="Calibri" w:hAnsi="Calibri" w:eastAsia="宋体" w:cs="Times New Roman"/>
              <w:lang w:val="en-US" w:eastAsia="zh-CN" w:bidi="ar"/>
            </w:rPr>
          </w:rPrChange>
        </w:rPr>
      </w:pPr>
      <w:ins w:id="2038" w:author="LIU WEI" w:date="2024-12-21T20:01:00Z">
        <w:r>
          <w:rPr>
            <w:rFonts w:ascii="Calibri" w:hAnsi="Calibri" w:eastAsia="宋体" w:cs="Times New Roman"/>
            <w:highlight w:val="yellow"/>
            <w:lang w:val="en-US" w:eastAsia="zh-CN" w:bidi="ar"/>
            <w:rPrChange w:id="2039" w:author="LIU WEI" w:date="2024-12-21T20:02:00Z">
              <w:rPr>
                <w:rFonts w:ascii="Calibri" w:hAnsi="Calibri" w:eastAsia="宋体" w:cs="Times New Roman"/>
                <w:lang w:val="en-US" w:eastAsia="zh-CN" w:bidi="ar"/>
              </w:rPr>
            </w:rPrChange>
          </w:rPr>
          <w:t>System redundancy means that some key modules or networks</w:t>
        </w:r>
      </w:ins>
      <w:ins w:id="2040" w:author="LIU WEI" w:date="2024-12-21T20:01:00Z">
        <w:del w:id="2041" w:author="Just 句多" w:date="2024-12-22T02:14:00Z">
          <w:r>
            <w:rPr>
              <w:rFonts w:ascii="Calibri" w:hAnsi="Calibri" w:eastAsia="宋体" w:cs="Times New Roman"/>
              <w:highlight w:val="yellow"/>
              <w:lang w:val="en-US" w:eastAsia="zh-CN" w:bidi="ar"/>
              <w:rPrChange w:id="2042" w:author="LIU WEI" w:date="2024-12-21T20:02:00Z">
                <w:rPr>
                  <w:rFonts w:ascii="Calibri" w:hAnsi="Calibri" w:eastAsia="宋体" w:cs="Times New Roman"/>
                  <w:lang w:val="en-US" w:eastAsia="zh-CN" w:bidi="ar"/>
                </w:rPr>
              </w:rPrChange>
            </w:rPr>
            <w:delText xml:space="preserve"> are</w:delText>
          </w:r>
        </w:del>
      </w:ins>
      <w:ins w:id="2043" w:author="LIU WEI" w:date="2024-12-21T20:01:00Z">
        <w:r>
          <w:rPr>
            <w:rFonts w:ascii="Calibri" w:hAnsi="Calibri" w:eastAsia="宋体" w:cs="Times New Roman"/>
            <w:highlight w:val="yellow"/>
            <w:lang w:val="en-US" w:eastAsia="zh-CN" w:bidi="ar"/>
            <w:rPrChange w:id="2044" w:author="LIU WEI" w:date="2024-12-21T20:02:00Z">
              <w:rPr>
                <w:rFonts w:ascii="Calibri" w:hAnsi="Calibri" w:eastAsia="宋体" w:cs="Times New Roman"/>
                <w:lang w:val="en-US" w:eastAsia="zh-CN" w:bidi="ar"/>
              </w:rPr>
            </w:rPrChange>
          </w:rPr>
          <w:t xml:space="preserve"> designed to set up one or more backups, including device redundancy, software redundancy and network redundancy. When there is a problem in the working part, the system can automatically switch to the backup configuration through special software or hardware, so as to ensure the uninterrupted work of the system. In special cases, some subsystems may consider system-wide redundancy.</w:t>
        </w:r>
      </w:ins>
    </w:p>
    <w:p w14:paraId="219B94BF">
      <w:pPr>
        <w:pStyle w:val="4"/>
        <w:rPr>
          <w:ins w:id="2045" w:author="LIU WEI" w:date="2024-12-21T20:01:00Z"/>
          <w:rFonts w:ascii="Calibri" w:hAnsi="Calibri" w:eastAsia="宋体" w:cs="Times New Roman"/>
          <w:highlight w:val="yellow"/>
          <w:lang w:val="en-US" w:eastAsia="zh-CN" w:bidi="ar"/>
          <w:rPrChange w:id="2046" w:author="LIU WEI" w:date="2024-12-21T20:02:00Z">
            <w:rPr>
              <w:ins w:id="2047" w:author="LIU WEI" w:date="2024-12-21T20:01:00Z"/>
              <w:rFonts w:ascii="Calibri" w:hAnsi="Calibri" w:eastAsia="宋体" w:cs="Times New Roman"/>
              <w:lang w:val="en-US" w:eastAsia="zh-CN" w:bidi="ar"/>
            </w:rPr>
          </w:rPrChange>
        </w:rPr>
      </w:pPr>
      <w:ins w:id="2048" w:author="LIU WEI" w:date="2024-12-21T20:01:00Z">
        <w:r>
          <w:rPr>
            <w:rFonts w:ascii="Calibri" w:hAnsi="Calibri" w:eastAsia="宋体" w:cs="Times New Roman"/>
            <w:highlight w:val="yellow"/>
            <w:lang w:val="en-US" w:eastAsia="zh-CN" w:bidi="ar"/>
            <w:rPrChange w:id="2049" w:author="LIU WEI" w:date="2024-12-21T20:02:00Z">
              <w:rPr>
                <w:rFonts w:ascii="Calibri" w:hAnsi="Calibri" w:eastAsia="宋体" w:cs="Times New Roman"/>
                <w:lang w:val="en-US" w:eastAsia="zh-CN" w:bidi="ar"/>
              </w:rPr>
            </w:rPrChange>
          </w:rPr>
          <w:t>The competent authority or VTS provider</w:t>
        </w:r>
      </w:ins>
      <w:ins w:id="2050" w:author="Just 句多" w:date="2024-12-22T16:07:00Z">
        <w:r>
          <w:rPr>
            <w:rFonts w:hint="eastAsia" w:ascii="Calibri" w:hAnsi="Calibri" w:eastAsia="宋体" w:cs="Times New Roman"/>
            <w:highlight w:val="yellow"/>
            <w:lang w:val="en-US" w:eastAsia="zh-CN" w:bidi="ar"/>
          </w:rPr>
          <w:t xml:space="preserve"> shall，</w:t>
        </w:r>
      </w:ins>
      <w:ins w:id="2051" w:author="LIU WEI" w:date="2024-12-21T20:01:00Z">
        <w:del w:id="2052" w:author="Just 句多" w:date="2024-12-22T16:07:00Z">
          <w:r>
            <w:rPr>
              <w:rFonts w:ascii="Calibri" w:hAnsi="Calibri" w:eastAsia="宋体" w:cs="Times New Roman"/>
              <w:highlight w:val="yellow"/>
              <w:lang w:val="en-US" w:eastAsia="zh-CN" w:bidi="ar"/>
              <w:rPrChange w:id="2053" w:author="LIU WEI" w:date="2024-12-21T20:02:00Z">
                <w:rPr>
                  <w:rFonts w:ascii="Calibri" w:hAnsi="Calibri" w:eastAsia="宋体" w:cs="Times New Roman"/>
                  <w:lang w:val="en-US" w:eastAsia="zh-CN" w:bidi="ar"/>
                </w:rPr>
              </w:rPrChange>
            </w:rPr>
            <w:delText>, shou</w:delText>
          </w:r>
        </w:del>
      </w:ins>
      <w:ins w:id="2054" w:author="LIU WEI" w:date="2024-12-21T20:02:00Z">
        <w:del w:id="2055" w:author="Just 句多" w:date="2024-12-22T16:07:00Z">
          <w:r>
            <w:rPr>
              <w:rFonts w:ascii="Calibri" w:hAnsi="Calibri" w:eastAsia="宋体" w:cs="Times New Roman"/>
              <w:highlight w:val="yellow"/>
              <w:lang w:val="en-US" w:eastAsia="zh-CN" w:bidi="ar"/>
              <w:rPrChange w:id="2056" w:author="LIU WEI" w:date="2024-12-21T20:02:00Z">
                <w:rPr>
                  <w:rFonts w:ascii="Calibri" w:hAnsi="Calibri" w:eastAsia="宋体" w:cs="Times New Roman"/>
                  <w:lang w:val="en-US" w:eastAsia="zh-CN" w:bidi="ar"/>
                </w:rPr>
              </w:rPrChange>
            </w:rPr>
            <w:delText xml:space="preserve">ld </w:delText>
          </w:r>
        </w:del>
      </w:ins>
      <w:ins w:id="2057" w:author="LIU WEI" w:date="2024-12-21T20:01:00Z">
        <w:r>
          <w:rPr>
            <w:rFonts w:ascii="Calibri" w:hAnsi="Calibri" w:eastAsia="宋体" w:cs="Times New Roman"/>
            <w:highlight w:val="yellow"/>
            <w:lang w:val="en-US" w:eastAsia="zh-CN" w:bidi="ar"/>
            <w:rPrChange w:id="2058" w:author="LIU WEI" w:date="2024-12-21T20:02:00Z">
              <w:rPr>
                <w:rFonts w:ascii="Calibri" w:hAnsi="Calibri" w:eastAsia="宋体" w:cs="Times New Roman"/>
                <w:lang w:val="en-US" w:eastAsia="zh-CN" w:bidi="ar"/>
              </w:rPr>
            </w:rPrChange>
          </w:rPr>
          <w:t xml:space="preserve">on the basis of risk assessment and combined with the system risk situation and risk event response and recovery requirements, formulate a redundancy plan covering equipment, software, database and network for the VTS system and clarify the backup status to meet the needs of business continuity management. </w:t>
        </w:r>
      </w:ins>
      <w:ins w:id="2059" w:author="Just 句多" w:date="2024-12-22T16:09:00Z">
        <w:r>
          <w:rPr>
            <w:rFonts w:hint="eastAsia" w:ascii="Calibri" w:hAnsi="Calibri" w:eastAsia="宋体" w:cs="Times New Roman"/>
            <w:highlight w:val="yellow"/>
            <w:lang w:val="en-US" w:eastAsia="zh-CN" w:bidi="ar"/>
          </w:rPr>
          <w:t>The c</w:t>
        </w:r>
      </w:ins>
      <w:ins w:id="2060" w:author="LIU WEI" w:date="2024-12-21T20:01:00Z">
        <w:del w:id="2061" w:author="Just 句多" w:date="2024-12-22T16:09:00Z">
          <w:r>
            <w:rPr>
              <w:rFonts w:ascii="Calibri" w:hAnsi="Calibri" w:eastAsia="宋体" w:cs="Times New Roman"/>
              <w:highlight w:val="yellow"/>
              <w:lang w:val="en-US" w:eastAsia="zh-CN" w:bidi="ar"/>
              <w:rPrChange w:id="2062" w:author="LIU WEI" w:date="2024-12-21T20:02:00Z">
                <w:rPr>
                  <w:rFonts w:ascii="Calibri" w:hAnsi="Calibri" w:eastAsia="宋体" w:cs="Times New Roman"/>
                  <w:lang w:val="en-US" w:eastAsia="zh-CN" w:bidi="ar"/>
                </w:rPr>
              </w:rPrChange>
            </w:rPr>
            <w:delText>C</w:delText>
          </w:r>
        </w:del>
      </w:ins>
      <w:ins w:id="2063" w:author="LIU WEI" w:date="2024-12-21T20:01:00Z">
        <w:r>
          <w:rPr>
            <w:rFonts w:ascii="Calibri" w:hAnsi="Calibri" w:eastAsia="宋体" w:cs="Times New Roman"/>
            <w:highlight w:val="yellow"/>
            <w:lang w:val="en-US" w:eastAsia="zh-CN" w:bidi="ar"/>
            <w:rPrChange w:id="2064" w:author="LIU WEI" w:date="2024-12-21T20:02:00Z">
              <w:rPr>
                <w:rFonts w:ascii="Calibri" w:hAnsi="Calibri" w:eastAsia="宋体" w:cs="Times New Roman"/>
                <w:lang w:val="en-US" w:eastAsia="zh-CN" w:bidi="ar"/>
              </w:rPr>
            </w:rPrChange>
          </w:rPr>
          <w:t>ombin</w:t>
        </w:r>
      </w:ins>
      <w:ins w:id="2065" w:author="Just 句多" w:date="2024-12-22T16:09:00Z">
        <w:r>
          <w:rPr>
            <w:rFonts w:hint="eastAsia" w:ascii="Calibri" w:hAnsi="Calibri" w:eastAsia="宋体" w:cs="Times New Roman"/>
            <w:highlight w:val="yellow"/>
            <w:lang w:val="en-US" w:eastAsia="zh-CN" w:bidi="ar"/>
          </w:rPr>
          <w:t>ation</w:t>
        </w:r>
      </w:ins>
      <w:ins w:id="2066" w:author="LIU WEI" w:date="2024-12-21T20:01:00Z">
        <w:del w:id="2067" w:author="Just 句多" w:date="2024-12-22T16:09:00Z">
          <w:r>
            <w:rPr>
              <w:rFonts w:ascii="Calibri" w:hAnsi="Calibri" w:eastAsia="宋体" w:cs="Times New Roman"/>
              <w:highlight w:val="yellow"/>
              <w:lang w:val="en-US" w:eastAsia="zh-CN" w:bidi="ar"/>
              <w:rPrChange w:id="2068" w:author="LIU WEI" w:date="2024-12-21T20:02:00Z">
                <w:rPr>
                  <w:rFonts w:ascii="Calibri" w:hAnsi="Calibri" w:eastAsia="宋体" w:cs="Times New Roman"/>
                  <w:lang w:val="en-US" w:eastAsia="zh-CN" w:bidi="ar"/>
                </w:rPr>
              </w:rPrChange>
            </w:rPr>
            <w:delText>ed</w:delText>
          </w:r>
        </w:del>
      </w:ins>
      <w:ins w:id="2069" w:author="LIU WEI" w:date="2024-12-21T20:01:00Z">
        <w:r>
          <w:rPr>
            <w:rFonts w:ascii="Calibri" w:hAnsi="Calibri" w:eastAsia="宋体" w:cs="Times New Roman"/>
            <w:highlight w:val="yellow"/>
            <w:lang w:val="en-US" w:eastAsia="zh-CN" w:bidi="ar"/>
            <w:rPrChange w:id="2070" w:author="LIU WEI" w:date="2024-12-21T20:02:00Z">
              <w:rPr>
                <w:rFonts w:ascii="Calibri" w:hAnsi="Calibri" w:eastAsia="宋体" w:cs="Times New Roman"/>
                <w:lang w:val="en-US" w:eastAsia="zh-CN" w:bidi="ar"/>
              </w:rPr>
            </w:rPrChange>
          </w:rPr>
          <w:t xml:space="preserve"> </w:t>
        </w:r>
      </w:ins>
      <w:ins w:id="2071" w:author="Just 句多" w:date="2024-12-22T16:09:00Z">
        <w:r>
          <w:rPr>
            <w:rFonts w:hint="eastAsia" w:ascii="Calibri" w:hAnsi="Calibri" w:eastAsia="宋体" w:cs="Times New Roman"/>
            <w:highlight w:val="yellow"/>
            <w:lang w:val="en-US" w:eastAsia="zh-CN" w:bidi="ar"/>
          </w:rPr>
          <w:t>of</w:t>
        </w:r>
      </w:ins>
      <w:ins w:id="2072" w:author="LIU WEI" w:date="2024-12-21T20:01:00Z">
        <w:del w:id="2073" w:author="Just 句多" w:date="2024-12-22T16:09:00Z">
          <w:r>
            <w:rPr>
              <w:rFonts w:ascii="Calibri" w:hAnsi="Calibri" w:eastAsia="宋体" w:cs="Times New Roman"/>
              <w:highlight w:val="yellow"/>
              <w:lang w:val="en-US" w:eastAsia="zh-CN" w:bidi="ar"/>
              <w:rPrChange w:id="2074" w:author="LIU WEI" w:date="2024-12-21T20:02:00Z">
                <w:rPr>
                  <w:rFonts w:ascii="Calibri" w:hAnsi="Calibri" w:eastAsia="宋体" w:cs="Times New Roman"/>
                  <w:lang w:val="en-US" w:eastAsia="zh-CN" w:bidi="ar"/>
                </w:rPr>
              </w:rPrChange>
            </w:rPr>
            <w:delText>with</w:delText>
          </w:r>
        </w:del>
      </w:ins>
      <w:ins w:id="2075" w:author="LIU WEI" w:date="2024-12-21T20:01:00Z">
        <w:r>
          <w:rPr>
            <w:rFonts w:ascii="Calibri" w:hAnsi="Calibri" w:eastAsia="宋体" w:cs="Times New Roman"/>
            <w:highlight w:val="yellow"/>
            <w:lang w:val="en-US" w:eastAsia="zh-CN" w:bidi="ar"/>
            <w:rPrChange w:id="2076" w:author="LIU WEI" w:date="2024-12-21T20:02:00Z">
              <w:rPr>
                <w:rFonts w:ascii="Calibri" w:hAnsi="Calibri" w:eastAsia="宋体" w:cs="Times New Roman"/>
                <w:lang w:val="en-US" w:eastAsia="zh-CN" w:bidi="ar"/>
              </w:rPr>
            </w:rPrChange>
          </w:rPr>
          <w:t xml:space="preserve"> the results of regular risk assessment and continuous management needs </w:t>
        </w:r>
      </w:ins>
      <w:ins w:id="2077" w:author="LIU WEI" w:date="2024-12-21T20:01:00Z">
        <w:del w:id="2078" w:author="Just 句多" w:date="2024-12-22T16:10:00Z">
          <w:r>
            <w:rPr>
              <w:rFonts w:ascii="Calibri" w:hAnsi="Calibri" w:eastAsia="宋体" w:cs="Times New Roman"/>
              <w:highlight w:val="yellow"/>
              <w:lang w:val="en-US" w:eastAsia="zh-CN" w:bidi="ar"/>
              <w:rPrChange w:id="2079" w:author="LIU WEI" w:date="2024-12-21T20:02:00Z">
                <w:rPr>
                  <w:rFonts w:ascii="Calibri" w:hAnsi="Calibri" w:eastAsia="宋体" w:cs="Times New Roman"/>
                  <w:lang w:val="en-US" w:eastAsia="zh-CN" w:bidi="ar"/>
                </w:rPr>
              </w:rPrChange>
            </w:rPr>
            <w:delText xml:space="preserve">to continue </w:delText>
          </w:r>
        </w:del>
      </w:ins>
      <w:ins w:id="2080" w:author="LIU WEI" w:date="2024-12-21T20:01:00Z">
        <w:r>
          <w:rPr>
            <w:rFonts w:ascii="Calibri" w:hAnsi="Calibri" w:eastAsia="宋体" w:cs="Times New Roman"/>
            <w:highlight w:val="yellow"/>
            <w:lang w:val="en-US" w:eastAsia="zh-CN" w:bidi="ar"/>
            <w:rPrChange w:id="2081" w:author="LIU WEI" w:date="2024-12-21T20:02:00Z">
              <w:rPr>
                <w:rFonts w:ascii="Calibri" w:hAnsi="Calibri" w:eastAsia="宋体" w:cs="Times New Roman"/>
                <w:lang w:val="en-US" w:eastAsia="zh-CN" w:bidi="ar"/>
              </w:rPr>
            </w:rPrChange>
          </w:rPr>
          <w:t xml:space="preserve">to </w:t>
        </w:r>
      </w:ins>
      <w:ins w:id="2082" w:author="Just 句多" w:date="2024-12-22T16:10:00Z">
        <w:r>
          <w:rPr>
            <w:rFonts w:hint="eastAsia" w:ascii="Calibri" w:hAnsi="Calibri" w:eastAsia="宋体" w:cs="Times New Roman"/>
            <w:highlight w:val="yellow"/>
            <w:lang w:val="en-US" w:eastAsia="zh-CN" w:bidi="ar"/>
          </w:rPr>
          <w:t xml:space="preserve">be </w:t>
        </w:r>
      </w:ins>
      <w:ins w:id="2083" w:author="LIU WEI" w:date="2024-12-21T20:01:00Z">
        <w:r>
          <w:rPr>
            <w:rFonts w:ascii="Calibri" w:hAnsi="Calibri" w:eastAsia="宋体" w:cs="Times New Roman"/>
            <w:highlight w:val="yellow"/>
            <w:lang w:val="en-US" w:eastAsia="zh-CN" w:bidi="ar"/>
            <w:rPrChange w:id="2084" w:author="LIU WEI" w:date="2024-12-21T20:02:00Z">
              <w:rPr>
                <w:rFonts w:ascii="Calibri" w:hAnsi="Calibri" w:eastAsia="宋体" w:cs="Times New Roman"/>
                <w:lang w:val="en-US" w:eastAsia="zh-CN" w:bidi="ar"/>
              </w:rPr>
            </w:rPrChange>
          </w:rPr>
          <w:t>improve</w:t>
        </w:r>
      </w:ins>
      <w:ins w:id="2085" w:author="Just 句多" w:date="2024-12-22T16:11:00Z">
        <w:r>
          <w:rPr>
            <w:rFonts w:hint="eastAsia" w:ascii="Calibri" w:hAnsi="Calibri" w:eastAsia="宋体" w:cs="Times New Roman"/>
            <w:highlight w:val="yellow"/>
            <w:lang w:val="en-US" w:eastAsia="zh-CN" w:bidi="ar"/>
          </w:rPr>
          <w:t>d continuously</w:t>
        </w:r>
      </w:ins>
      <w:ins w:id="2086" w:author="LIU WEI" w:date="2024-12-21T20:01:00Z">
        <w:r>
          <w:rPr>
            <w:rFonts w:ascii="Calibri" w:hAnsi="Calibri" w:eastAsia="宋体" w:cs="Times New Roman"/>
            <w:highlight w:val="yellow"/>
            <w:lang w:val="en-US" w:eastAsia="zh-CN" w:bidi="ar"/>
            <w:rPrChange w:id="2087" w:author="LIU WEI" w:date="2024-12-21T20:02:00Z">
              <w:rPr>
                <w:rFonts w:ascii="Calibri" w:hAnsi="Calibri" w:eastAsia="宋体" w:cs="Times New Roman"/>
                <w:lang w:val="en-US" w:eastAsia="zh-CN" w:bidi="ar"/>
              </w:rPr>
            </w:rPrChange>
          </w:rPr>
          <w:t>.</w:t>
        </w:r>
      </w:ins>
    </w:p>
    <w:p w14:paraId="68A61536">
      <w:pPr>
        <w:pStyle w:val="4"/>
        <w:rPr>
          <w:rFonts w:ascii="Calibri" w:hAnsi="Calibri" w:eastAsia="宋体" w:cs="Times New Roman"/>
          <w:highlight w:val="yellow"/>
          <w:lang w:val="en-US" w:eastAsia="zh-CN" w:bidi="ar"/>
          <w:rPrChange w:id="2088" w:author="LIU WEI" w:date="2024-12-21T20:02:00Z">
            <w:rPr>
              <w:rFonts w:ascii="Calibri" w:hAnsi="Calibri" w:eastAsia="宋体" w:cs="Times New Roman"/>
              <w:lang w:val="en-US" w:eastAsia="zh-CN" w:bidi="ar"/>
            </w:rPr>
          </w:rPrChange>
        </w:rPr>
      </w:pPr>
      <w:ins w:id="2089" w:author="Just 句多" w:date="2024-12-22T16:17:00Z">
        <w:r>
          <w:rPr>
            <w:rFonts w:hint="eastAsia" w:ascii="Calibri" w:hAnsi="Calibri" w:eastAsia="宋体" w:cs="Times New Roman"/>
            <w:highlight w:val="yellow"/>
            <w:lang w:val="en-US" w:eastAsia="zh-CN" w:bidi="ar"/>
          </w:rPr>
          <w:t>T</w:t>
        </w:r>
      </w:ins>
      <w:ins w:id="2090" w:author="LIU WEI" w:date="2024-12-21T20:01:00Z">
        <w:del w:id="2091" w:author="Just 句多" w:date="2024-12-22T16:17:00Z">
          <w:r>
            <w:rPr>
              <w:rFonts w:ascii="Calibri" w:hAnsi="Calibri" w:eastAsia="宋体" w:cs="Times New Roman"/>
              <w:highlight w:val="yellow"/>
              <w:lang w:val="en-US" w:eastAsia="zh-CN" w:bidi="ar"/>
              <w:rPrChange w:id="2092" w:author="LIU WEI" w:date="2024-12-21T20:02:00Z">
                <w:rPr>
                  <w:rFonts w:ascii="Calibri" w:hAnsi="Calibri" w:eastAsia="宋体" w:cs="Times New Roman"/>
                  <w:lang w:val="en-US" w:eastAsia="zh-CN" w:bidi="ar"/>
                </w:rPr>
              </w:rPrChange>
            </w:rPr>
            <w:delText>When considering database redundancy, t</w:delText>
          </w:r>
        </w:del>
      </w:ins>
      <w:ins w:id="2093" w:author="LIU WEI" w:date="2024-12-21T20:01:00Z">
        <w:r>
          <w:rPr>
            <w:rFonts w:ascii="Calibri" w:hAnsi="Calibri" w:eastAsia="宋体" w:cs="Times New Roman"/>
            <w:highlight w:val="yellow"/>
            <w:lang w:val="en-US" w:eastAsia="zh-CN" w:bidi="ar"/>
            <w:rPrChange w:id="2094" w:author="LIU WEI" w:date="2024-12-21T20:02:00Z">
              <w:rPr>
                <w:rFonts w:ascii="Calibri" w:hAnsi="Calibri" w:eastAsia="宋体" w:cs="Times New Roman"/>
                <w:lang w:val="en-US" w:eastAsia="zh-CN" w:bidi="ar"/>
              </w:rPr>
            </w:rPrChange>
          </w:rPr>
          <w:t xml:space="preserve">he possibility </w:t>
        </w:r>
      </w:ins>
      <w:ins w:id="2095" w:author="Just 句多" w:date="2024-12-22T16:16:00Z">
        <w:r>
          <w:rPr>
            <w:rFonts w:hint="eastAsia" w:ascii="Calibri" w:hAnsi="Calibri" w:eastAsia="宋体" w:cs="Times New Roman"/>
            <w:highlight w:val="yellow"/>
            <w:lang w:val="en-US" w:eastAsia="zh-CN" w:bidi="ar"/>
          </w:rPr>
          <w:t>of</w:t>
        </w:r>
      </w:ins>
      <w:ins w:id="2096" w:author="LIU WEI" w:date="2024-12-21T20:01:00Z">
        <w:del w:id="2097" w:author="Just 句多" w:date="2024-12-22T16:16:00Z">
          <w:r>
            <w:rPr>
              <w:rFonts w:ascii="Calibri" w:hAnsi="Calibri" w:eastAsia="宋体" w:cs="Times New Roman"/>
              <w:highlight w:val="yellow"/>
              <w:lang w:val="en-US" w:eastAsia="zh-CN" w:bidi="ar"/>
              <w:rPrChange w:id="2098" w:author="LIU WEI" w:date="2024-12-21T20:02:00Z">
                <w:rPr>
                  <w:rFonts w:ascii="Calibri" w:hAnsi="Calibri" w:eastAsia="宋体" w:cs="Times New Roman"/>
                  <w:lang w:val="en-US" w:eastAsia="zh-CN" w:bidi="ar"/>
                </w:rPr>
              </w:rPrChange>
            </w:rPr>
            <w:delText>of data redundancy should be considered to avoid</w:delText>
          </w:r>
        </w:del>
      </w:ins>
      <w:ins w:id="2099" w:author="LIU WEI" w:date="2024-12-21T20:01:00Z">
        <w:r>
          <w:rPr>
            <w:rFonts w:ascii="Calibri" w:hAnsi="Calibri" w:eastAsia="宋体" w:cs="Times New Roman"/>
            <w:highlight w:val="yellow"/>
            <w:lang w:val="en-US" w:eastAsia="zh-CN" w:bidi="ar"/>
            <w:rPrChange w:id="2100" w:author="LIU WEI" w:date="2024-12-21T20:02:00Z">
              <w:rPr>
                <w:rFonts w:ascii="Calibri" w:hAnsi="Calibri" w:eastAsia="宋体" w:cs="Times New Roman"/>
                <w:lang w:val="en-US" w:eastAsia="zh-CN" w:bidi="ar"/>
              </w:rPr>
            </w:rPrChange>
          </w:rPr>
          <w:t xml:space="preserve"> the impact of data redundancy on the operating efficiency of the VTS core system</w:t>
        </w:r>
      </w:ins>
      <w:ins w:id="2101" w:author="Just 句多" w:date="2024-12-22T16:17:00Z">
        <w:r>
          <w:rPr>
            <w:rFonts w:hint="eastAsia" w:ascii="Calibri" w:hAnsi="Calibri" w:eastAsia="宋体" w:cs="Times New Roman"/>
            <w:highlight w:val="yellow"/>
            <w:lang w:val="en-US" w:eastAsia="zh-CN" w:bidi="ar"/>
          </w:rPr>
          <w:t>，which needs to be avoided，</w:t>
        </w:r>
      </w:ins>
      <w:ins w:id="2102" w:author="Just 句多" w:date="2024-12-22T16:15:00Z">
        <w:r>
          <w:rPr>
            <w:rFonts w:hint="eastAsia" w:ascii="Calibri" w:hAnsi="Calibri" w:eastAsia="宋体" w:cs="Times New Roman"/>
            <w:highlight w:val="yellow"/>
            <w:lang w:val="en-US" w:eastAsia="zh-CN" w:bidi="ar"/>
          </w:rPr>
          <w:t>should be taken into consideration</w:t>
        </w:r>
      </w:ins>
      <w:ins w:id="2103" w:author="LIU WEI" w:date="2024-12-21T20:01:00Z">
        <w:r>
          <w:rPr>
            <w:rFonts w:ascii="Calibri" w:hAnsi="Calibri" w:eastAsia="宋体" w:cs="Times New Roman"/>
            <w:highlight w:val="yellow"/>
            <w:lang w:val="en-US" w:eastAsia="zh-CN" w:bidi="ar"/>
            <w:rPrChange w:id="2104" w:author="LIU WEI" w:date="2024-12-21T20:02:00Z">
              <w:rPr>
                <w:rFonts w:ascii="Calibri" w:hAnsi="Calibri" w:eastAsia="宋体" w:cs="Times New Roman"/>
                <w:lang w:val="en-US" w:eastAsia="zh-CN" w:bidi="ar"/>
              </w:rPr>
            </w:rPrChange>
          </w:rPr>
          <w:t>.</w:t>
        </w:r>
      </w:ins>
    </w:p>
    <w:p w14:paraId="4688B0CD">
      <w:pPr>
        <w:pStyle w:val="2"/>
      </w:pPr>
      <w:bookmarkStart w:id="242" w:name="_Toc178080514"/>
      <w:r>
        <w:t>Definitions</w:t>
      </w:r>
      <w:bookmarkEnd w:id="242"/>
    </w:p>
    <w:p w14:paraId="04F38FCD">
      <w:pPr>
        <w:pStyle w:val="3"/>
      </w:pPr>
    </w:p>
    <w:p w14:paraId="0EE07176">
      <w:pPr>
        <w:pStyle w:val="4"/>
      </w:pPr>
      <w:bookmarkStart w:id="243" w:name="_Hlk59209504"/>
      <w:r>
        <w:rPr>
          <w:rStyle w:val="84"/>
        </w:rPr>
        <w:t xml:space="preserve">Definitions for certain terms are provided after each section in the Guideline. The definitions of other terms used in this Guideline can be found in the </w:t>
      </w:r>
      <w:r>
        <w:rPr>
          <w:rStyle w:val="84"/>
          <w:i/>
          <w:iCs/>
        </w:rPr>
        <w:t>International Dictionary of Marine Aids to Navigation</w:t>
      </w:r>
      <w:r>
        <w:rPr>
          <w:rStyle w:val="84"/>
        </w:rPr>
        <w:t xml:space="preserve"> (IALA Dictionary) and were checked as correct at the time of going to print. Where conflict arises, the IALA Dictionary should be considered as</w:t>
      </w:r>
      <w:r>
        <w:t xml:space="preserve"> the authoritative source of definitions used in IALA documents.</w:t>
      </w:r>
    </w:p>
    <w:bookmarkEnd w:id="243"/>
    <w:p w14:paraId="536D6201">
      <w:pPr>
        <w:pStyle w:val="2"/>
      </w:pPr>
      <w:bookmarkStart w:id="244" w:name="_Toc178080515"/>
      <w:r>
        <w:t>Abbreviations</w:t>
      </w:r>
      <w:bookmarkEnd w:id="244"/>
    </w:p>
    <w:p w14:paraId="2655ABAA">
      <w:pPr>
        <w:pStyle w:val="3"/>
      </w:pPr>
    </w:p>
    <w:p w14:paraId="3FA7506E">
      <w:pPr>
        <w:pStyle w:val="4"/>
      </w:pPr>
      <w:r>
        <w:t xml:space="preserve">Please refer to IALA </w:t>
      </w:r>
      <w:r>
        <w:rPr>
          <w:i/>
          <w:iCs/>
        </w:rPr>
        <w:t>G1111 Establishing Functional and Performance Requirements for VTS Systems</w:t>
      </w:r>
      <w:r>
        <w:t xml:space="preserve"> for an extensive list of abbreviations and acronyms covering the entire </w:t>
      </w:r>
      <w:r>
        <w:rPr>
          <w:i/>
          <w:iCs/>
        </w:rPr>
        <w:t xml:space="preserve">G1111 </w:t>
      </w:r>
      <w:r>
        <w:t>series.</w:t>
      </w:r>
    </w:p>
    <w:p w14:paraId="10C5643B">
      <w:pPr>
        <w:pStyle w:val="2"/>
      </w:pPr>
      <w:bookmarkStart w:id="245" w:name="_Toc178080516"/>
      <w:r>
        <w:t>References</w:t>
      </w:r>
      <w:bookmarkEnd w:id="245"/>
    </w:p>
    <w:p w14:paraId="7FA2DDDB">
      <w:pPr>
        <w:pStyle w:val="3"/>
      </w:pPr>
    </w:p>
    <w:p w14:paraId="26262421">
      <w:pPr>
        <w:pStyle w:val="92"/>
        <w:numPr>
          <w:ilvl w:val="0"/>
          <w:numId w:val="44"/>
        </w:numPr>
      </w:pPr>
      <w:r>
        <w:t>IMO. Convention on Safety of Life At Sea (SOLAS 1974) (as amended).</w:t>
      </w:r>
    </w:p>
    <w:p w14:paraId="2044CC59">
      <w:pPr>
        <w:pStyle w:val="92"/>
      </w:pPr>
      <w:bookmarkStart w:id="246" w:name="_Ref353293786"/>
      <w:r>
        <w:t>IMO. Resolution A.1158(32)- Guidelines for Vessel Traffic Services (2021).</w:t>
      </w:r>
      <w:bookmarkEnd w:id="246"/>
    </w:p>
    <w:p w14:paraId="0A603B51">
      <w:pPr>
        <w:pStyle w:val="92"/>
      </w:pPr>
      <w:bookmarkStart w:id="247" w:name="_Ref353351659"/>
      <w:r>
        <w:t>IALA. Vessel Traffic Services Manual.</w:t>
      </w:r>
      <w:bookmarkEnd w:id="247"/>
    </w:p>
    <w:p w14:paraId="28D042C2">
      <w:pPr>
        <w:pStyle w:val="92"/>
      </w:pPr>
      <w:r>
        <w:t>IALA. Recommendation R0128 VTS systems and Equipment.</w:t>
      </w:r>
    </w:p>
    <w:p w14:paraId="589DC605">
      <w:pPr>
        <w:pStyle w:val="92"/>
      </w:pPr>
      <w:bookmarkStart w:id="248" w:name="_Ref408824890"/>
      <w:bookmarkStart w:id="249" w:name="_Ref445287435"/>
      <w:r>
        <w:t xml:space="preserve">IALA. Recommendation R0119 </w:t>
      </w:r>
      <w:bookmarkEnd w:id="248"/>
      <w:r>
        <w:t>Establishment of VTS.</w:t>
      </w:r>
      <w:bookmarkEnd w:id="249"/>
    </w:p>
    <w:p w14:paraId="37C29AD7">
      <w:pPr>
        <w:pStyle w:val="92"/>
      </w:pPr>
      <w:bookmarkStart w:id="250" w:name="_Ref352233922"/>
      <w:r>
        <w:t>IALA. Recommendation R0140 Architecture for Shore-based Infrastructure ‘fit for e-Navigation’.</w:t>
      </w:r>
    </w:p>
    <w:p w14:paraId="3FBAE899">
      <w:pPr>
        <w:pStyle w:val="92"/>
      </w:pPr>
      <w:r>
        <w:t>IALA. Guideline G1128 The Specification of e-Navigation Technical Services.</w:t>
      </w:r>
    </w:p>
    <w:bookmarkEnd w:id="250"/>
    <w:p w14:paraId="0079FBCB">
      <w:pPr>
        <w:pStyle w:val="92"/>
      </w:pPr>
      <w:bookmarkStart w:id="251" w:name="_Ref125700018"/>
      <w:r>
        <w:t>IALA. Guideline G1110 Use of Decision Support Tools for VTS personnel.</w:t>
      </w:r>
      <w:bookmarkEnd w:id="251"/>
    </w:p>
    <w:p w14:paraId="62BD55CA">
      <w:pPr>
        <w:pStyle w:val="92"/>
      </w:pPr>
      <w:bookmarkStart w:id="252" w:name="_Ref119494211"/>
      <w:r>
        <w:t>IALA. Recommendation R0125 The Use and Presentation of Symbology at a VTS Centre.</w:t>
      </w:r>
      <w:bookmarkEnd w:id="252"/>
    </w:p>
    <w:p w14:paraId="14910552">
      <w:pPr>
        <w:pStyle w:val="92"/>
      </w:pPr>
      <w:r>
        <w:t>IALA. Recommendation R1014 Portrayal of VTS Information and Data.</w:t>
      </w:r>
    </w:p>
    <w:p w14:paraId="1A85DF0D">
      <w:pPr>
        <w:pStyle w:val="92"/>
      </w:pPr>
      <w:r>
        <w:t>IALA Guideline G1105 Shore-side Portrayal ensuring Harmonization with e-Navigation related Information.</w:t>
      </w:r>
    </w:p>
    <w:p w14:paraId="1CCABB69">
      <w:pPr>
        <w:pStyle w:val="92"/>
      </w:pPr>
      <w:r>
        <w:t>IALA. Guideline G1110 on the Use of Decision Support Tools for VTS personnel.</w:t>
      </w:r>
    </w:p>
    <w:p w14:paraId="28845BC6">
      <w:pPr>
        <w:pStyle w:val="92"/>
      </w:pPr>
      <w:r>
        <w:t>IMO. IAMSAR Manual.</w:t>
      </w:r>
    </w:p>
    <w:p w14:paraId="78C19058">
      <w:pPr>
        <w:pStyle w:val="92"/>
      </w:pPr>
      <w:bookmarkStart w:id="253" w:name="_Ref125700539"/>
      <w:r>
        <w:t>IEEE Std. 686-2017 - IEEE Standard Radar Definitions.</w:t>
      </w:r>
      <w:bookmarkEnd w:id="253"/>
    </w:p>
    <w:p w14:paraId="34CB82DF">
      <w:pPr>
        <w:pStyle w:val="92"/>
        <w:rPr>
          <w:lang w:val="fr-FR"/>
        </w:rPr>
      </w:pPr>
      <w:bookmarkStart w:id="254" w:name="_Ref353311774"/>
      <w:r>
        <w:rPr>
          <w:lang w:val="fr-FR"/>
        </w:rPr>
        <w:t>IALA. Standard 1060 Digital Communication Technologies.</w:t>
      </w:r>
    </w:p>
    <w:p w14:paraId="7E686512">
      <w:pPr>
        <w:pStyle w:val="92"/>
      </w:pPr>
      <w:r>
        <w:t>IALA. Standard 1070 Information Services.</w:t>
      </w:r>
    </w:p>
    <w:p w14:paraId="05FA6F5C">
      <w:pPr>
        <w:pStyle w:val="92"/>
      </w:pPr>
      <w:r>
        <w:t>IALA. Recommendation R0145 The Inter-VTS Exchange Format (IVEF) Service.</w:t>
      </w:r>
    </w:p>
    <w:p w14:paraId="738ECDCC">
      <w:pPr>
        <w:pStyle w:val="92"/>
      </w:pPr>
      <w:r>
        <w:t xml:space="preserve">IALA. </w:t>
      </w:r>
      <w:bookmarkStart w:id="255" w:name="_Hlk74748979"/>
      <w:r>
        <w:t>Guideline G1086 The Global Sharing of Maritime Data and Information</w:t>
      </w:r>
      <w:bookmarkEnd w:id="254"/>
      <w:bookmarkEnd w:id="255"/>
      <w:r>
        <w:t>.</w:t>
      </w:r>
    </w:p>
    <w:p w14:paraId="4879FFD9">
      <w:pPr>
        <w:pStyle w:val="92"/>
      </w:pPr>
      <w:r>
        <w:t>IALA. Guideline G1087 Procedures for the Management of the IALA Domains Under the IHO GI Registry.</w:t>
      </w:r>
    </w:p>
    <w:p w14:paraId="0B5901AD">
      <w:pPr>
        <w:pStyle w:val="92"/>
      </w:pPr>
      <w:r>
        <w:t>IALA. Guideline G1130 Technical Aspects of Information Exchange between VTS and Allied or Other Services.</w:t>
      </w:r>
    </w:p>
    <w:p w14:paraId="70A1F527">
      <w:pPr>
        <w:pStyle w:val="92"/>
      </w:pPr>
      <w:bookmarkStart w:id="256" w:name="_Ref125700461"/>
      <w:r>
        <w:t>ITU. (2020) Radio Regulations. Geneva</w:t>
      </w:r>
      <w:bookmarkEnd w:id="256"/>
    </w:p>
    <w:p w14:paraId="1046D8ED">
      <w:pPr>
        <w:pStyle w:val="92"/>
        <w:numPr>
          <w:ilvl w:val="0"/>
          <w:numId w:val="0"/>
        </w:numPr>
      </w:pPr>
    </w:p>
    <w:p w14:paraId="08FCA40A">
      <w:pPr>
        <w:pStyle w:val="4"/>
      </w:pPr>
    </w:p>
    <w:sectPr>
      <w:headerReference r:id="rId22" w:type="first"/>
      <w:headerReference r:id="rId20" w:type="default"/>
      <w:footerReference r:id="rId23" w:type="default"/>
      <w:headerReference r:id="rId21" w:type="even"/>
      <w:pgSz w:w="11906" w:h="16838"/>
      <w:pgMar w:top="567" w:right="794" w:bottom="1134" w:left="907" w:header="851" w:footer="851" w:gutter="0"/>
      <w:cols w:space="708" w:num="1"/>
      <w:docGrid w:linePitch="360"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Eckhoff,Dirk" w:date="2024-09-24T17:04:00Z" w:initials="E">
    <w:p w14:paraId="7F96C33E">
      <w:pPr>
        <w:pStyle w:val="18"/>
      </w:pPr>
      <w:r>
        <w:annotationRef/>
      </w:r>
    </w:p>
  </w:comment>
  <w:comment w:id="1" w:author="Sundklev Monica" w:date="2024-09-25T14:02:00Z" w:initials="">
    <w:p w14:paraId="3FDF5A73">
      <w:pPr>
        <w:pStyle w:val="18"/>
      </w:pPr>
      <w:r>
        <w:t xml:space="preserve">May I suggest to use “effectively” instead? </w:t>
      </w:r>
    </w:p>
    <w:p w14:paraId="7A4EAFAB">
      <w:pPr>
        <w:pStyle w:val="18"/>
      </w:pPr>
    </w:p>
    <w:p w14:paraId="1E66CCDB">
      <w:pPr>
        <w:pStyle w:val="18"/>
      </w:pPr>
      <w:r>
        <w:t>I am not sure what is meant by managing information in a productive way.</w:t>
      </w:r>
    </w:p>
  </w:comment>
  <w:comment w:id="2" w:author="Eckhoff,Dirk" w:date="2024-09-25T14:25:00Z" w:initials="E">
    <w:p w14:paraId="7FEF44E1">
      <w:pPr>
        <w:pStyle w:val="18"/>
      </w:pPr>
      <w:r>
        <w:t>Don´t call it system, it may be together with other software and data on one IT- platform. The system has overlapping function with data processing and decision support and user interface , so better only talk about the function management information.</w:t>
      </w:r>
    </w:p>
  </w:comment>
  <w:comment w:id="3" w:author="Sundklev Monica" w:date="2024-09-25T14:13:00Z" w:initials="">
    <w:p w14:paraId="68CDAC59">
      <w:pPr>
        <w:pStyle w:val="18"/>
      </w:pPr>
      <w:r>
        <w:t>The table has been resorted as it should be in alphabetic order.</w:t>
      </w:r>
    </w:p>
  </w:comment>
  <w:comment w:id="4" w:author="Sundklev Monica" w:date="2024-09-25T14:16:00Z" w:initials="">
    <w:p w14:paraId="7A6E9BDF">
      <w:pPr>
        <w:pStyle w:val="18"/>
      </w:pPr>
      <w:r>
        <w:t xml:space="preserve">What is exactly meant by communications here? </w:t>
      </w:r>
    </w:p>
    <w:p w14:paraId="3559B46A">
      <w:pPr>
        <w:pStyle w:val="18"/>
      </w:pPr>
      <w:r>
        <w:t>Isn’t communication a hardware? It may need to be a bit more precise e.g. “communication components” or “communication equipment”.</w:t>
      </w:r>
    </w:p>
  </w:comment>
  <w:comment w:id="5" w:author="Sundklev Monica" w:date="2024-09-25T14:22:00Z" w:initials="">
    <w:p w14:paraId="7E4BF6FC">
      <w:pPr>
        <w:pStyle w:val="18"/>
      </w:pPr>
      <w:r>
        <w:t>See above.</w:t>
      </w:r>
    </w:p>
  </w:comment>
  <w:comment w:id="6" w:author="Eckhoff,Dirk" w:date="2024-09-24T17:02:00Z" w:initials="E">
    <w:p w14:paraId="4D6B176E">
      <w:pPr>
        <w:pStyle w:val="18"/>
      </w:pPr>
      <w:r>
        <w:annotationRef/>
      </w:r>
    </w:p>
  </w:comment>
  <w:comment w:id="7" w:author="Eckhoff,Dirk" w:date="2024-09-25T14:21:00Z" w:initials="E">
    <w:p w14:paraId="63EBC946">
      <w:pPr>
        <w:pStyle w:val="18"/>
      </w:pPr>
      <w:r>
        <w:t>Delete:  The user interface ,  decision support, etc.is also not defined here, why then Management Information</w:t>
      </w:r>
    </w:p>
  </w:comment>
  <w:comment w:id="8" w:author="Sundklev Monica" w:date="2024-09-25T14:25:00Z" w:initials="">
    <w:p w14:paraId="6E5F8299">
      <w:pPr>
        <w:pStyle w:val="18"/>
      </w:pPr>
      <w:r>
        <w:t xml:space="preserve">Is this expression more correct? </w:t>
      </w:r>
    </w:p>
  </w:comment>
  <w:comment w:id="9" w:author="Sundklev Monica" w:date="2024-09-25T14:29:00Z" w:initials="">
    <w:p w14:paraId="206EB765">
      <w:pPr>
        <w:pStyle w:val="18"/>
      </w:pPr>
      <w:r>
        <w:t>Delete system as it is not the system that is presented but the management information.</w:t>
      </w:r>
    </w:p>
  </w:comment>
  <w:comment w:id="10" w:author="Sundklev Monica" w:date="2024-09-25T14:32:00Z" w:initials="">
    <w:p w14:paraId="527E6EC3">
      <w:pPr>
        <w:pStyle w:val="18"/>
      </w:pPr>
      <w:r>
        <w:t>Very long sentence. Suggestion to divide it into two.</w:t>
      </w:r>
    </w:p>
  </w:comment>
  <w:comment w:id="11" w:author="Sundklev Monica" w:date="2024-09-25T14:37:00Z" w:initials="">
    <w:p w14:paraId="7FB182F4">
      <w:pPr>
        <w:pStyle w:val="18"/>
      </w:pPr>
      <w:r>
        <w:t>Delete information</w:t>
      </w:r>
    </w:p>
  </w:comment>
  <w:comment w:id="12" w:author="Sundklev Monica" w:date="2024-09-25T15:04:00Z" w:initials="">
    <w:p w14:paraId="77FF2F41">
      <w:pPr>
        <w:pStyle w:val="18"/>
      </w:pPr>
      <w:r>
        <w:t xml:space="preserve">Not sure what is meant by VTS user - why not use VTS personnel? </w:t>
      </w:r>
    </w:p>
  </w:comment>
  <w:comment w:id="13" w:author="Eckhoff,Dirk" w:date="2024-09-24T16:57:00Z" w:initials="E">
    <w:p w14:paraId="576C1D35">
      <w:pPr>
        <w:pStyle w:val="18"/>
      </w:pPr>
      <w:r>
        <w:annotationRef/>
      </w:r>
    </w:p>
  </w:comment>
  <w:comment w:id="14" w:author="Sundklev Monica" w:date="2024-09-25T14:54:00Z" w:initials="">
    <w:p w14:paraId="69A96972">
      <w:pPr>
        <w:pStyle w:val="18"/>
      </w:pPr>
      <w:r>
        <w:t>This is very strange – can the system really have insights?</w:t>
      </w:r>
    </w:p>
    <w:p w14:paraId="63B6C74C">
      <w:pPr>
        <w:pStyle w:val="18"/>
      </w:pPr>
      <w:r>
        <w:t>Why not only use “by providing predictions”?</w:t>
      </w:r>
    </w:p>
  </w:comment>
  <w:comment w:id="15" w:author="Sundklev Monica" w:date="2024-09-25T14:58:00Z" w:initials="">
    <w:p w14:paraId="79E45BE8">
      <w:pPr>
        <w:pStyle w:val="18"/>
      </w:pPr>
      <w:r>
        <w:t xml:space="preserve">Maybe better to use processes instead of personnel as it may be sensitive to say that the system can evaluate the VTSOs etc. </w:t>
      </w:r>
    </w:p>
  </w:comment>
  <w:comment w:id="16" w:author="Sundklev Monica" w:date="2024-09-25T15:19:00Z" w:initials="">
    <w:p w14:paraId="7FE7F8C0">
      <w:pPr>
        <w:pStyle w:val="18"/>
      </w:pPr>
      <w:r>
        <w:t>It was very unclear of the meaning as there were many “to..”. Suggest therefore to use a bullet list.</w:t>
      </w:r>
    </w:p>
  </w:comment>
  <w:comment w:id="17" w:author="Sundklev Monica" w:date="2024-09-25T15:15:00Z" w:initials="">
    <w:p w14:paraId="76FFD99E">
      <w:pPr>
        <w:pStyle w:val="18"/>
      </w:pPr>
      <w:r>
        <w:t>How can the VTS system process data to facilitate information management as the management information system processes data of its own?</w:t>
      </w:r>
    </w:p>
    <w:p w14:paraId="75FDDE7B">
      <w:pPr>
        <w:pStyle w:val="18"/>
      </w:pPr>
      <w:r>
        <w:t>Delete this bullet?</w:t>
      </w:r>
    </w:p>
  </w:comment>
  <w:comment w:id="18" w:author="Sundklev Monica" w:date="2024-09-25T15:21:00Z" w:initials="">
    <w:p w14:paraId="233F2989">
      <w:pPr>
        <w:pStyle w:val="18"/>
      </w:pPr>
      <w:r>
        <w:t>Should be more than one activity.</w:t>
      </w:r>
    </w:p>
  </w:comment>
  <w:comment w:id="19" w:author="Hogendoorn, Rene" w:date="2024-09-25T10:01:00Z" w:initials="RH">
    <w:p w14:paraId="49292E8E">
      <w:pPr>
        <w:pStyle w:val="18"/>
      </w:pPr>
      <w:r>
        <w:t>Definition made more generic by removing the explanatory second sentence. This definition is more in line with the IALA dictionary (i.e. the IMO definition)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F96C33E" w15:done="0"/>
  <w15:commentEx w15:paraId="1E66CCDB" w15:done="0"/>
  <w15:commentEx w15:paraId="7FEF44E1" w15:done="0"/>
  <w15:commentEx w15:paraId="68CDAC59" w15:done="0"/>
  <w15:commentEx w15:paraId="3559B46A" w15:done="0"/>
  <w15:commentEx w15:paraId="7E4BF6FC" w15:done="0"/>
  <w15:commentEx w15:paraId="4D6B176E" w15:done="0"/>
  <w15:commentEx w15:paraId="63EBC946" w15:done="0"/>
  <w15:commentEx w15:paraId="6E5F8299" w15:done="0"/>
  <w15:commentEx w15:paraId="206EB765" w15:done="0"/>
  <w15:commentEx w15:paraId="527E6EC3" w15:done="0"/>
  <w15:commentEx w15:paraId="7FB182F4" w15:done="0"/>
  <w15:commentEx w15:paraId="77FF2F41" w15:done="0"/>
  <w15:commentEx w15:paraId="576C1D35" w15:done="0"/>
  <w15:commentEx w15:paraId="63B6C74C" w15:done="0"/>
  <w15:commentEx w15:paraId="79E45BE8" w15:done="0"/>
  <w15:commentEx w15:paraId="7FE7F8C0" w15:done="0"/>
  <w15:commentEx w15:paraId="75FDDE7B" w15:done="0"/>
  <w15:commentEx w15:paraId="233F2989" w15:done="0"/>
  <w15:commentEx w15:paraId="49292E8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 w:name="Calibri (Body)">
    <w:altName w:val="Calibri"/>
    <w:panose1 w:val="00000000000000000000"/>
    <w:charset w:val="00"/>
    <w:family w:val="roman"/>
    <w:pitch w:val="default"/>
    <w:sig w:usb0="00000000" w:usb1="00000000" w:usb2="00000000" w:usb3="00000000" w:csb0="00000000" w:csb1="00000000"/>
  </w:font>
  <w:font w:name="苹方-简">
    <w:altName w:val="Segoe Print"/>
    <w:panose1 w:val="00000000000000000000"/>
    <w:charset w:val="00"/>
    <w:family w:val="auto"/>
    <w:pitch w:val="default"/>
    <w:sig w:usb0="00000000" w:usb1="00000000" w:usb2="00000000" w:usb3="00000000" w:csb0="00000000" w:csb1="00000000"/>
  </w:font>
  <w:font w:name="Avenir Book">
    <w:altName w:val="Tw Cen MT"/>
    <w:panose1 w:val="00000000000000000000"/>
    <w:charset w:val="00"/>
    <w:family w:val="auto"/>
    <w:pitch w:val="default"/>
    <w:sig w:usb0="00000000" w:usb1="00000000" w:usb2="00000000" w:usb3="00000000" w:csb0="0000009B" w:csb1="00000000"/>
  </w:font>
  <w:font w:name="Tw Cen MT">
    <w:panose1 w:val="020B0602020104020603"/>
    <w:charset w:val="00"/>
    <w:family w:val="auto"/>
    <w:pitch w:val="default"/>
    <w:sig w:usb0="00000003" w:usb1="00000000" w:usb2="00000000" w:usb3="00000000" w:csb0="20000003" w:csb1="00000000"/>
  </w:font>
  <w:font w:name="Avenir Next Condensed">
    <w:altName w:val="Calibri"/>
    <w:panose1 w:val="00000000000000000000"/>
    <w:charset w:val="00"/>
    <w:family w:val="auto"/>
    <w:pitch w:val="default"/>
    <w:sig w:usb0="00000000" w:usb1="00000000" w:usb2="00000000" w:usb3="00000000" w:csb0="0000009B" w:csb1="00000000"/>
  </w:font>
  <w:font w:name="ArialMT">
    <w:altName w:val="Times New Roman"/>
    <w:panose1 w:val="00000000000000000000"/>
    <w:charset w:val="00"/>
    <w:family w:val="auto"/>
    <w:pitch w:val="default"/>
    <w:sig w:usb0="00000000" w:usb1="00000000" w:usb2="00000001" w:usb3="00000000" w:csb0="400001BF" w:csb1="DFF70000"/>
  </w:font>
  <w:font w:name="微软雅黑">
    <w:panose1 w:val="020B0503020204020204"/>
    <w:charset w:val="86"/>
    <w:family w:val="auto"/>
    <w:pitch w:val="default"/>
    <w:sig w:usb0="80000287" w:usb1="2ACF3C50" w:usb2="00000016" w:usb3="00000000" w:csb0="0004001F" w:csb1="00000000"/>
  </w:font>
  <w:font w:name="@Dotum">
    <w:altName w:val="Malgun Gothic"/>
    <w:panose1 w:val="020B0600000101010101"/>
    <w:charset w:val="81"/>
    <w:family w:val="auto"/>
    <w:pitch w:val="variable"/>
    <w:sig w:usb0="B00002AF" w:usb1="69D77CFB" w:usb2="00000030" w:usb3="00000000" w:csb0="0008009F" w:csb1="00000000"/>
  </w:font>
  <w:font w:name="@黑体">
    <w:panose1 w:val="02010609060101010101"/>
    <w:charset w:val="86"/>
    <w:family w:val="auto"/>
    <w:pitch w:val="fixed"/>
    <w:sig w:usb0="800002BF" w:usb1="38CF7CFA" w:usb2="00000016" w:usb3="00000000" w:csb0="00040001" w:csb1="00000000"/>
  </w:font>
  <w:font w:name="Dotum">
    <w:altName w:val="Malgun Gothic"/>
    <w:panose1 w:val="020B0600000101010101"/>
    <w:charset w:val="81"/>
    <w:family w:val="auto"/>
    <w:pitch w:val="variable"/>
    <w:sig w:usb0="B00002AF" w:usb1="69D77CFB" w:usb2="00000030" w:usb3="00000000" w:csb0="0008009F" w:csb1="00000000"/>
  </w:font>
  <w:font w:name="@宋体">
    <w:panose1 w:val="02010600030101010101"/>
    <w:charset w:val="86"/>
    <w:family w:val="auto"/>
    <w:pitch w:val="variable"/>
    <w:sig w:usb0="00000203" w:usb1="288F0000" w:usb2="00000006" w:usb3="00000000" w:csb0="00040001" w:csb1="00000000"/>
  </w:font>
  <w:font w:name="Cambria Math">
    <w:panose1 w:val="02040503050406030204"/>
    <w:charset w:val="00"/>
    <w:family w:val="auto"/>
    <w:pitch w:val="variable"/>
    <w:sig w:usb0="E00006FF" w:usb1="420024FF" w:usb2="02000000" w:usb3="00000000" w:csb0="2000019F" w:csb1="00000000"/>
  </w:font>
  <w:font w:name="Segoe Print">
    <w:panose1 w:val="02000600000000000000"/>
    <w:charset w:val="00"/>
    <w:family w:val="auto"/>
    <w:pitch w:val="default"/>
    <w:sig w:usb0="0000028F" w:usb1="00000000" w:usb2="00000000" w:usb3="00000000" w:csb0="2000009F" w:csb1="4701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A3E418">
    <w:pPr>
      <w:rPr>
        <w:rFonts w:ascii="Avenir Book" w:hAnsi="Avenir Book"/>
        <w:color w:val="808080" w:themeColor="background1" w:themeShade="80"/>
        <w:sz w:val="13"/>
        <w:szCs w:val="13"/>
        <w:lang w:val="fr-FR"/>
      </w:rPr>
    </w:pPr>
    <w:r>
      <w:rPr>
        <w:rFonts w:ascii="Avenir Book" w:hAnsi="Avenir Book"/>
        <w:color w:val="808080" w:themeColor="background1" w:themeShade="80"/>
        <w:sz w:val="13"/>
        <w:szCs w:val="13"/>
        <w:lang w:val="fr-FR"/>
      </w:rPr>
      <w:t>10, rue des Gaudines – 78100 Saint Germaine en Laye, France</w:t>
    </w:r>
  </w:p>
  <w:p w14:paraId="67725996">
    <w:pPr>
      <w:rPr>
        <w:rFonts w:ascii="Avenir Book" w:hAnsi="Avenir Book"/>
        <w:color w:val="808080" w:themeColor="background1" w:themeShade="80"/>
        <w:sz w:val="14"/>
        <w:szCs w:val="14"/>
        <w:lang w:val="fr-FR"/>
      </w:rPr>
    </w:pPr>
    <w:r>
      <w:rPr>
        <w:rFonts w:ascii="Avenir Book" w:hAnsi="Avenir Book"/>
        <w:color w:val="808080" w:themeColor="background1" w:themeShade="80"/>
        <w:sz w:val="13"/>
        <w:szCs w:val="13"/>
        <w:lang w:val="fr-FR"/>
      </w:rPr>
      <w:t>Tél. +33(0)1 34 51 70 01 - contact@iala-aism.org</w:t>
    </w:r>
  </w:p>
  <w:p w14:paraId="28E3CCC6">
    <w:pPr>
      <w:rPr>
        <w:rFonts w:ascii="Avenir Book" w:hAnsi="Avenir Book"/>
        <w:b/>
        <w:color w:val="00558C"/>
        <w:sz w:val="14"/>
        <w:szCs w:val="14"/>
        <w:lang w:val="fr-FR"/>
      </w:rPr>
    </w:pPr>
    <w:r>
      <w:rPr>
        <w:rFonts w:ascii="Avenir Book" w:hAnsi="Avenir Book"/>
        <w:b/>
        <w:color w:val="00558C"/>
        <w:sz w:val="14"/>
        <w:szCs w:val="14"/>
        <w:lang w:val="fr-FR"/>
      </w:rPr>
      <w:t>www.iala-aism.org</w:t>
    </w:r>
  </w:p>
  <w:p w14:paraId="46339661">
    <w:pPr>
      <w:rPr>
        <w:rFonts w:ascii="Avenir Next Condensed" w:hAnsi="Avenir Next Condensed"/>
        <w:iCs/>
        <w:color w:val="00558C"/>
        <w:sz w:val="14"/>
        <w:szCs w:val="14"/>
      </w:rPr>
    </w:pPr>
    <w:r>
      <w:rPr>
        <w:rFonts w:ascii="Avenir Next Condensed" w:hAnsi="Avenir Next Condensed"/>
        <w:iCs/>
        <w:color w:val="00558C"/>
        <w:sz w:val="14"/>
        <w:szCs w:val="14"/>
      </w:rPr>
      <w:t>International Association of Marine Aids to Navigation and Lighthouse Authorities</w:t>
    </w:r>
  </w:p>
  <w:p w14:paraId="441CE7E5">
    <w:pPr>
      <w:pStyle w:val="24"/>
      <w:rPr>
        <w:sz w:val="13"/>
        <w:szCs w:val="13"/>
        <w:lang w:eastAsia="en-GB"/>
      </w:rPr>
    </w:pPr>
    <w:r>
      <w:rPr>
        <w:rFonts w:ascii="Avenir Next Condensed" w:hAnsi="Avenir Next Condensed"/>
        <w:iCs/>
        <w:color w:val="00558C"/>
        <w:sz w:val="14"/>
        <w:szCs w:val="14"/>
      </w:rPr>
      <w:t>Association Internationale de Signalisation Maritime</w:t>
    </w:r>
    <w:r>
      <w:rPr>
        <w:sz w:val="13"/>
        <w:lang w:val="sv-SE"/>
        <w:rPrChange w:id="7" w:author="Aase, Richard" w:date="2024-09-26T11:24:00Z">
          <w:rPr>
            <w:sz w:val="13"/>
            <w:lang w:val="de-DE"/>
          </w:rPr>
        </w:rPrChange>
      </w:rPr>
      <mc:AlternateContent>
        <mc:Choice Requires="wps">
          <w:drawing>
            <wp:anchor distT="0" distB="0" distL="114300" distR="114300" simplePos="0" relativeHeight="251661312" behindDoc="0" locked="0" layoutInCell="1" allowOverlap="1">
              <wp:simplePos x="0" y="0"/>
              <wp:positionH relativeFrom="page">
                <wp:posOffset>215900</wp:posOffset>
              </wp:positionH>
              <wp:positionV relativeFrom="page">
                <wp:posOffset>9249410</wp:posOffset>
              </wp:positionV>
              <wp:extent cx="7127875"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11" o:spid="_x0000_s1026" o:spt="20" style="position:absolute;left:0pt;margin-left:17pt;margin-top:728.3pt;height:0pt;width:561.25pt;mso-position-horizontal-relative:page;mso-position-vertical-relative:page;z-index:251661312;mso-width-relative:page;mso-height-relative:page;" filled="f" stroked="t" coordsize="21600,21600" o:gfxdata="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p8xFu2AAAAA0BAAAPAAAAAAAAAAEAIAAAACIAAABkcnMvZG93&#10;bnJldi54bWxQSwECFAAUAAAACACHTuJAmbMSMccBAACeAwAADgAAAAAAAAABACAAAAAnAQAAZHJz&#10;L2Uyb0RvYy54bWxQSwUGAAAAAAYABgBZAQAAYAUAAAAA&#10;">
              <v:fill on="f" focussize="0,0"/>
              <v:stroke weight="1pt" color="#00558C [3204]" joinstyle="round"/>
              <v:imagedata o:title=""/>
              <o:lock v:ext="edit" aspectratio="f"/>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3AA9B">
    <w:pPr>
      <w:pStyle w:val="24"/>
      <w:framePr w:wrap="auto" w:vAnchor="text" w:hAnchor="margin" w:xAlign="right" w:y="1"/>
      <w:rPr>
        <w:rStyle w:val="43"/>
      </w:rPr>
    </w:pPr>
    <w:r>
      <w:rPr>
        <w:rStyle w:val="43"/>
      </w:rPr>
      <w:fldChar w:fldCharType="begin"/>
    </w:r>
    <w:r>
      <w:rPr>
        <w:rStyle w:val="43"/>
      </w:rPr>
      <w:instrText xml:space="preserve">PAGE  </w:instrText>
    </w:r>
    <w:r>
      <w:rPr>
        <w:rStyle w:val="43"/>
      </w:rPr>
      <w:fldChar w:fldCharType="end"/>
    </w:r>
  </w:p>
  <w:p w14:paraId="6D54CD01">
    <w:pPr>
      <w:pStyle w:val="24"/>
      <w:framePr w:wrap="auto" w:vAnchor="text" w:hAnchor="margin" w:xAlign="right" w:y="1"/>
      <w:ind w:right="360"/>
      <w:rPr>
        <w:rStyle w:val="43"/>
      </w:rPr>
    </w:pPr>
    <w:r>
      <w:rPr>
        <w:rStyle w:val="43"/>
      </w:rPr>
      <w:fldChar w:fldCharType="begin"/>
    </w:r>
    <w:r>
      <w:rPr>
        <w:rStyle w:val="43"/>
      </w:rPr>
      <w:instrText xml:space="preserve">PAGE  </w:instrText>
    </w:r>
    <w:r>
      <w:rPr>
        <w:rStyle w:val="43"/>
      </w:rPr>
      <w:fldChar w:fldCharType="end"/>
    </w:r>
  </w:p>
  <w:p w14:paraId="69499141">
    <w:pPr>
      <w:pStyle w:val="24"/>
      <w:framePr w:wrap="auto" w:vAnchor="text" w:hAnchor="margin" w:xAlign="right" w:y="1"/>
      <w:ind w:right="360"/>
      <w:rPr>
        <w:rStyle w:val="43"/>
      </w:rPr>
    </w:pPr>
    <w:r>
      <w:rPr>
        <w:rStyle w:val="43"/>
      </w:rPr>
      <w:fldChar w:fldCharType="begin"/>
    </w:r>
    <w:r>
      <w:rPr>
        <w:rStyle w:val="43"/>
      </w:rPr>
      <w:instrText xml:space="preserve">PAGE  </w:instrText>
    </w:r>
    <w:r>
      <w:rPr>
        <w:rStyle w:val="43"/>
      </w:rPr>
      <w:fldChar w:fldCharType="end"/>
    </w:r>
  </w:p>
  <w:p w14:paraId="4656480C">
    <w:pPr>
      <w:pStyle w:val="24"/>
      <w:framePr w:wrap="auto" w:vAnchor="text" w:hAnchor="margin" w:xAlign="right" w:y="1"/>
      <w:ind w:right="360"/>
      <w:rPr>
        <w:rStyle w:val="43"/>
      </w:rPr>
    </w:pPr>
    <w:r>
      <w:rPr>
        <w:rStyle w:val="43"/>
      </w:rPr>
      <w:fldChar w:fldCharType="begin"/>
    </w:r>
    <w:r>
      <w:rPr>
        <w:rStyle w:val="43"/>
      </w:rPr>
      <w:instrText xml:space="preserve">PAGE  </w:instrText>
    </w:r>
    <w:r>
      <w:rPr>
        <w:rStyle w:val="43"/>
      </w:rPr>
      <w:fldChar w:fldCharType="end"/>
    </w:r>
  </w:p>
  <w:p w14:paraId="7716E19A">
    <w:pPr>
      <w:pStyle w:val="2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C9E22">
    <w:pPr>
      <w:pStyle w:val="121"/>
    </w:pPr>
    <w:r>
      <w:rPr>
        <w:lang w:val="de-DE"/>
        <w:rPrChange w:id="9" w:author="Aase, Richard" w:date="2024-09-26T11:24:00Z">
          <w:rPr>
            <w:lang w:val="sv-SE"/>
          </w:rPr>
        </w:rPrChange>
      </w:rPr>
      <mc:AlternateContent>
        <mc:Choice Requires="wps">
          <w:drawing>
            <wp:anchor distT="0" distB="0" distL="114300" distR="114300" simplePos="0" relativeHeight="251663360" behindDoc="0" locked="0" layoutInCell="1" allowOverlap="1">
              <wp:simplePos x="0" y="0"/>
              <wp:positionH relativeFrom="page">
                <wp:posOffset>281940</wp:posOffset>
              </wp:positionH>
              <wp:positionV relativeFrom="page">
                <wp:posOffset>9942195</wp:posOffset>
              </wp:positionV>
              <wp:extent cx="7127875"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11" o:spid="_x0000_s1026" o:spt="20" style="position:absolute;left:0pt;margin-left:22.2pt;margin-top:782.85pt;height:0pt;width:561.25pt;mso-position-horizontal-relative:page;mso-position-vertical-relative:page;z-index:251663360;mso-width-relative:page;mso-height-relative:page;" filled="f" stroked="t" coordsize="21600,21600" o:gfxdata="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gKhr/dgAAAANAQAADwAAAAAAAAABACAAAAAiAAAAZHJzL2Rv&#10;d25yZXYueG1sUEsBAhQAFAAAAAgAh07iQMmLURXIAQAAngMAAA4AAAAAAAAAAQAgAAAAJwEAAGRy&#10;cy9lMm9Eb2MueG1sUEsFBgAAAAAGAAYAWQEAAGEFAAAAAA==&#10;">
              <v:fill on="f" focussize="0,0"/>
              <v:stroke weight="1pt" color="#00558C [3204]" joinstyle="round"/>
              <v:imagedata o:title=""/>
              <o:lock v:ext="edit" aspectratio="f"/>
            </v:line>
          </w:pict>
        </mc:Fallback>
      </mc:AlternateContent>
    </w:r>
  </w:p>
  <w:p w14:paraId="7FAB64ED">
    <w:pPr>
      <w:pStyle w:val="121"/>
      <w:rPr>
        <w:rStyle w:val="43"/>
        <w:szCs w:val="15"/>
        <w:lang w:val="fr-FR" w:eastAsia="zh-CN"/>
      </w:rPr>
    </w:pPr>
    <w:r>
      <w:rPr>
        <w:szCs w:val="15"/>
      </w:rPr>
      <w:fldChar w:fldCharType="begin"/>
    </w:r>
    <w:r>
      <w:rPr>
        <w:szCs w:val="15"/>
        <w:lang w:val="fr-FR"/>
      </w:rPr>
      <w:instrText xml:space="preserve"> STYLEREF "Document title" \* MERGEFORMAT </w:instrText>
    </w:r>
    <w:r>
      <w:rPr>
        <w:szCs w:val="15"/>
      </w:rPr>
      <w:fldChar w:fldCharType="separate"/>
    </w:r>
    <w:r>
      <w:rPr>
        <w:b/>
      </w:rPr>
      <w:t>错误！未定义样式。</w:t>
    </w:r>
    <w:r>
      <w:rPr>
        <w:szCs w:val="15"/>
      </w:rPr>
      <w:fldChar w:fldCharType="end"/>
    </w:r>
    <w:r>
      <w:rPr>
        <w:szCs w:val="15"/>
        <w:lang w:val="fr-FR" w:eastAsia="zh-CN"/>
      </w:rPr>
      <w:t xml:space="preserve"> </w:t>
    </w:r>
    <w:r>
      <w:rPr>
        <w:szCs w:val="15"/>
      </w:rPr>
      <w:fldChar w:fldCharType="begin"/>
    </w:r>
    <w:r>
      <w:rPr>
        <w:szCs w:val="15"/>
        <w:lang w:val="fr-FR" w:eastAsia="zh-CN"/>
      </w:rPr>
      <w:instrText xml:space="preserve"> STYLEREF "Document number" \* MERGEFORMAT </w:instrText>
    </w:r>
    <w:r>
      <w:rPr>
        <w:szCs w:val="15"/>
      </w:rPr>
      <w:fldChar w:fldCharType="separate"/>
    </w:r>
    <w:r>
      <w:rPr>
        <w:szCs w:val="15"/>
        <w:lang w:val="fr-FR" w:eastAsia="zh-CN"/>
      </w:rPr>
      <w:t>G1111-1</w:t>
    </w:r>
    <w:r>
      <w:rPr>
        <w:szCs w:val="15"/>
      </w:rPr>
      <w:fldChar w:fldCharType="end"/>
    </w:r>
    <w:r>
      <w:rPr>
        <w:szCs w:val="15"/>
        <w:lang w:val="fr-FR" w:eastAsia="zh-CN"/>
      </w:rPr>
      <w:t xml:space="preserve"> – </w:t>
    </w:r>
    <w:r>
      <w:rPr>
        <w:szCs w:val="15"/>
      </w:rPr>
      <w:fldChar w:fldCharType="begin"/>
    </w:r>
    <w:r>
      <w:rPr>
        <w:szCs w:val="15"/>
        <w:lang w:val="fr-FR" w:eastAsia="zh-CN"/>
      </w:rPr>
      <w:instrText xml:space="preserve"> STYLEREF Subtitle \* MERGEFORMAT </w:instrText>
    </w:r>
    <w:r>
      <w:rPr>
        <w:szCs w:val="15"/>
      </w:rPr>
      <w:fldChar w:fldCharType="separate"/>
    </w:r>
    <w:r>
      <w:rPr>
        <w:b/>
      </w:rPr>
      <w:t>错误！未定义样式。</w:t>
    </w:r>
    <w:r>
      <w:rPr>
        <w:szCs w:val="15"/>
      </w:rPr>
      <w:fldChar w:fldCharType="end"/>
    </w:r>
  </w:p>
  <w:p w14:paraId="6D4BCB7C">
    <w:pPr>
      <w:pStyle w:val="121"/>
      <w:rPr>
        <w:szCs w:val="15"/>
      </w:rPr>
    </w:pPr>
    <w:r>
      <w:rPr>
        <w:szCs w:val="15"/>
      </w:rPr>
      <w:fldChar w:fldCharType="begin"/>
    </w:r>
    <w:r>
      <w:rPr>
        <w:szCs w:val="15"/>
      </w:rPr>
      <w:instrText xml:space="preserve"> STYLEREF "Edition number" \* MERGEFORMAT </w:instrText>
    </w:r>
    <w:r>
      <w:rPr>
        <w:szCs w:val="15"/>
      </w:rPr>
      <w:fldChar w:fldCharType="separate"/>
    </w:r>
    <w:r>
      <w:rPr>
        <w:szCs w:val="15"/>
      </w:rPr>
      <w:t>Edition X.X</w:t>
    </w:r>
    <w:r>
      <w:rPr>
        <w:szCs w:val="15"/>
      </w:rPr>
      <w:fldChar w:fldCharType="end"/>
    </w:r>
    <w:r>
      <w:rPr>
        <w:szCs w:val="15"/>
      </w:rPr>
      <w:tab/>
    </w:r>
    <w:r>
      <w:rPr>
        <w:szCs w:val="15"/>
      </w:rPr>
      <w:t xml:space="preserve">P </w:t>
    </w:r>
    <w:r>
      <w:rPr>
        <w:rStyle w:val="43"/>
        <w:szCs w:val="15"/>
      </w:rPr>
      <w:fldChar w:fldCharType="begin"/>
    </w:r>
    <w:r>
      <w:rPr>
        <w:rStyle w:val="43"/>
        <w:szCs w:val="15"/>
      </w:rPr>
      <w:instrText xml:space="preserve">PAGE  </w:instrText>
    </w:r>
    <w:r>
      <w:rPr>
        <w:rStyle w:val="43"/>
        <w:szCs w:val="15"/>
      </w:rPr>
      <w:fldChar w:fldCharType="separate"/>
    </w:r>
    <w:r>
      <w:rPr>
        <w:rStyle w:val="43"/>
        <w:szCs w:val="15"/>
      </w:rPr>
      <w:t>3</w:t>
    </w:r>
    <w:r>
      <w:rPr>
        <w:rStyle w:val="43"/>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2B1F7">
    <w:pPr>
      <w:pStyle w:val="24"/>
      <w:rPr>
        <w:sz w:val="15"/>
        <w:szCs w:val="15"/>
      </w:rPr>
    </w:pPr>
  </w:p>
  <w:p w14:paraId="12A24F36">
    <w:pPr>
      <w:pStyle w:val="124"/>
    </w:pPr>
  </w:p>
  <w:p w14:paraId="77C59578">
    <w:pPr>
      <w:pStyle w:val="124"/>
      <w:rPr>
        <w:rStyle w:val="43"/>
        <w:szCs w:val="15"/>
      </w:rPr>
    </w:pPr>
    <w:r>
      <w:fldChar w:fldCharType="begin"/>
    </w:r>
    <w:r>
      <w:instrText xml:space="preserve"> STYLEREF "Document type" \* MERGEFORMAT </w:instrText>
    </w:r>
    <w:r>
      <w:fldChar w:fldCharType="separate"/>
    </w:r>
    <w:r>
      <w:t>IALA GUIDELINE</w:t>
    </w:r>
    <w:r>
      <w:fldChar w:fldCharType="end"/>
    </w:r>
    <w:r>
      <w:t xml:space="preserve"> </w:t>
    </w:r>
    <w:r>
      <w:fldChar w:fldCharType="begin"/>
    </w:r>
    <w:r>
      <w:instrText xml:space="preserve"> STYLEREF "Document number" \* MERGEFORMAT </w:instrText>
    </w:r>
    <w:r>
      <w:fldChar w:fldCharType="separate"/>
    </w:r>
    <w:r>
      <w:t>G1111-1</w:t>
    </w:r>
    <w:r>
      <w:fldChar w:fldCharType="end"/>
    </w:r>
    <w:r>
      <w:t xml:space="preserve"> </w:t>
    </w:r>
    <w:r>
      <w:fldChar w:fldCharType="begin"/>
    </w:r>
    <w:r>
      <w:instrText xml:space="preserve"> STYLEREF "Document name" \* MERGEFORMAT </w:instrText>
    </w:r>
    <w:r>
      <w:fldChar w:fldCharType="separate"/>
    </w:r>
    <w:r>
      <w:t>PRODUCING REQUIREMENTS FOR THE CORE VTS SYSTEM</w:t>
    </w:r>
    <w:r>
      <w:fldChar w:fldCharType="end"/>
    </w:r>
  </w:p>
  <w:p w14:paraId="7204080A">
    <w:pPr>
      <w:pStyle w:val="124"/>
    </w:pPr>
    <w:r>
      <w:fldChar w:fldCharType="begin"/>
    </w:r>
    <w:r>
      <w:instrText xml:space="preserve"> STYLEREF "Edition number" \* MERGEFORMAT </w:instrText>
    </w:r>
    <w:r>
      <w:fldChar w:fldCharType="separate"/>
    </w:r>
    <w:r>
      <w:t>Edition X.X</w:t>
    </w:r>
    <w:r>
      <w:fldChar w:fldCharType="end"/>
    </w:r>
    <w:r>
      <w:t xml:space="preserve"> </w:t>
    </w:r>
    <w:r>
      <w:fldChar w:fldCharType="begin"/>
    </w:r>
    <w:r>
      <w:instrText xml:space="preserve"> STYLEREF  MRN  \* MERGEFORMAT </w:instrText>
    </w:r>
    <w:r>
      <w:fldChar w:fldCharType="separate"/>
    </w:r>
    <w:r>
      <w:t>urn:mrn:iala:pub:g1111-1:ed</w:t>
    </w:r>
    <w:r>
      <w:fldChar w:fldCharType="end"/>
    </w:r>
    <w:r>
      <w:tab/>
    </w:r>
    <w:r>
      <w:t xml:space="preserve">P </w:t>
    </w:r>
    <w:r>
      <w:rPr>
        <w:rStyle w:val="43"/>
        <w:szCs w:val="15"/>
      </w:rPr>
      <w:fldChar w:fldCharType="begin"/>
    </w:r>
    <w:r>
      <w:rPr>
        <w:rStyle w:val="43"/>
        <w:szCs w:val="15"/>
      </w:rPr>
      <w:instrText xml:space="preserve">PAGE  </w:instrText>
    </w:r>
    <w:r>
      <w:rPr>
        <w:rStyle w:val="43"/>
        <w:szCs w:val="15"/>
      </w:rPr>
      <w:fldChar w:fldCharType="separate"/>
    </w:r>
    <w:r>
      <w:rPr>
        <w:rStyle w:val="43"/>
        <w:szCs w:val="15"/>
      </w:rPr>
      <w:t>5</w:t>
    </w:r>
    <w:r>
      <w:rPr>
        <w:rStyle w:val="43"/>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BF9542">
    <w:pPr>
      <w:pStyle w:val="24"/>
    </w:pPr>
  </w:p>
  <w:p w14:paraId="47CDE7CF">
    <w:pPr>
      <w:pStyle w:val="124"/>
    </w:pPr>
  </w:p>
  <w:p w14:paraId="4142BA14">
    <w:pPr>
      <w:pStyle w:val="124"/>
      <w:rPr>
        <w:rStyle w:val="43"/>
        <w:szCs w:val="15"/>
      </w:rPr>
    </w:pPr>
    <w:r>
      <w:fldChar w:fldCharType="begin"/>
    </w:r>
    <w:r>
      <w:instrText xml:space="preserve"> STYLEREF "Document type" \* MERGEFORMAT </w:instrText>
    </w:r>
    <w:r>
      <w:fldChar w:fldCharType="separate"/>
    </w:r>
    <w:r>
      <w:t>IALA GUIDELINE</w:t>
    </w:r>
    <w:r>
      <w:fldChar w:fldCharType="end"/>
    </w:r>
    <w:r>
      <w:t xml:space="preserve"> </w:t>
    </w:r>
    <w:r>
      <w:fldChar w:fldCharType="begin"/>
    </w:r>
    <w:r>
      <w:instrText xml:space="preserve"> STYLEREF "Document number" \* MERGEFORMAT </w:instrText>
    </w:r>
    <w:r>
      <w:fldChar w:fldCharType="separate"/>
    </w:r>
    <w:r>
      <w:t>G1111-1</w:t>
    </w:r>
    <w:r>
      <w:fldChar w:fldCharType="end"/>
    </w:r>
    <w:r>
      <w:t xml:space="preserve"> </w:t>
    </w:r>
    <w:r>
      <w:fldChar w:fldCharType="begin"/>
    </w:r>
    <w:r>
      <w:instrText xml:space="preserve"> STYLEREF "Document name" \* MERGEFORMAT </w:instrText>
    </w:r>
    <w:r>
      <w:fldChar w:fldCharType="separate"/>
    </w:r>
    <w:r>
      <w:t>PRODUCING REQUIREMENTS FOR THE CORE VTS SYSTEM</w:t>
    </w:r>
    <w:r>
      <w:fldChar w:fldCharType="end"/>
    </w:r>
  </w:p>
  <w:p w14:paraId="37E96EDA">
    <w:pPr>
      <w:pStyle w:val="124"/>
    </w:pPr>
    <w:r>
      <w:fldChar w:fldCharType="begin"/>
    </w:r>
    <w:r>
      <w:instrText xml:space="preserve"> STYLEREF "Edition number" \* MERGEFORMAT </w:instrText>
    </w:r>
    <w:r>
      <w:fldChar w:fldCharType="separate"/>
    </w:r>
    <w:r>
      <w:t>Edition X.X</w:t>
    </w:r>
    <w:r>
      <w:fldChar w:fldCharType="end"/>
    </w:r>
    <w:r>
      <w:t xml:space="preserve"> </w:t>
    </w:r>
    <w:r>
      <w:fldChar w:fldCharType="begin"/>
    </w:r>
    <w:r>
      <w:instrText xml:space="preserve"> STYLEREF  MRN  \* MERGEFORMAT </w:instrText>
    </w:r>
    <w:r>
      <w:fldChar w:fldCharType="separate"/>
    </w:r>
    <w:r>
      <w:t>urn:mrn:iala:pub:g1111-1:ed</w:t>
    </w:r>
    <w:r>
      <w:fldChar w:fldCharType="end"/>
    </w:r>
    <w:r>
      <w:tab/>
    </w:r>
    <w:r>
      <w:t xml:space="preserve">P </w:t>
    </w:r>
    <w:r>
      <w:rPr>
        <w:rStyle w:val="43"/>
        <w:szCs w:val="15"/>
      </w:rPr>
      <w:fldChar w:fldCharType="begin"/>
    </w:r>
    <w:r>
      <w:rPr>
        <w:rStyle w:val="43"/>
        <w:szCs w:val="15"/>
      </w:rPr>
      <w:instrText xml:space="preserve">PAGE  </w:instrText>
    </w:r>
    <w:r>
      <w:rPr>
        <w:rStyle w:val="43"/>
        <w:szCs w:val="15"/>
      </w:rPr>
      <w:fldChar w:fldCharType="separate"/>
    </w:r>
    <w:r>
      <w:rPr>
        <w:rStyle w:val="43"/>
        <w:szCs w:val="15"/>
      </w:rPr>
      <w:t>3</w:t>
    </w:r>
    <w:r>
      <w:rPr>
        <w:rStyle w:val="43"/>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7D99A">
    <w:pPr>
      <w:pStyle w:val="24"/>
    </w:pPr>
  </w:p>
  <w:p w14:paraId="44838BB6">
    <w:pPr>
      <w:pStyle w:val="124"/>
    </w:pPr>
  </w:p>
  <w:p w14:paraId="0593A9C0">
    <w:pPr>
      <w:pStyle w:val="124"/>
      <w:rPr>
        <w:rStyle w:val="43"/>
        <w:szCs w:val="15"/>
      </w:rPr>
    </w:pPr>
    <w:r>
      <w:fldChar w:fldCharType="begin"/>
    </w:r>
    <w:r>
      <w:instrText xml:space="preserve"> STYLEREF "Document type" \* MERGEFORMAT </w:instrText>
    </w:r>
    <w:r>
      <w:fldChar w:fldCharType="separate"/>
    </w:r>
    <w:r>
      <w:t>IALA GUIDELINE</w:t>
    </w:r>
    <w:r>
      <w:fldChar w:fldCharType="end"/>
    </w:r>
    <w:r>
      <w:t xml:space="preserve"> </w:t>
    </w:r>
    <w:r>
      <w:fldChar w:fldCharType="begin"/>
    </w:r>
    <w:r>
      <w:instrText xml:space="preserve"> STYLEREF "Document number" \* MERGEFORMAT </w:instrText>
    </w:r>
    <w:r>
      <w:fldChar w:fldCharType="separate"/>
    </w:r>
    <w:r>
      <w:t>G1111-1</w:t>
    </w:r>
    <w:r>
      <w:fldChar w:fldCharType="end"/>
    </w:r>
    <w:r>
      <w:t xml:space="preserve"> </w:t>
    </w:r>
    <w:r>
      <w:fldChar w:fldCharType="begin"/>
    </w:r>
    <w:r>
      <w:instrText xml:space="preserve"> STYLEREF "Document name" \* MERGEFORMAT </w:instrText>
    </w:r>
    <w:r>
      <w:fldChar w:fldCharType="separate"/>
    </w:r>
    <w:r>
      <w:t>PRODUCING REQUIREMENTS FOR THE CORE VTS SYSTEM</w:t>
    </w:r>
    <w:r>
      <w:fldChar w:fldCharType="end"/>
    </w:r>
  </w:p>
  <w:p w14:paraId="0CE3DC0E">
    <w:pPr>
      <w:pStyle w:val="124"/>
      <w:tabs>
        <w:tab w:val="right" w:pos="15137"/>
        <w:tab w:val="clear" w:pos="10206"/>
      </w:tabs>
    </w:pPr>
    <w:r>
      <w:fldChar w:fldCharType="begin"/>
    </w:r>
    <w:r>
      <w:instrText xml:space="preserve"> STYLEREF "Edition number" \* MERGEFORMAT </w:instrText>
    </w:r>
    <w:r>
      <w:fldChar w:fldCharType="separate"/>
    </w:r>
    <w:r>
      <w:t>Edition X.X</w:t>
    </w:r>
    <w:r>
      <w:fldChar w:fldCharType="end"/>
    </w:r>
    <w:r>
      <w:t xml:space="preserve"> </w:t>
    </w:r>
    <w:r>
      <w:fldChar w:fldCharType="begin"/>
    </w:r>
    <w:r>
      <w:instrText xml:space="preserve"> STYLEREF  MRN  \* MERGEFORMAT </w:instrText>
    </w:r>
    <w:r>
      <w:fldChar w:fldCharType="separate"/>
    </w:r>
    <w:r>
      <w:t>urn:mrn:iala:pub:g1111-1:ed</w:t>
    </w:r>
    <w:r>
      <w:fldChar w:fldCharType="end"/>
    </w:r>
    <w:r>
      <w:tab/>
    </w:r>
    <w:r>
      <w:rPr>
        <w:rStyle w:val="43"/>
        <w:szCs w:val="15"/>
      </w:rPr>
      <w:t xml:space="preserve">P </w:t>
    </w:r>
    <w:r>
      <w:rPr>
        <w:rStyle w:val="43"/>
        <w:szCs w:val="15"/>
      </w:rPr>
      <w:fldChar w:fldCharType="begin"/>
    </w:r>
    <w:r>
      <w:rPr>
        <w:rStyle w:val="43"/>
        <w:szCs w:val="15"/>
      </w:rPr>
      <w:instrText xml:space="preserve">PAGE  </w:instrText>
    </w:r>
    <w:r>
      <w:rPr>
        <w:rStyle w:val="43"/>
        <w:szCs w:val="15"/>
      </w:rPr>
      <w:fldChar w:fldCharType="separate"/>
    </w:r>
    <w:r>
      <w:rPr>
        <w:rStyle w:val="43"/>
        <w:szCs w:val="15"/>
      </w:rPr>
      <w:t>35</w:t>
    </w:r>
    <w:r>
      <w:rPr>
        <w:rStyle w:val="43"/>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7C7F1A">
    <w:pPr>
      <w:pStyle w:val="25"/>
      <w:jc w:val="right"/>
    </w:pPr>
    <w:r>
      <w:rPr>
        <w:lang w:val="sv-SE"/>
        <w:rPrChange w:id="1" w:author="Aase, Richard" w:date="2024-09-26T11:24:00Z">
          <w:rPr>
            <w:lang w:val="de-DE"/>
          </w:rPr>
        </w:rPrChange>
      </w:rPr>
      <w:drawing>
        <wp:anchor distT="0" distB="0" distL="114300" distR="114300" simplePos="0" relativeHeight="251659264" behindDoc="1" locked="0" layoutInCell="1" allowOverlap="1">
          <wp:simplePos x="0" y="0"/>
          <wp:positionH relativeFrom="page">
            <wp:posOffset>2880360</wp:posOffset>
          </wp:positionH>
          <wp:positionV relativeFrom="page">
            <wp:posOffset>180340</wp:posOffset>
          </wp:positionV>
          <wp:extent cx="1803400" cy="144018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p>
  <w:p w14:paraId="6924EA4D">
    <w:pPr>
      <w:pStyle w:val="25"/>
    </w:pPr>
  </w:p>
  <w:p w14:paraId="483D6E5A">
    <w:pPr>
      <w:pStyle w:val="25"/>
    </w:pPr>
  </w:p>
  <w:p w14:paraId="77BF5F7D">
    <w:pPr>
      <w:pStyle w:val="25"/>
    </w:pPr>
  </w:p>
  <w:p w14:paraId="03BF34BA">
    <w:pPr>
      <w:pStyle w:val="25"/>
    </w:pPr>
  </w:p>
  <w:p w14:paraId="59566FDA">
    <w:pPr>
      <w:pStyle w:val="25"/>
    </w:pPr>
  </w:p>
  <w:p w14:paraId="640DE572">
    <w:pPr>
      <w:pStyle w:val="25"/>
    </w:pPr>
    <w:r>
      <w:rPr>
        <w:lang w:val="de-DE"/>
        <w:rPrChange w:id="3" w:author="Aase, Richard" w:date="2024-09-26T11:24:00Z">
          <w:rPr>
            <w:lang w:val="sv-SE"/>
          </w:rPr>
        </w:rPrChange>
      </w:rPr>
      <w:drawing>
        <wp:anchor distT="0" distB="0" distL="114300" distR="114300" simplePos="0" relativeHeight="251660288" behindDoc="1" locked="0" layoutInCell="1" allowOverlap="1">
          <wp:simplePos x="0" y="0"/>
          <wp:positionH relativeFrom="page">
            <wp:posOffset>0</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04282BCC">
    <w:pPr>
      <w:pStyle w:val="25"/>
    </w:pPr>
  </w:p>
  <w:p w14:paraId="1424DB5F">
    <w:pPr>
      <w:pStyle w:val="25"/>
      <w:spacing w:line="360" w:lineRule="exac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1ADB96">
    <w:pPr>
      <w:pStyle w:val="25"/>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2B3B20">
    <w:pPr>
      <w:pStyle w:val="2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399E63">
    <w:pPr>
      <w:pStyle w:val="25"/>
    </w:pPr>
    <w:r>
      <w:rPr>
        <w:lang w:val="de-DE"/>
        <w:rPrChange w:id="5" w:author="Aase, Richard" w:date="2024-09-26T11:24:00Z">
          <w:rPr>
            <w:lang w:val="sv-SE"/>
          </w:rPr>
        </w:rPrChange>
      </w:rPr>
      <w:drawing>
        <wp:anchor distT="0" distB="0" distL="114300" distR="114300" simplePos="0" relativeHeight="251662336" behindDoc="1" locked="0" layoutInCell="1" allowOverlap="1">
          <wp:simplePos x="0" y="0"/>
          <wp:positionH relativeFrom="page">
            <wp:posOffset>6827520</wp:posOffset>
          </wp:positionH>
          <wp:positionV relativeFrom="page">
            <wp:posOffset>0</wp:posOffset>
          </wp:positionV>
          <wp:extent cx="720090" cy="72009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C7DE2A1">
    <w:pPr>
      <w:pStyle w:val="25"/>
    </w:pPr>
  </w:p>
  <w:p w14:paraId="446C09D6">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97C16">
    <w:pPr>
      <w:pStyle w:val="25"/>
    </w:pPr>
    <w:r>
      <w:rPr>
        <w:lang w:val="de-DE"/>
        <w:rPrChange w:id="11" w:author="Aase, Richard" w:date="2024-09-26T11:24:00Z">
          <w:rPr>
            <w:lang w:val="sv-SE"/>
          </w:rPr>
        </w:rPrChange>
      </w:rPr>
      <w:drawing>
        <wp:anchor distT="0" distB="0" distL="114300" distR="114300" simplePos="0" relativeHeight="251664384" behindDoc="1" locked="0" layoutInCell="1" allowOverlap="1">
          <wp:simplePos x="0" y="0"/>
          <wp:positionH relativeFrom="page">
            <wp:posOffset>6840855</wp:posOffset>
          </wp:positionH>
          <wp:positionV relativeFrom="page">
            <wp:posOffset>0</wp:posOffset>
          </wp:positionV>
          <wp:extent cx="720090" cy="72009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766A3799">
    <w:pPr>
      <w:pStyle w:val="25"/>
    </w:pPr>
  </w:p>
  <w:p w14:paraId="63E3E017">
    <w:pPr>
      <w:pStyle w:val="25"/>
    </w:pPr>
  </w:p>
  <w:p w14:paraId="3818C7C5">
    <w:pPr>
      <w:pStyle w:val="25"/>
    </w:pPr>
  </w:p>
  <w:p w14:paraId="29B49C3F">
    <w:pPr>
      <w:pStyle w:val="25"/>
    </w:pPr>
  </w:p>
  <w:p w14:paraId="10DAE1E6">
    <w:pPr>
      <w:pStyle w:val="70"/>
    </w:pPr>
    <w:r>
      <w:t>DOCUMENT REVISION</w:t>
    </w:r>
  </w:p>
  <w:p w14:paraId="3818F332">
    <w:pPr>
      <w:pStyle w:val="25"/>
    </w:pPr>
  </w:p>
  <w:p w14:paraId="3036994F">
    <w:pPr>
      <w:pStyle w:val="25"/>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5AF127">
    <w:pPr>
      <w:pStyle w:val="2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BF0BAC">
    <w:pPr>
      <w:pStyle w:val="2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12429C">
    <w:pPr>
      <w:pStyle w:val="25"/>
    </w:pPr>
    <w:r>
      <w:rPr>
        <w:lang w:val="de-DE"/>
        <w:rPrChange w:id="13" w:author="Aase, Richard" w:date="2024-09-26T11:24:00Z">
          <w:rPr>
            <w:lang w:val="sv-SE"/>
          </w:rPr>
        </w:rPrChange>
      </w:rPr>
      <w:drawing>
        <wp:anchor distT="0" distB="0" distL="114300" distR="114300" simplePos="0" relativeHeight="251665408" behindDoc="1" locked="0" layoutInCell="1" allowOverlap="1">
          <wp:simplePos x="0" y="0"/>
          <wp:positionH relativeFrom="page">
            <wp:posOffset>6840855</wp:posOffset>
          </wp:positionH>
          <wp:positionV relativeFrom="page">
            <wp:posOffset>0</wp:posOffset>
          </wp:positionV>
          <wp:extent cx="720090" cy="72009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79921543">
    <w:pPr>
      <w:pStyle w:val="25"/>
    </w:pPr>
  </w:p>
  <w:p w14:paraId="7446AD30">
    <w:pPr>
      <w:pStyle w:val="25"/>
    </w:pPr>
  </w:p>
  <w:p w14:paraId="566F0266">
    <w:pPr>
      <w:pStyle w:val="25"/>
    </w:pPr>
  </w:p>
  <w:p w14:paraId="7BBBD58C">
    <w:pPr>
      <w:pStyle w:val="25"/>
    </w:pPr>
  </w:p>
  <w:p w14:paraId="6FFC5B89">
    <w:pPr>
      <w:pStyle w:val="70"/>
    </w:pPr>
    <w:r>
      <w:t>CONTENTS</w:t>
    </w:r>
  </w:p>
  <w:p w14:paraId="3F508464">
    <w:pPr>
      <w:pStyle w:val="25"/>
      <w:spacing w:line="140" w:lineRule="exact"/>
    </w:pPr>
  </w:p>
  <w:p w14:paraId="0EF3C048">
    <w:pPr>
      <w:pStyle w:val="25"/>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66E11">
    <w:pPr>
      <w:pStyle w:val="2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F197D">
    <w:pPr>
      <w:pStyle w:val="25"/>
    </w:pPr>
    <w:r>
      <w:rPr>
        <w:lang w:val="de-DE"/>
        <w:rPrChange w:id="15" w:author="Aase, Richard" w:date="2024-09-26T11:24:00Z">
          <w:rPr>
            <w:lang w:val="sv-SE"/>
          </w:rPr>
        </w:rPrChange>
      </w:rPr>
      <w:drawing>
        <wp:anchor distT="0" distB="0" distL="114300" distR="114300" simplePos="0" relativeHeight="251666432" behindDoc="1" locked="0" layoutInCell="1" allowOverlap="1">
          <wp:simplePos x="0" y="0"/>
          <wp:positionH relativeFrom="page">
            <wp:posOffset>6840855</wp:posOffset>
          </wp:positionH>
          <wp:positionV relativeFrom="page">
            <wp:posOffset>0</wp:posOffset>
          </wp:positionV>
          <wp:extent cx="720090" cy="72009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7471A779">
    <w:pPr>
      <w:pStyle w:val="25"/>
    </w:pPr>
  </w:p>
  <w:p w14:paraId="4732CFB5">
    <w:pPr>
      <w:pStyle w:val="25"/>
    </w:pPr>
  </w:p>
  <w:p w14:paraId="03572B40">
    <w:pPr>
      <w:pStyle w:val="25"/>
    </w:pPr>
  </w:p>
  <w:p w14:paraId="4222D738">
    <w:pPr>
      <w:pStyle w:val="25"/>
    </w:pPr>
  </w:p>
  <w:p w14:paraId="4DA7562F">
    <w:pPr>
      <w:pStyle w:val="70"/>
    </w:pPr>
    <w:r>
      <w:t>CONTENTS</w:t>
    </w:r>
  </w:p>
  <w:p w14:paraId="27A236EC">
    <w:pPr>
      <w:pStyle w:val="25"/>
    </w:pPr>
  </w:p>
  <w:p w14:paraId="1521BA27">
    <w:pPr>
      <w:pStyle w:val="25"/>
      <w:spacing w:line="140" w:lineRule="exact"/>
    </w:pPr>
  </w:p>
  <w:p w14:paraId="49EF2968">
    <w:pPr>
      <w:pStyle w:val="25"/>
    </w:pPr>
    <w:r>
      <w:rPr>
        <w:lang w:val="de-DE"/>
        <w:rPrChange w:id="17" w:author="Aase, Richard" w:date="2024-09-26T11:24:00Z">
          <w:rPr>
            <w:lang w:val="sv-SE"/>
          </w:rPr>
        </w:rPrChange>
      </w:rPr>
      <w:drawing>
        <wp:anchor distT="0" distB="0" distL="114300" distR="114300" simplePos="0" relativeHeight="251667456" behindDoc="1" locked="0" layoutInCell="1" allowOverlap="1">
          <wp:simplePos x="0" y="0"/>
          <wp:positionH relativeFrom="page">
            <wp:posOffset>6827520</wp:posOffset>
          </wp:positionH>
          <wp:positionV relativeFrom="page">
            <wp:posOffset>0</wp:posOffset>
          </wp:positionV>
          <wp:extent cx="720090" cy="72009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23C09">
    <w:pPr>
      <w:pStyle w:val="25"/>
    </w:pPr>
    <w:r>
      <w:rPr>
        <w:lang w:val="de-DE"/>
        <w:rPrChange w:id="19" w:author="Aase, Richard" w:date="2024-09-26T11:24:00Z">
          <w:rPr>
            <w:lang w:val="sv-SE"/>
          </w:rPr>
        </w:rPrChange>
      </w:rPr>
      <w:drawing>
        <wp:anchor distT="0" distB="0" distL="114300" distR="114300" simplePos="0" relativeHeight="251668480" behindDoc="1" locked="0" layoutInCell="1" allowOverlap="1">
          <wp:simplePos x="0" y="0"/>
          <wp:positionH relativeFrom="page">
            <wp:posOffset>9991090</wp:posOffset>
          </wp:positionH>
          <wp:positionV relativeFrom="page">
            <wp:posOffset>1270</wp:posOffset>
          </wp:positionV>
          <wp:extent cx="720090" cy="72009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E6425C"/>
    <w:multiLevelType w:val="multilevel"/>
    <w:tmpl w:val="8DE6425C"/>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
    <w:nsid w:val="CCC8E37C"/>
    <w:multiLevelType w:val="multilevel"/>
    <w:tmpl w:val="CCC8E37C"/>
    <w:lvl w:ilvl="0" w:tentative="0">
      <w:start w:val="1"/>
      <w:numFmt w:val="bullet"/>
      <w:lvlText w:val=""/>
      <w:lvlJc w:val="left"/>
      <w:pPr>
        <w:ind w:left="420" w:hanging="420"/>
      </w:pPr>
      <w:rPr>
        <w:rFonts w:hint="default" w:ascii="Wingdings" w:hAnsi="Wingdings" w:cs="Wingdings"/>
      </w:rPr>
    </w:lvl>
    <w:lvl w:ilvl="1" w:tentative="0">
      <w:start w:val="1"/>
      <w:numFmt w:val="bullet"/>
      <w:lvlText w:val=""/>
      <w:lvlJc w:val="left"/>
      <w:pPr>
        <w:tabs>
          <w:tab w:val="left" w:pos="840"/>
        </w:tabs>
        <w:ind w:left="840" w:hanging="420"/>
      </w:pPr>
      <w:rPr>
        <w:rFonts w:hint="default" w:ascii="Wingdings" w:hAnsi="Wingdings" w:cs="Wingdings"/>
      </w:rPr>
    </w:lvl>
    <w:lvl w:ilvl="2" w:tentative="0">
      <w:start w:val="1"/>
      <w:numFmt w:val="bullet"/>
      <w:lvlText w:val=""/>
      <w:lvlJc w:val="left"/>
      <w:pPr>
        <w:tabs>
          <w:tab w:val="left" w:pos="1260"/>
        </w:tabs>
        <w:ind w:left="1260" w:hanging="420"/>
      </w:pPr>
      <w:rPr>
        <w:rFonts w:hint="default" w:ascii="Wingdings" w:hAnsi="Wingdings" w:cs="Wingdings"/>
      </w:rPr>
    </w:lvl>
    <w:lvl w:ilvl="3" w:tentative="0">
      <w:start w:val="1"/>
      <w:numFmt w:val="bullet"/>
      <w:lvlText w:val=""/>
      <w:lvlJc w:val="left"/>
      <w:pPr>
        <w:tabs>
          <w:tab w:val="left" w:pos="1680"/>
        </w:tabs>
        <w:ind w:left="1680" w:hanging="420"/>
      </w:pPr>
      <w:rPr>
        <w:rFonts w:hint="default" w:ascii="Wingdings" w:hAnsi="Wingdings" w:cs="Wingdings"/>
      </w:rPr>
    </w:lvl>
    <w:lvl w:ilvl="4" w:tentative="0">
      <w:start w:val="1"/>
      <w:numFmt w:val="bullet"/>
      <w:lvlText w:val=""/>
      <w:lvlJc w:val="left"/>
      <w:pPr>
        <w:tabs>
          <w:tab w:val="left" w:pos="2100"/>
        </w:tabs>
        <w:ind w:left="2100" w:hanging="420"/>
      </w:pPr>
      <w:rPr>
        <w:rFonts w:hint="default" w:ascii="Wingdings" w:hAnsi="Wingdings" w:cs="Wingdings"/>
      </w:rPr>
    </w:lvl>
    <w:lvl w:ilvl="5" w:tentative="0">
      <w:start w:val="1"/>
      <w:numFmt w:val="bullet"/>
      <w:lvlText w:val=""/>
      <w:lvlJc w:val="left"/>
      <w:pPr>
        <w:tabs>
          <w:tab w:val="left" w:pos="2520"/>
        </w:tabs>
        <w:ind w:left="2520" w:hanging="420"/>
      </w:pPr>
      <w:rPr>
        <w:rFonts w:hint="default" w:ascii="Wingdings" w:hAnsi="Wingdings" w:cs="Wingdings"/>
      </w:rPr>
    </w:lvl>
    <w:lvl w:ilvl="6" w:tentative="0">
      <w:start w:val="1"/>
      <w:numFmt w:val="bullet"/>
      <w:lvlText w:val=""/>
      <w:lvlJc w:val="left"/>
      <w:pPr>
        <w:tabs>
          <w:tab w:val="left" w:pos="2940"/>
        </w:tabs>
        <w:ind w:left="2940" w:hanging="420"/>
      </w:pPr>
      <w:rPr>
        <w:rFonts w:hint="default" w:ascii="Wingdings" w:hAnsi="Wingdings" w:cs="Wingdings"/>
      </w:rPr>
    </w:lvl>
    <w:lvl w:ilvl="7" w:tentative="0">
      <w:start w:val="1"/>
      <w:numFmt w:val="bullet"/>
      <w:lvlText w:val=""/>
      <w:lvlJc w:val="left"/>
      <w:pPr>
        <w:tabs>
          <w:tab w:val="left" w:pos="3360"/>
        </w:tabs>
        <w:ind w:left="3360" w:hanging="420"/>
      </w:pPr>
      <w:rPr>
        <w:rFonts w:hint="default" w:ascii="Wingdings" w:hAnsi="Wingdings" w:cs="Wingdings"/>
      </w:rPr>
    </w:lvl>
    <w:lvl w:ilvl="8" w:tentative="0">
      <w:start w:val="1"/>
      <w:numFmt w:val="bullet"/>
      <w:lvlText w:val=""/>
      <w:lvlJc w:val="left"/>
      <w:pPr>
        <w:tabs>
          <w:tab w:val="left" w:pos="3780"/>
        </w:tabs>
        <w:ind w:left="3780" w:hanging="420"/>
      </w:pPr>
      <w:rPr>
        <w:rFonts w:hint="default" w:ascii="Wingdings" w:hAnsi="Wingdings" w:cs="Wingdings"/>
      </w:rPr>
    </w:lvl>
  </w:abstractNum>
  <w:abstractNum w:abstractNumId="2">
    <w:nsid w:val="EA108D4D"/>
    <w:multiLevelType w:val="multilevel"/>
    <w:tmpl w:val="EA108D4D"/>
    <w:lvl w:ilvl="0" w:tentative="0">
      <w:start w:val="1"/>
      <w:numFmt w:val="bullet"/>
      <w:lvlText w:val=""/>
      <w:lvlJc w:val="left"/>
      <w:pPr>
        <w:ind w:left="420" w:hanging="420"/>
      </w:pPr>
      <w:rPr>
        <w:rFonts w:hint="default" w:ascii="Wingdings" w:hAnsi="Wingdings" w:cs="Wingding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FFFFFF88"/>
    <w:multiLevelType w:val="singleLevel"/>
    <w:tmpl w:val="FFFFFF88"/>
    <w:lvl w:ilvl="0" w:tentative="0">
      <w:start w:val="1"/>
      <w:numFmt w:val="decimal"/>
      <w:pStyle w:val="15"/>
      <w:lvlText w:val="%1."/>
      <w:lvlJc w:val="left"/>
      <w:pPr>
        <w:tabs>
          <w:tab w:val="left" w:pos="360"/>
        </w:tabs>
        <w:ind w:left="360" w:hanging="360"/>
      </w:pPr>
    </w:lvl>
  </w:abstractNum>
  <w:abstractNum w:abstractNumId="4">
    <w:nsid w:val="00237601"/>
    <w:multiLevelType w:val="multilevel"/>
    <w:tmpl w:val="00237601"/>
    <w:lvl w:ilvl="0" w:tentative="0">
      <w:start w:val="1"/>
      <w:numFmt w:val="decimal"/>
      <w:pStyle w:val="151"/>
      <w:lvlText w:val="H %1"/>
      <w:lvlJc w:val="left"/>
      <w:pPr>
        <w:tabs>
          <w:tab w:val="left" w:pos="0"/>
        </w:tabs>
        <w:ind w:left="709" w:hanging="709"/>
      </w:pPr>
      <w:rPr>
        <w:rFonts w:hint="default" w:asciiTheme="minorHAnsi" w:hAnsiTheme="minorHAnsi"/>
        <w:b/>
        <w:i w:val="0"/>
        <w:caps/>
        <w:color w:val="407EC9"/>
        <w:sz w:val="28"/>
        <w:u w:val="none" w:color="407EC9"/>
      </w:rPr>
    </w:lvl>
    <w:lvl w:ilvl="1" w:tentative="0">
      <w:start w:val="1"/>
      <w:numFmt w:val="decimal"/>
      <w:pStyle w:val="152"/>
      <w:lvlText w:val="H %1.%2."/>
      <w:lvlJc w:val="left"/>
      <w:pPr>
        <w:tabs>
          <w:tab w:val="left" w:pos="0"/>
        </w:tabs>
        <w:ind w:left="851" w:hanging="851"/>
      </w:pPr>
      <w:rPr>
        <w:rFonts w:hint="default" w:asciiTheme="minorHAnsi" w:hAnsiTheme="minorHAnsi"/>
        <w:b/>
        <w:i w:val="0"/>
        <w:caps/>
        <w:color w:val="407EC9"/>
        <w:sz w:val="24"/>
      </w:rPr>
    </w:lvl>
    <w:lvl w:ilvl="2" w:tentative="0">
      <w:start w:val="1"/>
      <w:numFmt w:val="decimal"/>
      <w:pStyle w:val="153"/>
      <w:lvlText w:val="H %1.%2.%3."/>
      <w:lvlJc w:val="left"/>
      <w:pPr>
        <w:ind w:left="992" w:hanging="992"/>
      </w:pPr>
      <w:rPr>
        <w:rFonts w:hint="default" w:asciiTheme="minorHAnsi" w:hAnsiTheme="minorHAnsi"/>
        <w:b/>
        <w:i w:val="0"/>
        <w:caps w:val="0"/>
        <w:strike w:val="0"/>
        <w:dstrike w:val="0"/>
        <w:vanish w:val="0"/>
        <w:color w:val="407EC9"/>
        <w:sz w:val="22"/>
        <w:vertAlign w:val="baseline"/>
      </w:rPr>
    </w:lvl>
    <w:lvl w:ilvl="3" w:tentative="0">
      <w:start w:val="1"/>
      <w:numFmt w:val="decimal"/>
      <w:pStyle w:val="154"/>
      <w:lvlText w:val="H %1.%2.%3.%4."/>
      <w:lvlJc w:val="left"/>
      <w:pPr>
        <w:tabs>
          <w:tab w:val="left" w:pos="0"/>
        </w:tabs>
        <w:ind w:left="1134" w:hanging="1134"/>
      </w:pPr>
      <w:rPr>
        <w:rFonts w:hint="default" w:asciiTheme="minorHAnsi" w:hAnsiTheme="minorHAnsi"/>
        <w:b/>
        <w:i w:val="0"/>
        <w:color w:val="407EC9"/>
        <w:sz w:val="22"/>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5">
    <w:nsid w:val="03AE68A3"/>
    <w:multiLevelType w:val="multilevel"/>
    <w:tmpl w:val="03AE68A3"/>
    <w:lvl w:ilvl="0" w:tentative="0">
      <w:start w:val="1"/>
      <w:numFmt w:val="decimal"/>
      <w:pStyle w:val="130"/>
      <w:lvlText w:val="C %1"/>
      <w:lvlJc w:val="left"/>
      <w:pPr>
        <w:tabs>
          <w:tab w:val="left" w:pos="0"/>
        </w:tabs>
        <w:ind w:left="709" w:hanging="709"/>
      </w:pPr>
      <w:rPr>
        <w:rFonts w:hint="default" w:asciiTheme="minorHAnsi" w:hAnsiTheme="minorHAnsi"/>
        <w:b/>
        <w:i w:val="0"/>
        <w:caps/>
        <w:color w:val="407EC9"/>
        <w:sz w:val="28"/>
        <w:u w:val="none" w:color="407EC9"/>
      </w:rPr>
    </w:lvl>
    <w:lvl w:ilvl="1" w:tentative="0">
      <w:start w:val="1"/>
      <w:numFmt w:val="decimal"/>
      <w:pStyle w:val="131"/>
      <w:lvlText w:val="C %1.%2."/>
      <w:lvlJc w:val="left"/>
      <w:pPr>
        <w:tabs>
          <w:tab w:val="left" w:pos="0"/>
        </w:tabs>
        <w:ind w:left="851" w:hanging="851"/>
      </w:pPr>
      <w:rPr>
        <w:rFonts w:hint="default" w:asciiTheme="minorHAnsi" w:hAnsiTheme="minorHAnsi"/>
        <w:b/>
        <w:i w:val="0"/>
        <w:caps/>
        <w:color w:val="407EC9"/>
        <w:sz w:val="24"/>
      </w:rPr>
    </w:lvl>
    <w:lvl w:ilvl="2" w:tentative="0">
      <w:start w:val="1"/>
      <w:numFmt w:val="decimal"/>
      <w:pStyle w:val="132"/>
      <w:lvlText w:val="C %1.%2.%3."/>
      <w:lvlJc w:val="left"/>
      <w:pPr>
        <w:ind w:left="992" w:hanging="992"/>
      </w:pPr>
      <w:rPr>
        <w:rFonts w:hint="default" w:asciiTheme="minorHAnsi" w:hAnsiTheme="minorHAnsi"/>
        <w:b/>
        <w:i w:val="0"/>
        <w:caps w:val="0"/>
        <w:strike w:val="0"/>
        <w:dstrike w:val="0"/>
        <w:vanish w:val="0"/>
        <w:color w:val="407EC9"/>
        <w:sz w:val="22"/>
        <w:vertAlign w:val="baseline"/>
      </w:rPr>
    </w:lvl>
    <w:lvl w:ilvl="3" w:tentative="0">
      <w:start w:val="1"/>
      <w:numFmt w:val="decimal"/>
      <w:pStyle w:val="133"/>
      <w:lvlText w:val="C %1.%2.%3.%4."/>
      <w:lvlJc w:val="left"/>
      <w:pPr>
        <w:ind w:left="1134" w:hanging="1134"/>
      </w:pPr>
      <w:rPr>
        <w:rFonts w:hint="default" w:asciiTheme="minorHAnsi" w:hAnsiTheme="minorHAnsi"/>
        <w:b/>
        <w:i w:val="0"/>
        <w:color w:val="407EC9"/>
        <w:sz w:val="22"/>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6">
    <w:nsid w:val="0C1402D6"/>
    <w:multiLevelType w:val="multilevel"/>
    <w:tmpl w:val="0C1402D6"/>
    <w:lvl w:ilvl="0" w:tentative="0">
      <w:start w:val="1"/>
      <w:numFmt w:val="decimal"/>
      <w:pStyle w:val="171"/>
      <w:lvlText w:val="M %1"/>
      <w:lvlJc w:val="left"/>
      <w:pPr>
        <w:tabs>
          <w:tab w:val="left" w:pos="0"/>
        </w:tabs>
        <w:ind w:left="709" w:hanging="709"/>
      </w:pPr>
      <w:rPr>
        <w:rFonts w:hint="default" w:asciiTheme="minorHAnsi" w:hAnsiTheme="minorHAnsi"/>
        <w:b/>
        <w:i w:val="0"/>
        <w:caps/>
        <w:color w:val="407EC9"/>
        <w:sz w:val="28"/>
        <w:u w:val="none" w:color="407EC9"/>
      </w:rPr>
    </w:lvl>
    <w:lvl w:ilvl="1" w:tentative="0">
      <w:start w:val="1"/>
      <w:numFmt w:val="decimal"/>
      <w:pStyle w:val="172"/>
      <w:lvlText w:val="M %1.%2."/>
      <w:lvlJc w:val="left"/>
      <w:pPr>
        <w:tabs>
          <w:tab w:val="left" w:pos="0"/>
        </w:tabs>
        <w:ind w:left="851" w:hanging="851"/>
      </w:pPr>
      <w:rPr>
        <w:rFonts w:hint="default" w:asciiTheme="minorHAnsi" w:hAnsiTheme="minorHAnsi"/>
        <w:b/>
        <w:i w:val="0"/>
        <w:caps/>
        <w:color w:val="407EC9"/>
        <w:sz w:val="24"/>
      </w:rPr>
    </w:lvl>
    <w:lvl w:ilvl="2" w:tentative="0">
      <w:start w:val="1"/>
      <w:numFmt w:val="decimal"/>
      <w:pStyle w:val="173"/>
      <w:lvlText w:val="M %1.%2.%3."/>
      <w:lvlJc w:val="left"/>
      <w:pPr>
        <w:ind w:left="992" w:hanging="992"/>
      </w:pPr>
      <w:rPr>
        <w:rFonts w:hint="default" w:asciiTheme="minorHAnsi" w:hAnsiTheme="minorHAnsi"/>
        <w:b/>
        <w:i w:val="0"/>
        <w:caps w:val="0"/>
        <w:strike w:val="0"/>
        <w:dstrike w:val="0"/>
        <w:vanish w:val="0"/>
        <w:color w:val="407EC9"/>
        <w:sz w:val="22"/>
        <w:vertAlign w:val="baseline"/>
      </w:rPr>
    </w:lvl>
    <w:lvl w:ilvl="3" w:tentative="0">
      <w:start w:val="1"/>
      <w:numFmt w:val="decimal"/>
      <w:pStyle w:val="174"/>
      <w:lvlText w:val="M %1.%2.%3.%4."/>
      <w:lvlJc w:val="left"/>
      <w:pPr>
        <w:tabs>
          <w:tab w:val="left" w:pos="0"/>
        </w:tabs>
        <w:ind w:left="1134" w:hanging="1134"/>
      </w:pPr>
      <w:rPr>
        <w:rFonts w:hint="default" w:asciiTheme="minorHAnsi" w:hAnsiTheme="minorHAnsi"/>
        <w:b/>
        <w:i w:val="0"/>
        <w:color w:val="407EC9"/>
        <w:sz w:val="22"/>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7">
    <w:nsid w:val="133478BF"/>
    <w:multiLevelType w:val="multilevel"/>
    <w:tmpl w:val="133478BF"/>
    <w:lvl w:ilvl="0" w:tentative="0">
      <w:start w:val="1"/>
      <w:numFmt w:val="bullet"/>
      <w:pStyle w:val="90"/>
      <w:lvlText w:val=""/>
      <w:lvlJc w:val="left"/>
      <w:pPr>
        <w:ind w:left="680" w:hanging="396"/>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134F700B"/>
    <w:multiLevelType w:val="multilevel"/>
    <w:tmpl w:val="134F700B"/>
    <w:lvl w:ilvl="0" w:tentative="0">
      <w:start w:val="1"/>
      <w:numFmt w:val="upperLetter"/>
      <w:pStyle w:val="80"/>
      <w:lvlText w:val="ANNEX %1"/>
      <w:lvlJc w:val="left"/>
      <w:pPr>
        <w:ind w:left="851" w:hanging="851"/>
      </w:pPr>
      <w:rPr>
        <w:rFonts w:hint="default" w:asciiTheme="minorHAnsi" w:hAnsiTheme="minorHAnsi"/>
        <w:b/>
        <w:i w:val="0"/>
        <w:caps/>
        <w:color w:val="00558C"/>
        <w:sz w:val="28"/>
        <w:u w:val="none" w:color="407EC9"/>
      </w:rPr>
    </w:lvl>
    <w:lvl w:ilvl="1" w:tentative="0">
      <w:start w:val="1"/>
      <w:numFmt w:val="decimal"/>
      <w:pStyle w:val="188"/>
      <w:lvlText w:val="%1.%2."/>
      <w:lvlJc w:val="left"/>
      <w:pPr>
        <w:ind w:left="851" w:hanging="851"/>
      </w:pPr>
      <w:rPr>
        <w:rFonts w:hint="default" w:ascii="Calibri" w:hAnsi="Calibri"/>
        <w:b/>
        <w:i w:val="0"/>
        <w:caps/>
        <w:color w:val="00558C"/>
        <w:sz w:val="24"/>
      </w:rPr>
    </w:lvl>
    <w:lvl w:ilvl="2" w:tentative="0">
      <w:start w:val="1"/>
      <w:numFmt w:val="decimal"/>
      <w:pStyle w:val="189"/>
      <w:lvlText w:val="%1.%2.%3."/>
      <w:lvlJc w:val="left"/>
      <w:pPr>
        <w:ind w:left="1021" w:hanging="1021"/>
      </w:pPr>
      <w:rPr>
        <w:rFonts w:hint="default" w:ascii="Calibri" w:hAnsi="Calibri"/>
        <w:b/>
        <w:i w:val="0"/>
        <w:vanish w:val="0"/>
        <w:color w:val="00558C"/>
        <w:sz w:val="24"/>
      </w:rPr>
    </w:lvl>
    <w:lvl w:ilvl="3" w:tentative="0">
      <w:start w:val="1"/>
      <w:numFmt w:val="decimal"/>
      <w:pStyle w:val="190"/>
      <w:lvlText w:val="%1.%2.%3.%4."/>
      <w:lvlJc w:val="left"/>
      <w:pPr>
        <w:ind w:left="1134" w:hanging="1134"/>
      </w:pPr>
      <w:rPr>
        <w:rFonts w:hint="default" w:ascii="Calibri" w:hAnsi="Calibri"/>
        <w:b/>
        <w:i w:val="0"/>
        <w:caps/>
        <w:color w:val="00558C"/>
        <w:sz w:val="22"/>
      </w:rPr>
    </w:lvl>
    <w:lvl w:ilvl="4" w:tentative="0">
      <w:start w:val="1"/>
      <w:numFmt w:val="decimal"/>
      <w:pStyle w:val="191"/>
      <w:lvlText w:val="%1.%2.%3.%4.%5."/>
      <w:lvlJc w:val="left"/>
      <w:pPr>
        <w:ind w:left="1134" w:hanging="1134"/>
      </w:pPr>
      <w:rPr>
        <w:rFonts w:hint="default" w:ascii="Calibri" w:hAnsi="Calibri"/>
        <w:b w:val="0"/>
        <w:i w:val="0"/>
        <w:caps/>
        <w:color w:val="00558C"/>
        <w:sz w:val="22"/>
      </w:rPr>
    </w:lvl>
    <w:lvl w:ilvl="5" w:tentative="0">
      <w:start w:val="1"/>
      <w:numFmt w:val="decimal"/>
      <w:lvlText w:val="%1.%2.%3.%4.%5.%6."/>
      <w:lvlJc w:val="left"/>
      <w:pPr>
        <w:ind w:left="851" w:hanging="851"/>
      </w:pPr>
      <w:rPr>
        <w:rFonts w:hint="default"/>
      </w:rPr>
    </w:lvl>
    <w:lvl w:ilvl="6" w:tentative="0">
      <w:start w:val="1"/>
      <w:numFmt w:val="decimal"/>
      <w:lvlText w:val="%1.%2.%3.%4.%5.%6.%7."/>
      <w:lvlJc w:val="left"/>
      <w:pPr>
        <w:ind w:left="851" w:hanging="851"/>
      </w:pPr>
      <w:rPr>
        <w:rFonts w:hint="default"/>
      </w:rPr>
    </w:lvl>
    <w:lvl w:ilvl="7" w:tentative="0">
      <w:start w:val="1"/>
      <w:numFmt w:val="decimal"/>
      <w:lvlText w:val="%1.%2.%3.%4.%5.%6.%7.%8."/>
      <w:lvlJc w:val="left"/>
      <w:pPr>
        <w:ind w:left="851" w:hanging="851"/>
      </w:pPr>
      <w:rPr>
        <w:rFonts w:hint="default"/>
      </w:rPr>
    </w:lvl>
    <w:lvl w:ilvl="8" w:tentative="0">
      <w:start w:val="1"/>
      <w:numFmt w:val="decimal"/>
      <w:lvlText w:val="%1.%2.%3.%4.%5.%6.%7.%8.%9."/>
      <w:lvlJc w:val="left"/>
      <w:pPr>
        <w:ind w:left="851" w:hanging="851"/>
      </w:pPr>
      <w:rPr>
        <w:rFonts w:hint="default"/>
      </w:rPr>
    </w:lvl>
  </w:abstractNum>
  <w:abstractNum w:abstractNumId="9">
    <w:nsid w:val="16102258"/>
    <w:multiLevelType w:val="multilevel"/>
    <w:tmpl w:val="16102258"/>
    <w:lvl w:ilvl="0" w:tentative="0">
      <w:start w:val="1"/>
      <w:numFmt w:val="decimal"/>
      <w:pStyle w:val="93"/>
      <w:lvlText w:val="Table %1"/>
      <w:lvlJc w:val="left"/>
      <w:pPr>
        <w:ind w:left="567" w:hanging="567"/>
      </w:pPr>
      <w:rPr>
        <w:rFonts w:hint="default" w:ascii="Calibri" w:hAnsi="Calibri"/>
        <w:b w:val="0"/>
        <w:i/>
        <w:u w:val="none"/>
      </w:rPr>
    </w:lvl>
    <w:lvl w:ilvl="1" w:tentative="0">
      <w:start w:val="1"/>
      <w:numFmt w:val="decimal"/>
      <w:lvlText w:val="%1.%2."/>
      <w:lvlJc w:val="left"/>
      <w:pPr>
        <w:ind w:left="1502" w:hanging="432"/>
      </w:pPr>
      <w:rPr>
        <w:rFonts w:hint="default"/>
      </w:rPr>
    </w:lvl>
    <w:lvl w:ilvl="2" w:tentative="0">
      <w:start w:val="1"/>
      <w:numFmt w:val="decimal"/>
      <w:lvlText w:val="%1.%2.%3."/>
      <w:lvlJc w:val="left"/>
      <w:pPr>
        <w:ind w:left="1934" w:hanging="504"/>
      </w:pPr>
      <w:rPr>
        <w:rFonts w:hint="default"/>
      </w:rPr>
    </w:lvl>
    <w:lvl w:ilvl="3" w:tentative="0">
      <w:start w:val="1"/>
      <w:numFmt w:val="decimal"/>
      <w:lvlText w:val="%1.%2.%3.%4."/>
      <w:lvlJc w:val="left"/>
      <w:pPr>
        <w:ind w:left="2438" w:hanging="648"/>
      </w:pPr>
      <w:rPr>
        <w:rFonts w:hint="default"/>
      </w:rPr>
    </w:lvl>
    <w:lvl w:ilvl="4" w:tentative="0">
      <w:start w:val="1"/>
      <w:numFmt w:val="decimal"/>
      <w:lvlText w:val="%1.%2.%3.%4.%5."/>
      <w:lvlJc w:val="left"/>
      <w:pPr>
        <w:ind w:left="2942" w:hanging="792"/>
      </w:pPr>
      <w:rPr>
        <w:rFonts w:hint="default"/>
      </w:rPr>
    </w:lvl>
    <w:lvl w:ilvl="5" w:tentative="0">
      <w:start w:val="1"/>
      <w:numFmt w:val="decimal"/>
      <w:lvlText w:val="%1.%2.%3.%4.%5.%6."/>
      <w:lvlJc w:val="left"/>
      <w:pPr>
        <w:ind w:left="3446" w:hanging="936"/>
      </w:pPr>
      <w:rPr>
        <w:rFonts w:hint="default"/>
      </w:rPr>
    </w:lvl>
    <w:lvl w:ilvl="6" w:tentative="0">
      <w:start w:val="1"/>
      <w:numFmt w:val="decimal"/>
      <w:lvlText w:val="%1.%2.%3.%4.%5.%6.%7."/>
      <w:lvlJc w:val="left"/>
      <w:pPr>
        <w:ind w:left="3950" w:hanging="1080"/>
      </w:pPr>
      <w:rPr>
        <w:rFonts w:hint="default"/>
      </w:rPr>
    </w:lvl>
    <w:lvl w:ilvl="7" w:tentative="0">
      <w:start w:val="1"/>
      <w:numFmt w:val="decimal"/>
      <w:lvlText w:val="%1.%2.%3.%4.%5.%6.%7.%8."/>
      <w:lvlJc w:val="left"/>
      <w:pPr>
        <w:ind w:left="4454" w:hanging="1224"/>
      </w:pPr>
      <w:rPr>
        <w:rFonts w:hint="default"/>
      </w:rPr>
    </w:lvl>
    <w:lvl w:ilvl="8" w:tentative="0">
      <w:start w:val="1"/>
      <w:numFmt w:val="decimal"/>
      <w:lvlText w:val="%1.%2.%3.%4.%5.%6.%7.%8.%9."/>
      <w:lvlJc w:val="left"/>
      <w:pPr>
        <w:ind w:left="5030" w:hanging="1440"/>
      </w:pPr>
      <w:rPr>
        <w:rFonts w:hint="default"/>
      </w:rPr>
    </w:lvl>
  </w:abstractNum>
  <w:abstractNum w:abstractNumId="10">
    <w:nsid w:val="167A0111"/>
    <w:multiLevelType w:val="multilevel"/>
    <w:tmpl w:val="167A0111"/>
    <w:lvl w:ilvl="0" w:tentative="0">
      <w:start w:val="1"/>
      <w:numFmt w:val="decimal"/>
      <w:pStyle w:val="143"/>
      <w:lvlText w:val="F %1"/>
      <w:lvlJc w:val="left"/>
      <w:pPr>
        <w:tabs>
          <w:tab w:val="left" w:pos="0"/>
        </w:tabs>
        <w:ind w:left="709" w:hanging="709"/>
      </w:pPr>
      <w:rPr>
        <w:rFonts w:hint="default" w:asciiTheme="minorHAnsi" w:hAnsiTheme="minorHAnsi"/>
        <w:b/>
        <w:i w:val="0"/>
        <w:color w:val="407EC9"/>
        <w:sz w:val="28"/>
      </w:rPr>
    </w:lvl>
    <w:lvl w:ilvl="1" w:tentative="0">
      <w:start w:val="1"/>
      <w:numFmt w:val="decimal"/>
      <w:pStyle w:val="144"/>
      <w:lvlText w:val="F %1.%2"/>
      <w:lvlJc w:val="left"/>
      <w:pPr>
        <w:tabs>
          <w:tab w:val="left" w:pos="0"/>
        </w:tabs>
        <w:ind w:left="851" w:hanging="851"/>
      </w:pPr>
      <w:rPr>
        <w:rFonts w:hint="default" w:asciiTheme="majorHAnsi" w:hAnsiTheme="majorHAnsi"/>
        <w:b/>
        <w:i w:val="0"/>
        <w:color w:val="407EC9"/>
        <w:sz w:val="24"/>
      </w:rPr>
    </w:lvl>
    <w:lvl w:ilvl="2" w:tentative="0">
      <w:start w:val="1"/>
      <w:numFmt w:val="decimal"/>
      <w:pStyle w:val="145"/>
      <w:lvlText w:val="F %1.%2.%3"/>
      <w:lvlJc w:val="left"/>
      <w:pPr>
        <w:tabs>
          <w:tab w:val="left" w:pos="0"/>
        </w:tabs>
        <w:ind w:left="992" w:hanging="992"/>
      </w:pPr>
      <w:rPr>
        <w:rFonts w:hint="default" w:asciiTheme="minorHAnsi" w:hAnsiTheme="minorHAnsi"/>
        <w:b/>
        <w:i w:val="0"/>
        <w:sz w:val="22"/>
      </w:rPr>
    </w:lvl>
    <w:lvl w:ilvl="3" w:tentative="0">
      <w:start w:val="1"/>
      <w:numFmt w:val="decimal"/>
      <w:pStyle w:val="146"/>
      <w:lvlText w:val="F %1.%2.%3.%4"/>
      <w:lvlJc w:val="left"/>
      <w:pPr>
        <w:tabs>
          <w:tab w:val="left" w:pos="0"/>
        </w:tabs>
        <w:ind w:left="1134" w:hanging="1134"/>
      </w:pPr>
      <w:rPr>
        <w:rFonts w:hint="default" w:asciiTheme="minorHAnsi" w:hAnsiTheme="minorHAnsi"/>
        <w:b/>
        <w:i w:val="0"/>
        <w:sz w:val="22"/>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abstractNum w:abstractNumId="11">
    <w:nsid w:val="16E33ADB"/>
    <w:multiLevelType w:val="multilevel"/>
    <w:tmpl w:val="16E33ADB"/>
    <w:lvl w:ilvl="0" w:tentative="0">
      <w:start w:val="1"/>
      <w:numFmt w:val="decimal"/>
      <w:pStyle w:val="139"/>
      <w:lvlText w:val="E %1"/>
      <w:lvlJc w:val="left"/>
      <w:pPr>
        <w:tabs>
          <w:tab w:val="left" w:pos="0"/>
        </w:tabs>
        <w:ind w:left="709" w:hanging="709"/>
      </w:pPr>
      <w:rPr>
        <w:rFonts w:hint="default" w:asciiTheme="majorHAnsi" w:hAnsiTheme="majorHAnsi"/>
        <w:b/>
        <w:i w:val="0"/>
        <w:color w:val="407EC9"/>
        <w:sz w:val="28"/>
      </w:rPr>
    </w:lvl>
    <w:lvl w:ilvl="1" w:tentative="0">
      <w:start w:val="1"/>
      <w:numFmt w:val="decimal"/>
      <w:pStyle w:val="140"/>
      <w:lvlText w:val="E %1.%2"/>
      <w:lvlJc w:val="left"/>
      <w:pPr>
        <w:tabs>
          <w:tab w:val="left" w:pos="0"/>
        </w:tabs>
        <w:ind w:left="851" w:hanging="851"/>
      </w:pPr>
      <w:rPr>
        <w:rFonts w:hint="default" w:asciiTheme="majorHAnsi" w:hAnsiTheme="majorHAnsi"/>
        <w:b/>
        <w:i w:val="0"/>
        <w:color w:val="407EC9"/>
        <w:sz w:val="24"/>
      </w:rPr>
    </w:lvl>
    <w:lvl w:ilvl="2" w:tentative="0">
      <w:start w:val="1"/>
      <w:numFmt w:val="decimal"/>
      <w:pStyle w:val="141"/>
      <w:lvlText w:val="E %1.%2.%3"/>
      <w:lvlJc w:val="left"/>
      <w:pPr>
        <w:tabs>
          <w:tab w:val="left" w:pos="0"/>
        </w:tabs>
        <w:ind w:left="992" w:hanging="992"/>
      </w:pPr>
      <w:rPr>
        <w:rFonts w:hint="default" w:asciiTheme="minorHAnsi" w:hAnsiTheme="minorHAnsi"/>
        <w:b/>
        <w:i w:val="0"/>
        <w:sz w:val="22"/>
      </w:rPr>
    </w:lvl>
    <w:lvl w:ilvl="3" w:tentative="0">
      <w:start w:val="1"/>
      <w:numFmt w:val="decimal"/>
      <w:lvlText w:val="E %1.%2.%3.%4"/>
      <w:lvlJc w:val="left"/>
      <w:pPr>
        <w:tabs>
          <w:tab w:val="left" w:pos="0"/>
        </w:tabs>
        <w:ind w:left="1134" w:hanging="1134"/>
      </w:pPr>
      <w:rPr>
        <w:rFonts w:hint="default" w:asciiTheme="minorHAnsi" w:hAnsiTheme="minorHAnsi"/>
        <w:b/>
        <w:i w:val="0"/>
        <w:sz w:val="22"/>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abstractNum w:abstractNumId="12">
    <w:nsid w:val="179644FB"/>
    <w:multiLevelType w:val="multilevel"/>
    <w:tmpl w:val="179644FB"/>
    <w:lvl w:ilvl="0" w:tentative="0">
      <w:start w:val="1"/>
      <w:numFmt w:val="bullet"/>
      <w:lvlText w:val=""/>
      <w:lvlJc w:val="left"/>
      <w:pPr>
        <w:ind w:left="360" w:hanging="360"/>
      </w:pPr>
      <w:rPr>
        <w:rFonts w:ascii="Symbol" w:hAnsi="Symbol" w:cs="Symbol"/>
        <w:color w:val="00558C"/>
      </w:rPr>
    </w:lvl>
    <w:lvl w:ilvl="1" w:tentative="0">
      <w:start w:val="1"/>
      <w:numFmt w:val="bullet"/>
      <w:lvlText w:val="o"/>
      <w:lvlJc w:val="left"/>
      <w:pPr>
        <w:ind w:left="1440" w:hanging="360"/>
      </w:pPr>
      <w:rPr>
        <w:rFonts w:ascii="Courier New" w:hAnsi="Courier New" w:cs="Courier New"/>
      </w:rPr>
    </w:lvl>
    <w:lvl w:ilvl="2" w:tentative="0">
      <w:start w:val="1"/>
      <w:numFmt w:val="bullet"/>
      <w:lvlText w:val=""/>
      <w:lvlJc w:val="left"/>
      <w:pPr>
        <w:ind w:left="2160" w:hanging="360"/>
      </w:pPr>
      <w:rPr>
        <w:rFonts w:hint="default" w:ascii="Wingdings" w:hAnsi="Wingdings" w:cs="Wingdings"/>
      </w:rPr>
    </w:lvl>
    <w:lvl w:ilvl="3" w:tentative="0">
      <w:start w:val="1"/>
      <w:numFmt w:val="bullet"/>
      <w:lvlText w:val=""/>
      <w:lvlJc w:val="left"/>
      <w:pPr>
        <w:ind w:left="2880" w:hanging="360"/>
      </w:pPr>
      <w:rPr>
        <w:rFonts w:hint="default" w:ascii="Symbol" w:hAnsi="Symbol" w:cs="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cs="Wingdings"/>
      </w:rPr>
    </w:lvl>
    <w:lvl w:ilvl="6" w:tentative="0">
      <w:start w:val="1"/>
      <w:numFmt w:val="bullet"/>
      <w:lvlText w:val=""/>
      <w:lvlJc w:val="left"/>
      <w:pPr>
        <w:ind w:left="5040" w:hanging="360"/>
      </w:pPr>
      <w:rPr>
        <w:rFonts w:hint="default" w:ascii="Symbol" w:hAnsi="Symbol" w:cs="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cs="Wingdings"/>
      </w:rPr>
    </w:lvl>
  </w:abstractNum>
  <w:abstractNum w:abstractNumId="13">
    <w:nsid w:val="19A1740F"/>
    <w:multiLevelType w:val="multilevel"/>
    <w:tmpl w:val="19A1740F"/>
    <w:lvl w:ilvl="0" w:tentative="0">
      <w:start w:val="1"/>
      <w:numFmt w:val="decimal"/>
      <w:pStyle w:val="77"/>
      <w:lvlText w:val="APPENDIX %1"/>
      <w:lvlJc w:val="left"/>
      <w:pPr>
        <w:ind w:left="1701" w:hanging="1701"/>
      </w:pPr>
      <w:rPr>
        <w:rFonts w:hint="default" w:ascii="Calibri (Body)" w:hAnsi="Calibri (Body)"/>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1" w:tentative="0">
      <w:start w:val="1"/>
      <w:numFmt w:val="decimal"/>
      <w:pStyle w:val="76"/>
      <w:lvlText w:val="%1.%2."/>
      <w:lvlJc w:val="left"/>
      <w:pPr>
        <w:ind w:left="907" w:hanging="907"/>
      </w:pPr>
      <w:rPr>
        <w:rFonts w:hint="default"/>
      </w:rPr>
    </w:lvl>
    <w:lvl w:ilvl="2" w:tentative="0">
      <w:start w:val="1"/>
      <w:numFmt w:val="decimal"/>
      <w:pStyle w:val="78"/>
      <w:lvlText w:val="%1.%2.%3."/>
      <w:lvlJc w:val="left"/>
      <w:pPr>
        <w:ind w:left="1247" w:hanging="1247"/>
      </w:pPr>
      <w:rPr>
        <w:rFonts w:hint="default"/>
      </w:rPr>
    </w:lvl>
    <w:lvl w:ilvl="3" w:tentative="0">
      <w:start w:val="1"/>
      <w:numFmt w:val="decimal"/>
      <w:pStyle w:val="79"/>
      <w:lvlText w:val="%1.%2.%3.%4."/>
      <w:lvlJc w:val="left"/>
      <w:pPr>
        <w:ind w:left="1588" w:hanging="1588"/>
      </w:pPr>
      <w:rPr>
        <w:rFonts w:hint="default"/>
      </w:rPr>
    </w:lvl>
    <w:lvl w:ilvl="4" w:tentative="0">
      <w:start w:val="1"/>
      <w:numFmt w:val="decimal"/>
      <w:pStyle w:val="187"/>
      <w:lvlText w:val="%1.%2.%3.%4.%5."/>
      <w:lvlJc w:val="left"/>
      <w:pPr>
        <w:ind w:left="1758" w:hanging="1758"/>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4">
    <w:nsid w:val="1E7E01D9"/>
    <w:multiLevelType w:val="multilevel"/>
    <w:tmpl w:val="1E7E01D9"/>
    <w:lvl w:ilvl="0" w:tentative="0">
      <w:start w:val="1"/>
      <w:numFmt w:val="decimal"/>
      <w:pStyle w:val="92"/>
      <w:lvlText w:val="[%1]"/>
      <w:lvlJc w:val="left"/>
      <w:pPr>
        <w:tabs>
          <w:tab w:val="left" w:pos="0"/>
        </w:tabs>
        <w:ind w:left="567" w:hanging="567"/>
      </w:pPr>
      <w:rPr>
        <w:rFonts w:hint="default" w:asciiTheme="minorHAnsi" w:hAnsiTheme="minorHAnsi"/>
        <w:b w:val="0"/>
        <w:i w:val="0"/>
        <w:sz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5">
    <w:nsid w:val="1F3729EC"/>
    <w:multiLevelType w:val="multilevel"/>
    <w:tmpl w:val="1F3729EC"/>
    <w:lvl w:ilvl="0" w:tentative="0">
      <w:start w:val="1"/>
      <w:numFmt w:val="decimal"/>
      <w:pStyle w:val="176"/>
      <w:lvlText w:val="%1"/>
      <w:lvlJc w:val="left"/>
      <w:pPr>
        <w:tabs>
          <w:tab w:val="left" w:pos="0"/>
        </w:tabs>
        <w:ind w:left="425" w:hanging="425"/>
      </w:pPr>
      <w:rPr>
        <w:rFonts w:hint="default" w:asciiTheme="minorHAnsi" w:hAnsiTheme="minorHAnsi"/>
        <w:b w:val="0"/>
        <w:i w:val="0"/>
        <w:sz w:val="18"/>
        <w:szCs w:val="22"/>
      </w:rPr>
    </w:lvl>
    <w:lvl w:ilvl="1" w:tentative="0">
      <w:start w:val="1"/>
      <w:numFmt w:val="lowerLetter"/>
      <w:lvlText w:val="%2"/>
      <w:lvlJc w:val="left"/>
      <w:pPr>
        <w:ind w:left="851" w:hanging="426"/>
      </w:pPr>
      <w:rPr>
        <w:rFonts w:hint="default" w:asciiTheme="minorHAnsi" w:hAnsiTheme="minorHAnsi"/>
        <w:b w:val="0"/>
        <w:i w:val="0"/>
        <w:sz w:val="18"/>
      </w:rPr>
    </w:lvl>
    <w:lvl w:ilvl="2" w:tentative="0">
      <w:start w:val="1"/>
      <w:numFmt w:val="lowerRoman"/>
      <w:lvlText w:val="%3"/>
      <w:lvlJc w:val="left"/>
      <w:pPr>
        <w:ind w:left="567" w:firstLine="567"/>
      </w:pPr>
      <w:rPr>
        <w:rFonts w:hint="default" w:asciiTheme="minorHAnsi" w:hAnsiTheme="minorHAnsi"/>
        <w:b w:val="0"/>
        <w:i w:val="0"/>
        <w:sz w:val="20"/>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6">
    <w:nsid w:val="20FFD49B"/>
    <w:multiLevelType w:val="multilevel"/>
    <w:tmpl w:val="20FFD49B"/>
    <w:lvl w:ilvl="0" w:tentative="0">
      <w:start w:val="1"/>
      <w:numFmt w:val="bullet"/>
      <w:lvlText w:val=""/>
      <w:lvlJc w:val="left"/>
      <w:pPr>
        <w:ind w:left="420" w:hanging="420"/>
      </w:pPr>
      <w:rPr>
        <w:rFonts w:hint="default" w:ascii="Wingdings" w:hAnsi="Wingdings" w:cs="Wingding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7">
    <w:nsid w:val="234245C5"/>
    <w:multiLevelType w:val="multilevel"/>
    <w:tmpl w:val="234245C5"/>
    <w:lvl w:ilvl="0" w:tentative="0">
      <w:start w:val="1"/>
      <w:numFmt w:val="decimal"/>
      <w:pStyle w:val="114"/>
      <w:lvlText w:val="Figure %1"/>
      <w:lvlJc w:val="left"/>
      <w:pPr>
        <w:ind w:left="992" w:hanging="992"/>
      </w:pPr>
      <w:rPr>
        <w:rFonts w:hint="default" w:asciiTheme="minorHAnsi" w:hAnsiTheme="minorHAnsi"/>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8">
    <w:nsid w:val="26885EB9"/>
    <w:multiLevelType w:val="multilevel"/>
    <w:tmpl w:val="26885EB9"/>
    <w:lvl w:ilvl="0" w:tentative="0">
      <w:start w:val="1"/>
      <w:numFmt w:val="decimal"/>
      <w:pStyle w:val="159"/>
      <w:lvlText w:val="J %1"/>
      <w:lvlJc w:val="left"/>
      <w:pPr>
        <w:tabs>
          <w:tab w:val="left" w:pos="0"/>
        </w:tabs>
        <w:ind w:left="709" w:hanging="709"/>
      </w:pPr>
      <w:rPr>
        <w:rFonts w:hint="default" w:asciiTheme="minorHAnsi" w:hAnsiTheme="minorHAnsi"/>
        <w:b/>
        <w:i w:val="0"/>
        <w:caps/>
        <w:color w:val="407EC9"/>
        <w:sz w:val="28"/>
        <w:u w:val="none" w:color="407EC9"/>
      </w:rPr>
    </w:lvl>
    <w:lvl w:ilvl="1" w:tentative="0">
      <w:start w:val="1"/>
      <w:numFmt w:val="decimal"/>
      <w:pStyle w:val="160"/>
      <w:lvlText w:val="J %1.%2."/>
      <w:lvlJc w:val="left"/>
      <w:pPr>
        <w:tabs>
          <w:tab w:val="left" w:pos="0"/>
        </w:tabs>
        <w:ind w:left="851" w:hanging="851"/>
      </w:pPr>
      <w:rPr>
        <w:rFonts w:hint="default" w:asciiTheme="minorHAnsi" w:hAnsiTheme="minorHAnsi"/>
        <w:b/>
        <w:i w:val="0"/>
        <w:caps/>
        <w:color w:val="407EC9"/>
        <w:sz w:val="24"/>
      </w:rPr>
    </w:lvl>
    <w:lvl w:ilvl="2" w:tentative="0">
      <w:start w:val="1"/>
      <w:numFmt w:val="decimal"/>
      <w:pStyle w:val="161"/>
      <w:lvlText w:val="J %1.%2.%3."/>
      <w:lvlJc w:val="left"/>
      <w:pPr>
        <w:ind w:left="992" w:hanging="992"/>
      </w:pPr>
      <w:rPr>
        <w:rFonts w:hint="default" w:asciiTheme="minorHAnsi" w:hAnsiTheme="minorHAnsi"/>
        <w:b/>
        <w:i w:val="0"/>
        <w:caps w:val="0"/>
        <w:strike w:val="0"/>
        <w:dstrike w:val="0"/>
        <w:vanish w:val="0"/>
        <w:color w:val="407EC9"/>
        <w:sz w:val="22"/>
        <w:vertAlign w:val="baseline"/>
      </w:rPr>
    </w:lvl>
    <w:lvl w:ilvl="3" w:tentative="0">
      <w:start w:val="1"/>
      <w:numFmt w:val="decimal"/>
      <w:pStyle w:val="162"/>
      <w:lvlText w:val="J %1.%2.%3.%4."/>
      <w:lvlJc w:val="left"/>
      <w:pPr>
        <w:tabs>
          <w:tab w:val="left" w:pos="0"/>
        </w:tabs>
        <w:ind w:left="1134" w:hanging="1134"/>
      </w:pPr>
      <w:rPr>
        <w:rFonts w:hint="default" w:asciiTheme="minorHAnsi" w:hAnsiTheme="minorHAnsi"/>
        <w:b/>
        <w:i w:val="0"/>
        <w:color w:val="407EC9"/>
        <w:sz w:val="22"/>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9">
    <w:nsid w:val="27786895"/>
    <w:multiLevelType w:val="multilevel"/>
    <w:tmpl w:val="27786895"/>
    <w:lvl w:ilvl="0" w:tentative="0">
      <w:start w:val="1"/>
      <w:numFmt w:val="bullet"/>
      <w:lvlText w:val=""/>
      <w:lvlJc w:val="left"/>
      <w:pPr>
        <w:ind w:left="775" w:hanging="360"/>
      </w:pPr>
      <w:rPr>
        <w:rFonts w:hint="default" w:ascii="Symbol" w:hAnsi="Symbol"/>
      </w:rPr>
    </w:lvl>
    <w:lvl w:ilvl="1" w:tentative="0">
      <w:start w:val="1"/>
      <w:numFmt w:val="bullet"/>
      <w:lvlText w:val="o"/>
      <w:lvlJc w:val="left"/>
      <w:pPr>
        <w:ind w:left="1495" w:hanging="360"/>
      </w:pPr>
      <w:rPr>
        <w:rFonts w:hint="default" w:ascii="Courier New" w:hAnsi="Courier New" w:cs="Courier New"/>
      </w:rPr>
    </w:lvl>
    <w:lvl w:ilvl="2" w:tentative="0">
      <w:start w:val="1"/>
      <w:numFmt w:val="bullet"/>
      <w:lvlText w:val=""/>
      <w:lvlJc w:val="left"/>
      <w:pPr>
        <w:ind w:left="2215" w:hanging="360"/>
      </w:pPr>
      <w:rPr>
        <w:rFonts w:hint="default" w:ascii="Wingdings" w:hAnsi="Wingdings"/>
      </w:rPr>
    </w:lvl>
    <w:lvl w:ilvl="3" w:tentative="0">
      <w:start w:val="1"/>
      <w:numFmt w:val="bullet"/>
      <w:lvlText w:val=""/>
      <w:lvlJc w:val="left"/>
      <w:pPr>
        <w:ind w:left="2935" w:hanging="360"/>
      </w:pPr>
      <w:rPr>
        <w:rFonts w:hint="default" w:ascii="Symbol" w:hAnsi="Symbol"/>
      </w:rPr>
    </w:lvl>
    <w:lvl w:ilvl="4" w:tentative="0">
      <w:start w:val="1"/>
      <w:numFmt w:val="bullet"/>
      <w:lvlText w:val="o"/>
      <w:lvlJc w:val="left"/>
      <w:pPr>
        <w:ind w:left="3655" w:hanging="360"/>
      </w:pPr>
      <w:rPr>
        <w:rFonts w:hint="default" w:ascii="Courier New" w:hAnsi="Courier New" w:cs="Courier New"/>
      </w:rPr>
    </w:lvl>
    <w:lvl w:ilvl="5" w:tentative="0">
      <w:start w:val="1"/>
      <w:numFmt w:val="bullet"/>
      <w:lvlText w:val=""/>
      <w:lvlJc w:val="left"/>
      <w:pPr>
        <w:ind w:left="4375" w:hanging="360"/>
      </w:pPr>
      <w:rPr>
        <w:rFonts w:hint="default" w:ascii="Wingdings" w:hAnsi="Wingdings"/>
      </w:rPr>
    </w:lvl>
    <w:lvl w:ilvl="6" w:tentative="0">
      <w:start w:val="1"/>
      <w:numFmt w:val="bullet"/>
      <w:lvlText w:val=""/>
      <w:lvlJc w:val="left"/>
      <w:pPr>
        <w:ind w:left="5095" w:hanging="360"/>
      </w:pPr>
      <w:rPr>
        <w:rFonts w:hint="default" w:ascii="Symbol" w:hAnsi="Symbol"/>
      </w:rPr>
    </w:lvl>
    <w:lvl w:ilvl="7" w:tentative="0">
      <w:start w:val="1"/>
      <w:numFmt w:val="bullet"/>
      <w:lvlText w:val="o"/>
      <w:lvlJc w:val="left"/>
      <w:pPr>
        <w:ind w:left="5815" w:hanging="360"/>
      </w:pPr>
      <w:rPr>
        <w:rFonts w:hint="default" w:ascii="Courier New" w:hAnsi="Courier New" w:cs="Courier New"/>
      </w:rPr>
    </w:lvl>
    <w:lvl w:ilvl="8" w:tentative="0">
      <w:start w:val="1"/>
      <w:numFmt w:val="bullet"/>
      <w:lvlText w:val=""/>
      <w:lvlJc w:val="left"/>
      <w:pPr>
        <w:ind w:left="6535" w:hanging="360"/>
      </w:pPr>
      <w:rPr>
        <w:rFonts w:hint="default" w:ascii="Wingdings" w:hAnsi="Wingdings"/>
      </w:rPr>
    </w:lvl>
  </w:abstractNum>
  <w:abstractNum w:abstractNumId="20">
    <w:nsid w:val="28336371"/>
    <w:multiLevelType w:val="multilevel"/>
    <w:tmpl w:val="28336371"/>
    <w:lvl w:ilvl="0" w:tentative="0">
      <w:start w:val="1"/>
      <w:numFmt w:val="bullet"/>
      <w:pStyle w:val="110"/>
      <w:lvlText w:val=""/>
      <w:lvlJc w:val="left"/>
      <w:pPr>
        <w:ind w:left="397" w:hanging="284"/>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1">
    <w:nsid w:val="2862639A"/>
    <w:multiLevelType w:val="multilevel"/>
    <w:tmpl w:val="2862639A"/>
    <w:lvl w:ilvl="0" w:tentative="0">
      <w:start w:val="1"/>
      <w:numFmt w:val="decimal"/>
      <w:pStyle w:val="82"/>
      <w:lvlText w:val="A %1."/>
      <w:lvlJc w:val="left"/>
      <w:pPr>
        <w:ind w:left="709" w:hanging="709"/>
      </w:pPr>
      <w:rPr>
        <w:rFonts w:hint="default" w:ascii="Calibri" w:hAnsi="Calibri"/>
        <w:b/>
        <w:bCs/>
        <w:i w:val="0"/>
        <w:iCs w:val="0"/>
        <w:caps/>
        <w:strike w:val="0"/>
        <w:dstrike w:val="0"/>
        <w:vanish w:val="0"/>
        <w:color w:val="407EDA"/>
        <w:sz w:val="28"/>
        <w:szCs w:val="28"/>
        <w:u w:val="none"/>
        <w:vertAlign w:val="baseline"/>
      </w:rPr>
    </w:lvl>
    <w:lvl w:ilvl="1" w:tentative="0">
      <w:start w:val="1"/>
      <w:numFmt w:val="decimal"/>
      <w:pStyle w:val="83"/>
      <w:lvlText w:val="A %1.%2."/>
      <w:lvlJc w:val="left"/>
      <w:pPr>
        <w:tabs>
          <w:tab w:val="left" w:pos="0"/>
        </w:tabs>
        <w:ind w:left="851" w:hanging="851"/>
      </w:pPr>
      <w:rPr>
        <w:rFonts w:hint="default" w:ascii="Calibri" w:hAnsi="Calibri"/>
        <w:b/>
        <w:i w:val="0"/>
        <w:caps/>
        <w:strike w:val="0"/>
        <w:dstrike w:val="0"/>
        <w:vanish w:val="0"/>
        <w:color w:val="407EDA"/>
        <w:sz w:val="24"/>
        <w:u w:val="none"/>
        <w:vertAlign w:val="baseline"/>
      </w:rPr>
    </w:lvl>
    <w:lvl w:ilvl="2" w:tentative="0">
      <w:start w:val="1"/>
      <w:numFmt w:val="decimal"/>
      <w:pStyle w:val="85"/>
      <w:lvlText w:val="A %1.%2.%3."/>
      <w:lvlJc w:val="left"/>
      <w:pPr>
        <w:ind w:left="992" w:hanging="992"/>
      </w:pPr>
      <w:rPr>
        <w:rFonts w:hint="default" w:ascii="Calibri" w:hAnsi="Calibri"/>
        <w:b/>
        <w:i w:val="0"/>
        <w:caps/>
        <w:strike w:val="0"/>
        <w:dstrike w:val="0"/>
        <w:vanish w:val="0"/>
        <w:color w:val="407EDA"/>
        <w:sz w:val="22"/>
        <w:vertAlign w:val="baseline"/>
      </w:rPr>
    </w:lvl>
    <w:lvl w:ilvl="3" w:tentative="0">
      <w:start w:val="1"/>
      <w:numFmt w:val="decimal"/>
      <w:pStyle w:val="86"/>
      <w:lvlText w:val="A %1.%2.%3.%4"/>
      <w:lvlJc w:val="left"/>
      <w:pPr>
        <w:tabs>
          <w:tab w:val="left" w:pos="0"/>
        </w:tabs>
        <w:ind w:left="1134" w:hanging="1134"/>
      </w:pPr>
      <w:rPr>
        <w:rFonts w:hint="default" w:ascii="Calibri" w:hAnsi="Calibri"/>
        <w:b/>
        <w:i w:val="0"/>
        <w:caps w:val="0"/>
        <w:strike w:val="0"/>
        <w:dstrike w:val="0"/>
        <w:vanish w:val="0"/>
        <w:color w:val="407EDA"/>
        <w:sz w:val="22"/>
        <w:vertAlign w:val="baseline"/>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2">
    <w:nsid w:val="2A4E1CF1"/>
    <w:multiLevelType w:val="multilevel"/>
    <w:tmpl w:val="2A4E1CF1"/>
    <w:lvl w:ilvl="0" w:tentative="0">
      <w:start w:val="1"/>
      <w:numFmt w:val="decimal"/>
      <w:pStyle w:val="193"/>
      <w:lvlText w:val="Table %1"/>
      <w:lvlJc w:val="left"/>
      <w:pPr>
        <w:ind w:left="992" w:hanging="992"/>
      </w:pPr>
      <w:rPr>
        <w:rFonts w:hint="default" w:asciiTheme="minorHAnsi" w:hAnsiTheme="minorHAnsi"/>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3">
    <w:nsid w:val="2BDB2C74"/>
    <w:multiLevelType w:val="multilevel"/>
    <w:tmpl w:val="2BDB2C74"/>
    <w:lvl w:ilvl="0" w:tentative="0">
      <w:start w:val="1"/>
      <w:numFmt w:val="decimal"/>
      <w:pStyle w:val="206"/>
      <w:lvlText w:val="Figure %1"/>
      <w:lvlJc w:val="left"/>
      <w:pPr>
        <w:ind w:left="992" w:hanging="992"/>
      </w:pPr>
      <w:rPr>
        <w:rFonts w:hint="default" w:asciiTheme="minorHAnsi" w:hAnsiTheme="minorHAnsi"/>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4">
    <w:nsid w:val="32547343"/>
    <w:multiLevelType w:val="multilevel"/>
    <w:tmpl w:val="32547343"/>
    <w:lvl w:ilvl="0" w:tentative="0">
      <w:start w:val="1"/>
      <w:numFmt w:val="decimal"/>
      <w:pStyle w:val="203"/>
      <w:lvlText w:val="[%1]"/>
      <w:lvlJc w:val="left"/>
      <w:pPr>
        <w:ind w:left="567" w:hanging="567"/>
      </w:pPr>
      <w:rPr>
        <w:rFonts w:hint="default"/>
      </w:rPr>
    </w:lvl>
    <w:lvl w:ilvl="1" w:tentative="0">
      <w:start w:val="1"/>
      <w:numFmt w:val="lowerLetter"/>
      <w:lvlText w:val="%2)"/>
      <w:lvlJc w:val="left"/>
      <w:pPr>
        <w:ind w:left="720" w:hanging="360"/>
      </w:pPr>
      <w:rPr>
        <w:rFonts w:hint="default"/>
      </w:rPr>
    </w:lvl>
    <w:lvl w:ilvl="2" w:tentative="0">
      <w:start w:val="1"/>
      <w:numFmt w:val="lowerRoman"/>
      <w:lvlText w:val="%3)"/>
      <w:lvlJc w:val="left"/>
      <w:pPr>
        <w:ind w:left="1080" w:hanging="360"/>
      </w:pPr>
      <w:rPr>
        <w:rFonts w:hint="default"/>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25">
    <w:nsid w:val="35A40BA9"/>
    <w:multiLevelType w:val="multilevel"/>
    <w:tmpl w:val="35A40BA9"/>
    <w:lvl w:ilvl="0" w:tentative="0">
      <w:start w:val="1"/>
      <w:numFmt w:val="decimal"/>
      <w:pStyle w:val="155"/>
      <w:lvlText w:val="I %1"/>
      <w:lvlJc w:val="left"/>
      <w:pPr>
        <w:tabs>
          <w:tab w:val="left" w:pos="0"/>
        </w:tabs>
        <w:ind w:left="709" w:hanging="709"/>
      </w:pPr>
      <w:rPr>
        <w:rFonts w:hint="default" w:asciiTheme="minorHAnsi" w:hAnsiTheme="minorHAnsi"/>
        <w:b/>
        <w:i w:val="0"/>
        <w:caps/>
        <w:color w:val="407EC9"/>
        <w:sz w:val="28"/>
        <w:u w:val="none" w:color="407EC9"/>
      </w:rPr>
    </w:lvl>
    <w:lvl w:ilvl="1" w:tentative="0">
      <w:start w:val="1"/>
      <w:numFmt w:val="decimal"/>
      <w:pStyle w:val="156"/>
      <w:lvlText w:val="I %1.%2."/>
      <w:lvlJc w:val="left"/>
      <w:pPr>
        <w:tabs>
          <w:tab w:val="left" w:pos="0"/>
        </w:tabs>
        <w:ind w:left="851" w:hanging="851"/>
      </w:pPr>
      <w:rPr>
        <w:rFonts w:hint="default" w:asciiTheme="minorHAnsi" w:hAnsiTheme="minorHAnsi"/>
        <w:b/>
        <w:i w:val="0"/>
        <w:caps/>
        <w:color w:val="407EC9"/>
        <w:sz w:val="24"/>
      </w:rPr>
    </w:lvl>
    <w:lvl w:ilvl="2" w:tentative="0">
      <w:start w:val="1"/>
      <w:numFmt w:val="decimal"/>
      <w:pStyle w:val="157"/>
      <w:lvlText w:val="I %1.%2.%3."/>
      <w:lvlJc w:val="left"/>
      <w:pPr>
        <w:ind w:left="992" w:hanging="992"/>
      </w:pPr>
      <w:rPr>
        <w:rFonts w:hint="default" w:asciiTheme="minorHAnsi" w:hAnsiTheme="minorHAnsi"/>
        <w:b/>
        <w:i w:val="0"/>
        <w:caps w:val="0"/>
        <w:strike w:val="0"/>
        <w:dstrike w:val="0"/>
        <w:vanish w:val="0"/>
        <w:color w:val="407EC9"/>
        <w:sz w:val="22"/>
        <w:vertAlign w:val="baseline"/>
      </w:rPr>
    </w:lvl>
    <w:lvl w:ilvl="3" w:tentative="0">
      <w:start w:val="1"/>
      <w:numFmt w:val="decimal"/>
      <w:pStyle w:val="158"/>
      <w:lvlText w:val="I %1.%2.%3.%4."/>
      <w:lvlJc w:val="left"/>
      <w:pPr>
        <w:tabs>
          <w:tab w:val="left" w:pos="0"/>
        </w:tabs>
        <w:ind w:left="1134" w:hanging="1134"/>
      </w:pPr>
      <w:rPr>
        <w:rFonts w:hint="default" w:asciiTheme="minorHAnsi" w:hAnsiTheme="minorHAnsi"/>
        <w:b/>
        <w:i w:val="0"/>
        <w:color w:val="407EC9"/>
        <w:sz w:val="22"/>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6">
    <w:nsid w:val="376301AE"/>
    <w:multiLevelType w:val="multilevel"/>
    <w:tmpl w:val="376301AE"/>
    <w:lvl w:ilvl="0" w:tentative="0">
      <w:start w:val="1"/>
      <w:numFmt w:val="decimal"/>
      <w:lvlText w:val="B %1."/>
      <w:lvlJc w:val="left"/>
      <w:pPr>
        <w:tabs>
          <w:tab w:val="left" w:pos="0"/>
        </w:tabs>
        <w:ind w:left="709" w:hanging="709"/>
      </w:pPr>
      <w:rPr>
        <w:rFonts w:hint="default" w:ascii="Calibri" w:hAnsi="Calibri"/>
        <w:b/>
        <w:bCs/>
        <w:i w:val="0"/>
        <w:iCs w:val="0"/>
        <w:caps/>
        <w:strike w:val="0"/>
        <w:dstrike w:val="0"/>
        <w:vanish w:val="0"/>
        <w:color w:val="407EDA"/>
        <w:sz w:val="28"/>
        <w:szCs w:val="28"/>
        <w:u w:val="none" w:color="407EDA"/>
        <w:vertAlign w:val="baseline"/>
      </w:rPr>
    </w:lvl>
    <w:lvl w:ilvl="1" w:tentative="0">
      <w:start w:val="1"/>
      <w:numFmt w:val="decimal"/>
      <w:pStyle w:val="116"/>
      <w:lvlText w:val="B %1.%2."/>
      <w:lvlJc w:val="left"/>
      <w:pPr>
        <w:tabs>
          <w:tab w:val="left" w:pos="0"/>
        </w:tabs>
        <w:ind w:left="851" w:hanging="851"/>
      </w:pPr>
      <w:rPr>
        <w:rFonts w:hint="default" w:ascii="Calibri" w:hAnsi="Calibri"/>
        <w:b/>
        <w:i w:val="0"/>
        <w:caps/>
        <w:strike w:val="0"/>
        <w:dstrike w:val="0"/>
        <w:vanish w:val="0"/>
        <w:color w:val="407EDA"/>
        <w:sz w:val="24"/>
        <w:u w:val="none"/>
        <w:vertAlign w:val="baseline"/>
      </w:rPr>
    </w:lvl>
    <w:lvl w:ilvl="2" w:tentative="0">
      <w:start w:val="1"/>
      <w:numFmt w:val="decimal"/>
      <w:pStyle w:val="117"/>
      <w:lvlText w:val="B %1.%2.%3."/>
      <w:lvlJc w:val="left"/>
      <w:pPr>
        <w:ind w:left="992" w:hanging="992"/>
      </w:pPr>
      <w:rPr>
        <w:rFonts w:hint="default" w:ascii="Calibri" w:hAnsi="Calibri"/>
        <w:b/>
        <w:i w:val="0"/>
        <w:caps/>
        <w:strike w:val="0"/>
        <w:dstrike w:val="0"/>
        <w:vanish w:val="0"/>
        <w:color w:val="407EDA"/>
        <w:sz w:val="22"/>
        <w:vertAlign w:val="baseline"/>
      </w:rPr>
    </w:lvl>
    <w:lvl w:ilvl="3" w:tentative="0">
      <w:start w:val="1"/>
      <w:numFmt w:val="decimal"/>
      <w:pStyle w:val="118"/>
      <w:lvlText w:val="B %1.%2.%3.%4"/>
      <w:lvlJc w:val="left"/>
      <w:pPr>
        <w:tabs>
          <w:tab w:val="left" w:pos="0"/>
        </w:tabs>
        <w:ind w:left="1134" w:hanging="1134"/>
      </w:pPr>
      <w:rPr>
        <w:rFonts w:hint="default" w:ascii="Calibri" w:hAnsi="Calibri"/>
        <w:b/>
        <w:i w:val="0"/>
        <w:caps w:val="0"/>
        <w:strike w:val="0"/>
        <w:dstrike w:val="0"/>
        <w:vanish w:val="0"/>
        <w:color w:val="407EDA"/>
        <w:sz w:val="22"/>
        <w:vertAlign w:val="baseline"/>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7">
    <w:nsid w:val="3D966146"/>
    <w:multiLevelType w:val="multilevel"/>
    <w:tmpl w:val="3D966146"/>
    <w:lvl w:ilvl="0" w:tentative="0">
      <w:start w:val="1"/>
      <w:numFmt w:val="decimal"/>
      <w:pStyle w:val="134"/>
      <w:lvlText w:val="D %1"/>
      <w:lvlJc w:val="left"/>
      <w:pPr>
        <w:tabs>
          <w:tab w:val="left" w:pos="0"/>
        </w:tabs>
        <w:ind w:left="709" w:hanging="709"/>
      </w:pPr>
      <w:rPr>
        <w:rFonts w:hint="default" w:asciiTheme="minorHAnsi" w:hAnsiTheme="minorHAnsi"/>
        <w:b/>
        <w:i w:val="0"/>
        <w:caps/>
        <w:color w:val="407EC9"/>
        <w:sz w:val="28"/>
        <w:u w:val="none" w:color="407EC9"/>
      </w:rPr>
    </w:lvl>
    <w:lvl w:ilvl="1" w:tentative="0">
      <w:start w:val="1"/>
      <w:numFmt w:val="decimal"/>
      <w:pStyle w:val="135"/>
      <w:lvlText w:val="D %1.%2."/>
      <w:lvlJc w:val="left"/>
      <w:pPr>
        <w:tabs>
          <w:tab w:val="left" w:pos="0"/>
        </w:tabs>
        <w:ind w:left="851" w:hanging="851"/>
      </w:pPr>
      <w:rPr>
        <w:rFonts w:hint="default" w:asciiTheme="minorHAnsi" w:hAnsiTheme="minorHAnsi"/>
        <w:b/>
        <w:i w:val="0"/>
        <w:caps/>
        <w:color w:val="407EC9"/>
        <w:sz w:val="24"/>
      </w:rPr>
    </w:lvl>
    <w:lvl w:ilvl="2" w:tentative="0">
      <w:start w:val="1"/>
      <w:numFmt w:val="decimal"/>
      <w:pStyle w:val="136"/>
      <w:lvlText w:val="D %1.%2.%3."/>
      <w:lvlJc w:val="left"/>
      <w:pPr>
        <w:ind w:left="992" w:hanging="992"/>
      </w:pPr>
      <w:rPr>
        <w:rFonts w:hint="default" w:asciiTheme="minorHAnsi" w:hAnsiTheme="minorHAnsi"/>
        <w:b/>
        <w:i w:val="0"/>
        <w:caps w:val="0"/>
        <w:strike w:val="0"/>
        <w:dstrike w:val="0"/>
        <w:vanish w:val="0"/>
        <w:color w:val="407EC9"/>
        <w:sz w:val="22"/>
        <w:vertAlign w:val="baseline"/>
      </w:rPr>
    </w:lvl>
    <w:lvl w:ilvl="3" w:tentative="0">
      <w:start w:val="1"/>
      <w:numFmt w:val="decimal"/>
      <w:pStyle w:val="137"/>
      <w:lvlText w:val="D %1.%2.%3.%4."/>
      <w:lvlJc w:val="left"/>
      <w:pPr>
        <w:ind w:left="1134" w:hanging="1134"/>
      </w:pPr>
      <w:rPr>
        <w:rFonts w:hint="default" w:asciiTheme="minorHAnsi" w:hAnsiTheme="minorHAnsi"/>
        <w:b/>
        <w:i w:val="0"/>
        <w:color w:val="407EC9"/>
        <w:sz w:val="22"/>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8">
    <w:nsid w:val="4590560E"/>
    <w:multiLevelType w:val="multilevel"/>
    <w:tmpl w:val="4590560E"/>
    <w:lvl w:ilvl="0" w:tentative="0">
      <w:start w:val="1"/>
      <w:numFmt w:val="decimal"/>
      <w:pStyle w:val="115"/>
      <w:lvlText w:val="B %1."/>
      <w:lvlJc w:val="left"/>
      <w:pPr>
        <w:tabs>
          <w:tab w:val="left" w:pos="0"/>
        </w:tabs>
        <w:ind w:left="709" w:hanging="709"/>
      </w:pPr>
      <w:rPr>
        <w:rFonts w:hint="default" w:ascii="Calibri" w:hAnsi="Calibri"/>
        <w:b/>
        <w:bCs/>
        <w:i w:val="0"/>
        <w:iCs w:val="0"/>
        <w:caps/>
        <w:strike w:val="0"/>
        <w:dstrike w:val="0"/>
        <w:vanish w:val="0"/>
        <w:color w:val="407EC9"/>
        <w:sz w:val="28"/>
        <w:szCs w:val="28"/>
        <w:u w:val="none"/>
        <w:vertAlign w:val="baseline"/>
      </w:rPr>
    </w:lvl>
    <w:lvl w:ilvl="1" w:tentative="0">
      <w:start w:val="1"/>
      <w:numFmt w:val="decimal"/>
      <w:lvlText w:val="B %1.%2."/>
      <w:lvlJc w:val="left"/>
      <w:pPr>
        <w:tabs>
          <w:tab w:val="left" w:pos="0"/>
        </w:tabs>
        <w:ind w:left="851" w:hanging="851"/>
      </w:pPr>
      <w:rPr>
        <w:rFonts w:hint="default" w:ascii="Calibri" w:hAnsi="Calibri"/>
        <w:b/>
        <w:i w:val="0"/>
        <w:caps/>
        <w:strike w:val="0"/>
        <w:dstrike w:val="0"/>
        <w:vanish w:val="0"/>
        <w:color w:val="407EC9"/>
        <w:sz w:val="24"/>
        <w:u w:val="none"/>
        <w:vertAlign w:val="baseline"/>
      </w:rPr>
    </w:lvl>
    <w:lvl w:ilvl="2" w:tentative="0">
      <w:start w:val="1"/>
      <w:numFmt w:val="decimal"/>
      <w:lvlText w:val="A %1.%2.%3."/>
      <w:lvlJc w:val="left"/>
      <w:pPr>
        <w:ind w:left="992" w:hanging="992"/>
      </w:pPr>
      <w:rPr>
        <w:rFonts w:hint="default" w:ascii="Calibri" w:hAnsi="Calibri"/>
        <w:b/>
        <w:i w:val="0"/>
        <w:caps/>
        <w:strike w:val="0"/>
        <w:dstrike w:val="0"/>
        <w:vanish w:val="0"/>
        <w:color w:val="407EC9"/>
        <w:sz w:val="22"/>
        <w:vertAlign w:val="baseline"/>
      </w:rPr>
    </w:lvl>
    <w:lvl w:ilvl="3" w:tentative="0">
      <w:start w:val="1"/>
      <w:numFmt w:val="decimal"/>
      <w:lvlText w:val="A %1.%2.%3.%4"/>
      <w:lvlJc w:val="left"/>
      <w:pPr>
        <w:tabs>
          <w:tab w:val="left" w:pos="0"/>
        </w:tabs>
        <w:ind w:left="1134" w:hanging="1134"/>
      </w:pPr>
      <w:rPr>
        <w:rFonts w:hint="default" w:ascii="Calibri" w:hAnsi="Calibri"/>
        <w:b/>
        <w:i w:val="0"/>
        <w:caps w:val="0"/>
        <w:strike w:val="0"/>
        <w:dstrike w:val="0"/>
        <w:vanish w:val="0"/>
        <w:color w:val="407EC9"/>
        <w:sz w:val="22"/>
        <w:vertAlign w:val="baseline"/>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9">
    <w:nsid w:val="48D554E7"/>
    <w:multiLevelType w:val="multilevel"/>
    <w:tmpl w:val="48D554E7"/>
    <w:lvl w:ilvl="0" w:tentative="0">
      <w:start w:val="1"/>
      <w:numFmt w:val="bullet"/>
      <w:pStyle w:val="63"/>
      <w:lvlText w:val=""/>
      <w:lvlJc w:val="left"/>
      <w:pPr>
        <w:ind w:left="360" w:hanging="360"/>
      </w:pPr>
      <w:rPr>
        <w:rFonts w:hint="default" w:ascii="Symbol" w:hAnsi="Symbol"/>
        <w:color w:val="00558C"/>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0">
    <w:nsid w:val="49062249"/>
    <w:multiLevelType w:val="multilevel"/>
    <w:tmpl w:val="49062249"/>
    <w:lvl w:ilvl="0" w:tentative="0">
      <w:start w:val="1"/>
      <w:numFmt w:val="decimal"/>
      <w:pStyle w:val="75"/>
      <w:lvlText w:val="%1."/>
      <w:lvlJc w:val="left"/>
      <w:pPr>
        <w:tabs>
          <w:tab w:val="left" w:pos="0"/>
        </w:tabs>
        <w:ind w:left="709" w:hanging="709"/>
      </w:pPr>
      <w:rPr>
        <w:rFonts w:hint="default"/>
        <w:color w:val="00558C"/>
      </w:rPr>
    </w:lvl>
    <w:lvl w:ilvl="1" w:tentative="0">
      <w:start w:val="1"/>
      <w:numFmt w:val="decimal"/>
      <w:lvlText w:val="%1.%2."/>
      <w:lvlJc w:val="left"/>
      <w:pPr>
        <w:tabs>
          <w:tab w:val="left" w:pos="0"/>
        </w:tabs>
        <w:ind w:left="851" w:hanging="851"/>
      </w:pPr>
      <w:rPr>
        <w:rFonts w:hint="default"/>
      </w:rPr>
    </w:lvl>
    <w:lvl w:ilvl="2" w:tentative="0">
      <w:start w:val="1"/>
      <w:numFmt w:val="decimal"/>
      <w:lvlText w:val="%1.%2.%3."/>
      <w:lvlJc w:val="left"/>
      <w:pPr>
        <w:tabs>
          <w:tab w:val="left" w:pos="0"/>
        </w:tabs>
        <w:ind w:left="992" w:hanging="992"/>
      </w:pPr>
      <w:rPr>
        <w:rFonts w:hint="default"/>
      </w:rPr>
    </w:lvl>
    <w:lvl w:ilvl="3" w:tentative="0">
      <w:start w:val="1"/>
      <w:numFmt w:val="decimal"/>
      <w:lvlText w:val="%1.%2.%3.%4."/>
      <w:lvlJc w:val="left"/>
      <w:pPr>
        <w:tabs>
          <w:tab w:val="left" w:pos="0"/>
        </w:tabs>
        <w:ind w:left="1134" w:hanging="1134"/>
      </w:pPr>
      <w:rPr>
        <w:rFonts w:hint="default"/>
      </w:rPr>
    </w:lvl>
    <w:lvl w:ilvl="4" w:tentative="0">
      <w:start w:val="1"/>
      <w:numFmt w:val="decimal"/>
      <w:lvlText w:val="%1.%2.%3.%4.%5"/>
      <w:lvlJc w:val="left"/>
      <w:pPr>
        <w:tabs>
          <w:tab w:val="left" w:pos="0"/>
        </w:tabs>
        <w:ind w:left="1008" w:hanging="1008"/>
      </w:pPr>
      <w:rPr>
        <w:rFonts w:hint="default"/>
      </w:rPr>
    </w:lvl>
    <w:lvl w:ilvl="5" w:tentative="0">
      <w:start w:val="1"/>
      <w:numFmt w:val="decimal"/>
      <w:lvlText w:val="%1.%2.%3.%4.%5.%6"/>
      <w:lvlJc w:val="left"/>
      <w:pPr>
        <w:tabs>
          <w:tab w:val="left" w:pos="0"/>
        </w:tabs>
        <w:ind w:left="1152" w:hanging="1152"/>
      </w:pPr>
      <w:rPr>
        <w:rFonts w:hint="default"/>
      </w:rPr>
    </w:lvl>
    <w:lvl w:ilvl="6" w:tentative="0">
      <w:start w:val="1"/>
      <w:numFmt w:val="decimal"/>
      <w:lvlText w:val="%1.%2.%3.%4.%5.%6.%7"/>
      <w:lvlJc w:val="left"/>
      <w:pPr>
        <w:tabs>
          <w:tab w:val="left" w:pos="0"/>
        </w:tabs>
        <w:ind w:left="1296" w:hanging="1296"/>
      </w:pPr>
      <w:rPr>
        <w:rFonts w:hint="default"/>
      </w:rPr>
    </w:lvl>
    <w:lvl w:ilvl="7" w:tentative="0">
      <w:start w:val="1"/>
      <w:numFmt w:val="decimal"/>
      <w:lvlText w:val="%1.%2.%3.%4.%5.%6.%7.%8"/>
      <w:lvlJc w:val="left"/>
      <w:pPr>
        <w:tabs>
          <w:tab w:val="left" w:pos="0"/>
        </w:tabs>
        <w:ind w:left="1440" w:hanging="1440"/>
      </w:pPr>
      <w:rPr>
        <w:rFonts w:hint="default"/>
      </w:rPr>
    </w:lvl>
    <w:lvl w:ilvl="8" w:tentative="0">
      <w:start w:val="1"/>
      <w:numFmt w:val="decimal"/>
      <w:lvlText w:val="%1.%2.%3.%4.%5.%6.%7.%8.%9"/>
      <w:lvlJc w:val="left"/>
      <w:pPr>
        <w:tabs>
          <w:tab w:val="left" w:pos="0"/>
        </w:tabs>
        <w:ind w:left="1584" w:hanging="1584"/>
      </w:pPr>
      <w:rPr>
        <w:rFonts w:hint="default"/>
      </w:rPr>
    </w:lvl>
  </w:abstractNum>
  <w:abstractNum w:abstractNumId="31">
    <w:nsid w:val="56E271A2"/>
    <w:multiLevelType w:val="multilevel"/>
    <w:tmpl w:val="56E271A2"/>
    <w:lvl w:ilvl="0" w:tentative="0">
      <w:start w:val="1"/>
      <w:numFmt w:val="decimal"/>
      <w:pStyle w:val="163"/>
      <w:lvlText w:val="K %1"/>
      <w:lvlJc w:val="left"/>
      <w:pPr>
        <w:tabs>
          <w:tab w:val="left" w:pos="0"/>
        </w:tabs>
        <w:ind w:left="709" w:hanging="709"/>
      </w:pPr>
      <w:rPr>
        <w:rFonts w:hint="default" w:asciiTheme="minorHAnsi" w:hAnsiTheme="minorHAnsi"/>
        <w:b/>
        <w:i w:val="0"/>
        <w:caps/>
        <w:color w:val="407EC9"/>
        <w:sz w:val="28"/>
        <w:u w:val="none" w:color="407EC9"/>
      </w:rPr>
    </w:lvl>
    <w:lvl w:ilvl="1" w:tentative="0">
      <w:start w:val="1"/>
      <w:numFmt w:val="decimal"/>
      <w:pStyle w:val="164"/>
      <w:lvlText w:val="K %1.%2."/>
      <w:lvlJc w:val="left"/>
      <w:pPr>
        <w:tabs>
          <w:tab w:val="left" w:pos="0"/>
        </w:tabs>
        <w:ind w:left="851" w:hanging="851"/>
      </w:pPr>
      <w:rPr>
        <w:rFonts w:hint="default" w:asciiTheme="minorHAnsi" w:hAnsiTheme="minorHAnsi"/>
        <w:b/>
        <w:i w:val="0"/>
        <w:caps/>
        <w:color w:val="407EC9"/>
        <w:sz w:val="24"/>
      </w:rPr>
    </w:lvl>
    <w:lvl w:ilvl="2" w:tentative="0">
      <w:start w:val="1"/>
      <w:numFmt w:val="decimal"/>
      <w:pStyle w:val="165"/>
      <w:lvlText w:val="K %1.%2.%3."/>
      <w:lvlJc w:val="left"/>
      <w:pPr>
        <w:ind w:left="992" w:hanging="992"/>
      </w:pPr>
      <w:rPr>
        <w:rFonts w:hint="default" w:asciiTheme="minorHAnsi" w:hAnsiTheme="minorHAnsi"/>
        <w:b/>
        <w:i w:val="0"/>
        <w:caps w:val="0"/>
        <w:strike w:val="0"/>
        <w:dstrike w:val="0"/>
        <w:vanish w:val="0"/>
        <w:color w:val="407EC9"/>
        <w:sz w:val="22"/>
        <w:vertAlign w:val="baseline"/>
      </w:rPr>
    </w:lvl>
    <w:lvl w:ilvl="3" w:tentative="0">
      <w:start w:val="1"/>
      <w:numFmt w:val="decimal"/>
      <w:pStyle w:val="166"/>
      <w:lvlText w:val="K %1.%2.%3.%4."/>
      <w:lvlJc w:val="left"/>
      <w:pPr>
        <w:tabs>
          <w:tab w:val="left" w:pos="0"/>
        </w:tabs>
        <w:ind w:left="1134" w:hanging="1134"/>
      </w:pPr>
      <w:rPr>
        <w:rFonts w:hint="default" w:asciiTheme="minorHAnsi" w:hAnsiTheme="minorHAnsi"/>
        <w:b/>
        <w:i w:val="0"/>
        <w:color w:val="407EC9"/>
        <w:sz w:val="22"/>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32">
    <w:nsid w:val="57872006"/>
    <w:multiLevelType w:val="multilevel"/>
    <w:tmpl w:val="57872006"/>
    <w:lvl w:ilvl="0" w:tentative="0">
      <w:start w:val="1"/>
      <w:numFmt w:val="decimal"/>
      <w:lvlText w:val="E %1"/>
      <w:lvlJc w:val="left"/>
      <w:pPr>
        <w:tabs>
          <w:tab w:val="left" w:pos="0"/>
        </w:tabs>
        <w:ind w:left="709" w:hanging="709"/>
      </w:pPr>
      <w:rPr>
        <w:rFonts w:hint="default" w:asciiTheme="majorHAnsi" w:hAnsiTheme="majorHAnsi"/>
        <w:b/>
        <w:i w:val="0"/>
        <w:color w:val="407EC9"/>
        <w:sz w:val="28"/>
      </w:rPr>
    </w:lvl>
    <w:lvl w:ilvl="1" w:tentative="0">
      <w:start w:val="1"/>
      <w:numFmt w:val="decimal"/>
      <w:lvlText w:val="E %1.%2"/>
      <w:lvlJc w:val="left"/>
      <w:pPr>
        <w:tabs>
          <w:tab w:val="left" w:pos="0"/>
        </w:tabs>
        <w:ind w:left="851" w:hanging="851"/>
      </w:pPr>
      <w:rPr>
        <w:rFonts w:hint="default" w:asciiTheme="majorHAnsi" w:hAnsiTheme="majorHAnsi"/>
        <w:b/>
        <w:i w:val="0"/>
        <w:color w:val="407EC9"/>
        <w:sz w:val="24"/>
      </w:rPr>
    </w:lvl>
    <w:lvl w:ilvl="2" w:tentative="0">
      <w:start w:val="1"/>
      <w:numFmt w:val="decimal"/>
      <w:lvlText w:val="E %1.%2.%3"/>
      <w:lvlJc w:val="left"/>
      <w:pPr>
        <w:tabs>
          <w:tab w:val="left" w:pos="0"/>
        </w:tabs>
        <w:ind w:left="992" w:hanging="992"/>
      </w:pPr>
      <w:rPr>
        <w:rFonts w:hint="default" w:asciiTheme="minorHAnsi" w:hAnsiTheme="minorHAnsi"/>
        <w:b/>
        <w:i w:val="0"/>
        <w:sz w:val="22"/>
      </w:rPr>
    </w:lvl>
    <w:lvl w:ilvl="3" w:tentative="0">
      <w:start w:val="1"/>
      <w:numFmt w:val="decimal"/>
      <w:pStyle w:val="142"/>
      <w:lvlText w:val="E %1.%2.%3.%4"/>
      <w:lvlJc w:val="left"/>
      <w:pPr>
        <w:tabs>
          <w:tab w:val="left" w:pos="0"/>
        </w:tabs>
        <w:ind w:left="1134" w:hanging="1134"/>
      </w:pPr>
      <w:rPr>
        <w:rFonts w:hint="default" w:asciiTheme="minorHAnsi" w:hAnsiTheme="minorHAnsi"/>
        <w:b/>
        <w:i w:val="0"/>
        <w:sz w:val="22"/>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abstractNum w:abstractNumId="33">
    <w:nsid w:val="5D1241D2"/>
    <w:multiLevelType w:val="multilevel"/>
    <w:tmpl w:val="5D1241D2"/>
    <w:lvl w:ilvl="0" w:tentative="0">
      <w:start w:val="1"/>
      <w:numFmt w:val="decimal"/>
      <w:pStyle w:val="167"/>
      <w:lvlText w:val="L %1"/>
      <w:lvlJc w:val="left"/>
      <w:pPr>
        <w:tabs>
          <w:tab w:val="left" w:pos="0"/>
        </w:tabs>
        <w:ind w:left="709" w:hanging="709"/>
      </w:pPr>
      <w:rPr>
        <w:rFonts w:hint="default" w:asciiTheme="minorHAnsi" w:hAnsiTheme="minorHAnsi"/>
        <w:b/>
        <w:i w:val="0"/>
        <w:caps/>
        <w:color w:val="407EC9"/>
        <w:sz w:val="28"/>
        <w:u w:val="none" w:color="407EC9"/>
      </w:rPr>
    </w:lvl>
    <w:lvl w:ilvl="1" w:tentative="0">
      <w:start w:val="1"/>
      <w:numFmt w:val="decimal"/>
      <w:pStyle w:val="168"/>
      <w:lvlText w:val="L %1.%2."/>
      <w:lvlJc w:val="left"/>
      <w:pPr>
        <w:tabs>
          <w:tab w:val="left" w:pos="0"/>
        </w:tabs>
        <w:ind w:left="851" w:hanging="851"/>
      </w:pPr>
      <w:rPr>
        <w:rFonts w:hint="default" w:asciiTheme="minorHAnsi" w:hAnsiTheme="minorHAnsi"/>
        <w:b/>
        <w:i w:val="0"/>
        <w:caps/>
        <w:color w:val="407EC9"/>
        <w:sz w:val="24"/>
      </w:rPr>
    </w:lvl>
    <w:lvl w:ilvl="2" w:tentative="0">
      <w:start w:val="1"/>
      <w:numFmt w:val="decimal"/>
      <w:pStyle w:val="169"/>
      <w:lvlText w:val="L %1.%2.%3."/>
      <w:lvlJc w:val="left"/>
      <w:pPr>
        <w:ind w:left="992" w:hanging="992"/>
      </w:pPr>
      <w:rPr>
        <w:rFonts w:hint="default" w:asciiTheme="minorHAnsi" w:hAnsiTheme="minorHAnsi"/>
        <w:b/>
        <w:i w:val="0"/>
        <w:caps w:val="0"/>
        <w:strike w:val="0"/>
        <w:dstrike w:val="0"/>
        <w:vanish w:val="0"/>
        <w:color w:val="407EC9"/>
        <w:sz w:val="22"/>
        <w:vertAlign w:val="baseline"/>
      </w:rPr>
    </w:lvl>
    <w:lvl w:ilvl="3" w:tentative="0">
      <w:start w:val="1"/>
      <w:numFmt w:val="decimal"/>
      <w:pStyle w:val="170"/>
      <w:lvlText w:val="L %1.%2.%3.%4."/>
      <w:lvlJc w:val="left"/>
      <w:pPr>
        <w:tabs>
          <w:tab w:val="left" w:pos="0"/>
        </w:tabs>
        <w:ind w:left="1134" w:hanging="1134"/>
      </w:pPr>
      <w:rPr>
        <w:rFonts w:hint="default" w:asciiTheme="minorHAnsi" w:hAnsiTheme="minorHAnsi"/>
        <w:b/>
        <w:i w:val="0"/>
        <w:color w:val="407EC9"/>
        <w:sz w:val="22"/>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34">
    <w:nsid w:val="5EB057A3"/>
    <w:multiLevelType w:val="multilevel"/>
    <w:tmpl w:val="5EB057A3"/>
    <w:lvl w:ilvl="0" w:tentative="0">
      <w:start w:val="3"/>
      <w:numFmt w:val="decimal"/>
      <w:pStyle w:val="106"/>
      <w:lvlText w:val="(%1)"/>
      <w:lvlJc w:val="left"/>
      <w:pPr>
        <w:ind w:left="360" w:hanging="360"/>
      </w:pPr>
      <w:rPr>
        <w:rFonts w:hint="default"/>
        <w:b w:val="0"/>
        <w:i w:val="0"/>
        <w:sz w:val="22"/>
        <w:u w:val="none"/>
      </w:rPr>
    </w:lvl>
    <w:lvl w:ilvl="1" w:tentative="0">
      <w:start w:val="1"/>
      <w:numFmt w:val="lowerLetter"/>
      <w:lvlText w:val="%2)"/>
      <w:lvlJc w:val="left"/>
      <w:pPr>
        <w:ind w:left="720" w:hanging="360"/>
      </w:pPr>
      <w:rPr>
        <w:rFonts w:hint="default"/>
      </w:rPr>
    </w:lvl>
    <w:lvl w:ilvl="2" w:tentative="0">
      <w:start w:val="1"/>
      <w:numFmt w:val="lowerRoman"/>
      <w:lvlText w:val="%3)"/>
      <w:lvlJc w:val="left"/>
      <w:pPr>
        <w:ind w:left="1080" w:hanging="360"/>
      </w:pPr>
      <w:rPr>
        <w:rFonts w:hint="default"/>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35">
    <w:nsid w:val="64EA7189"/>
    <w:multiLevelType w:val="multilevel"/>
    <w:tmpl w:val="64EA7189"/>
    <w:lvl w:ilvl="0" w:tentative="0">
      <w:start w:val="1"/>
      <w:numFmt w:val="decimal"/>
      <w:lvlText w:val="Figure %1"/>
      <w:lvlJc w:val="left"/>
      <w:pPr>
        <w:ind w:left="992" w:hanging="992"/>
      </w:pPr>
      <w:rPr>
        <w:rFonts w:hint="default" w:ascii="Calibri" w:hAnsi="Calibri" w:cs="Times New Roman"/>
        <w:b w:val="0"/>
        <w:i/>
        <w:sz w:val="22"/>
        <w:u w:val="none"/>
      </w:rPr>
    </w:lvl>
    <w:lvl w:ilvl="1" w:tentative="0">
      <w:start w:val="1"/>
      <w:numFmt w:val="decimal"/>
      <w:lvlText w:val="%1.%2."/>
      <w:lvlJc w:val="left"/>
      <w:pPr>
        <w:ind w:left="792" w:hanging="432"/>
      </w:p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36">
    <w:nsid w:val="67AB4D84"/>
    <w:multiLevelType w:val="multilevel"/>
    <w:tmpl w:val="67AB4D84"/>
    <w:lvl w:ilvl="0" w:tentative="0">
      <w:start w:val="1"/>
      <w:numFmt w:val="decimal"/>
      <w:pStyle w:val="2"/>
      <w:lvlText w:val="%1."/>
      <w:lvlJc w:val="left"/>
      <w:pPr>
        <w:tabs>
          <w:tab w:val="left" w:pos="0"/>
        </w:tabs>
        <w:ind w:left="709" w:hanging="709"/>
      </w:pPr>
      <w:rPr>
        <w:rFonts w:hint="default" w:asciiTheme="minorHAnsi" w:hAnsiTheme="minorHAnsi"/>
        <w:b/>
        <w:i w:val="0"/>
        <w:color w:val="00558C"/>
        <w:sz w:val="28"/>
      </w:rPr>
    </w:lvl>
    <w:lvl w:ilvl="1" w:tentative="0">
      <w:start w:val="1"/>
      <w:numFmt w:val="decimal"/>
      <w:pStyle w:val="5"/>
      <w:lvlText w:val="%1.%2."/>
      <w:lvlJc w:val="left"/>
      <w:pPr>
        <w:tabs>
          <w:tab w:val="left" w:pos="0"/>
        </w:tabs>
        <w:ind w:left="851" w:hanging="851"/>
      </w:pPr>
      <w:rPr>
        <w:rFonts w:hint="default" w:asciiTheme="minorHAnsi" w:hAnsiTheme="minorHAnsi"/>
        <w:b/>
        <w:i w:val="0"/>
        <w:color w:val="00558C"/>
        <w:sz w:val="24"/>
      </w:rPr>
    </w:lvl>
    <w:lvl w:ilvl="2" w:tentative="0">
      <w:start w:val="1"/>
      <w:numFmt w:val="decimal"/>
      <w:pStyle w:val="7"/>
      <w:lvlText w:val="%1.%2.%3."/>
      <w:lvlJc w:val="left"/>
      <w:pPr>
        <w:tabs>
          <w:tab w:val="left" w:pos="0"/>
        </w:tabs>
        <w:ind w:left="992" w:hanging="992"/>
      </w:pPr>
      <w:rPr>
        <w:rFonts w:hint="default" w:asciiTheme="minorHAnsi" w:hAnsiTheme="minorHAnsi"/>
        <w:b/>
        <w:i w:val="0"/>
        <w:color w:val="00558C"/>
        <w:sz w:val="22"/>
      </w:rPr>
    </w:lvl>
    <w:lvl w:ilvl="3" w:tentative="0">
      <w:start w:val="1"/>
      <w:numFmt w:val="decimal"/>
      <w:pStyle w:val="8"/>
      <w:lvlText w:val="%1.%2.%3.%4."/>
      <w:lvlJc w:val="left"/>
      <w:pPr>
        <w:tabs>
          <w:tab w:val="left" w:pos="0"/>
        </w:tabs>
        <w:ind w:left="1134" w:hanging="1134"/>
      </w:pPr>
      <w:rPr>
        <w:rFonts w:hint="default" w:asciiTheme="minorHAnsi" w:hAnsiTheme="minorHAnsi"/>
        <w:b/>
        <w:i w:val="0"/>
        <w:color w:val="00558C"/>
        <w:sz w:val="22"/>
      </w:rPr>
    </w:lvl>
    <w:lvl w:ilvl="4" w:tentative="0">
      <w:start w:val="1"/>
      <w:numFmt w:val="decimal"/>
      <w:pStyle w:val="9"/>
      <w:lvlText w:val="%1.%2.%3.%4.%5"/>
      <w:lvlJc w:val="left"/>
      <w:pPr>
        <w:ind w:left="1008" w:hanging="1008"/>
      </w:pPr>
      <w:rPr>
        <w:rFonts w:hint="default" w:ascii="Calibri" w:hAnsi="Calibri"/>
        <w:color w:val="00558C"/>
      </w:rPr>
    </w:lvl>
    <w:lvl w:ilvl="5" w:tentative="0">
      <w:start w:val="1"/>
      <w:numFmt w:val="decimal"/>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abstractNum w:abstractNumId="37">
    <w:nsid w:val="6C9C62AB"/>
    <w:multiLevelType w:val="multilevel"/>
    <w:tmpl w:val="6C9C62AB"/>
    <w:lvl w:ilvl="0" w:tentative="0">
      <w:start w:val="1"/>
      <w:numFmt w:val="decimal"/>
      <w:lvlText w:val="%1"/>
      <w:lvlJc w:val="left"/>
      <w:pPr>
        <w:ind w:left="567" w:hanging="567"/>
      </w:pPr>
      <w:rPr>
        <w:rFonts w:hint="default" w:asciiTheme="minorHAnsi" w:hAnsiTheme="minorHAnsi"/>
        <w:b w:val="0"/>
        <w:i w:val="0"/>
        <w:sz w:val="22"/>
      </w:rPr>
    </w:lvl>
    <w:lvl w:ilvl="1" w:tentative="0">
      <w:start w:val="1"/>
      <w:numFmt w:val="lowerLetter"/>
      <w:pStyle w:val="96"/>
      <w:lvlText w:val="%2"/>
      <w:lvlJc w:val="left"/>
      <w:pPr>
        <w:ind w:left="1134" w:hanging="567"/>
      </w:pPr>
      <w:rPr>
        <w:rFonts w:hint="default" w:asciiTheme="minorHAnsi" w:hAnsiTheme="minorHAnsi"/>
        <w:b w:val="0"/>
        <w:i w:val="0"/>
        <w:sz w:val="22"/>
      </w:rPr>
    </w:lvl>
    <w:lvl w:ilvl="2" w:tentative="0">
      <w:start w:val="1"/>
      <w:numFmt w:val="lowerRoman"/>
      <w:pStyle w:val="97"/>
      <w:lvlText w:val="%3"/>
      <w:lvlJc w:val="left"/>
      <w:pPr>
        <w:ind w:left="2268" w:hanging="567"/>
      </w:pPr>
      <w:rPr>
        <w:rFonts w:hint="default" w:asciiTheme="minorHAnsi" w:hAnsiTheme="minorHAnsi"/>
        <w:b w:val="0"/>
        <w:i w:val="0"/>
        <w:sz w:val="20"/>
      </w:rPr>
    </w:lvl>
    <w:lvl w:ilvl="3" w:tentative="0">
      <w:start w:val="1"/>
      <w:numFmt w:val="decimal"/>
      <w:lvlText w:val="(%4)"/>
      <w:lvlJc w:val="left"/>
      <w:pPr>
        <w:ind w:left="2858" w:hanging="360"/>
      </w:pPr>
      <w:rPr>
        <w:rFonts w:hint="default"/>
      </w:rPr>
    </w:lvl>
    <w:lvl w:ilvl="4" w:tentative="0">
      <w:start w:val="1"/>
      <w:numFmt w:val="lowerLetter"/>
      <w:lvlText w:val="(%5)"/>
      <w:lvlJc w:val="left"/>
      <w:pPr>
        <w:ind w:left="3218" w:hanging="360"/>
      </w:pPr>
      <w:rPr>
        <w:rFonts w:hint="default"/>
      </w:rPr>
    </w:lvl>
    <w:lvl w:ilvl="5" w:tentative="0">
      <w:start w:val="1"/>
      <w:numFmt w:val="lowerRoman"/>
      <w:lvlText w:val="(%6)"/>
      <w:lvlJc w:val="left"/>
      <w:pPr>
        <w:ind w:left="3578" w:hanging="360"/>
      </w:pPr>
      <w:rPr>
        <w:rFonts w:hint="default"/>
      </w:rPr>
    </w:lvl>
    <w:lvl w:ilvl="6" w:tentative="0">
      <w:start w:val="1"/>
      <w:numFmt w:val="decimal"/>
      <w:lvlText w:val="%7."/>
      <w:lvlJc w:val="left"/>
      <w:pPr>
        <w:ind w:left="3938" w:hanging="360"/>
      </w:pPr>
      <w:rPr>
        <w:rFonts w:hint="default"/>
      </w:rPr>
    </w:lvl>
    <w:lvl w:ilvl="7" w:tentative="0">
      <w:start w:val="1"/>
      <w:numFmt w:val="lowerLetter"/>
      <w:lvlText w:val="%8."/>
      <w:lvlJc w:val="left"/>
      <w:pPr>
        <w:ind w:left="4298" w:hanging="360"/>
      </w:pPr>
      <w:rPr>
        <w:rFonts w:hint="default"/>
      </w:rPr>
    </w:lvl>
    <w:lvl w:ilvl="8" w:tentative="0">
      <w:start w:val="1"/>
      <w:numFmt w:val="lowerRoman"/>
      <w:lvlText w:val="%9."/>
      <w:lvlJc w:val="left"/>
      <w:pPr>
        <w:ind w:left="4658" w:hanging="360"/>
      </w:pPr>
      <w:rPr>
        <w:rFonts w:hint="default"/>
      </w:rPr>
    </w:lvl>
  </w:abstractNum>
  <w:abstractNum w:abstractNumId="38">
    <w:nsid w:val="6F6A7417"/>
    <w:multiLevelType w:val="multilevel"/>
    <w:tmpl w:val="6F6A7417"/>
    <w:lvl w:ilvl="0" w:tentative="0">
      <w:start w:val="1"/>
      <w:numFmt w:val="bullet"/>
      <w:pStyle w:val="113"/>
      <w:lvlText w:val=""/>
      <w:lvlJc w:val="left"/>
      <w:pPr>
        <w:ind w:left="397" w:hanging="284"/>
      </w:pPr>
      <w:rPr>
        <w:rFonts w:hint="default" w:ascii="Symbol" w:hAnsi="Symbol"/>
        <w:b w:val="0"/>
        <w:i w:val="0"/>
        <w:color w:val="407EC9"/>
        <w:sz w:val="20"/>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9">
    <w:nsid w:val="76D64DA6"/>
    <w:multiLevelType w:val="multilevel"/>
    <w:tmpl w:val="76D64DA6"/>
    <w:lvl w:ilvl="0" w:tentative="0">
      <w:start w:val="1"/>
      <w:numFmt w:val="bullet"/>
      <w:pStyle w:val="101"/>
      <w:lvlText w:val="o"/>
      <w:lvlJc w:val="left"/>
      <w:pPr>
        <w:ind w:left="1211" w:hanging="360"/>
      </w:pPr>
      <w:rPr>
        <w:rFonts w:hint="default" w:ascii="Courier New" w:hAnsi="Courier New" w:cs="Courier New"/>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40">
    <w:nsid w:val="77B65365"/>
    <w:multiLevelType w:val="multilevel"/>
    <w:tmpl w:val="77B65365"/>
    <w:lvl w:ilvl="0" w:tentative="0">
      <w:start w:val="1"/>
      <w:numFmt w:val="decimal"/>
      <w:pStyle w:val="103"/>
      <w:lvlText w:val="%1"/>
      <w:lvlJc w:val="left"/>
      <w:pPr>
        <w:tabs>
          <w:tab w:val="left" w:pos="0"/>
        </w:tabs>
        <w:ind w:left="567" w:hanging="567"/>
      </w:pPr>
      <w:rPr>
        <w:rFonts w:hint="default" w:asciiTheme="minorHAnsi" w:hAnsiTheme="minorHAnsi"/>
        <w:b w:val="0"/>
        <w:i w:val="0"/>
        <w:sz w:val="22"/>
      </w:rPr>
    </w:lvl>
    <w:lvl w:ilvl="1" w:tentative="0">
      <w:start w:val="1"/>
      <w:numFmt w:val="lowerLetter"/>
      <w:lvlText w:val="%2"/>
      <w:lvlJc w:val="left"/>
      <w:pPr>
        <w:tabs>
          <w:tab w:val="left" w:pos="0"/>
        </w:tabs>
        <w:ind w:left="1134" w:hanging="567"/>
      </w:pPr>
      <w:rPr>
        <w:rFonts w:hint="default" w:asciiTheme="minorHAnsi" w:hAnsiTheme="minorHAnsi"/>
        <w:b w:val="0"/>
        <w:i w:val="0"/>
        <w:sz w:val="22"/>
      </w:rPr>
    </w:lvl>
    <w:lvl w:ilvl="2" w:tentative="0">
      <w:start w:val="1"/>
      <w:numFmt w:val="lowerRoman"/>
      <w:lvlText w:val="%3"/>
      <w:lvlJc w:val="left"/>
      <w:pPr>
        <w:ind w:left="567" w:firstLine="567"/>
      </w:pPr>
      <w:rPr>
        <w:rFonts w:hint="default" w:asciiTheme="minorHAnsi" w:hAnsiTheme="minorHAnsi"/>
        <w:b w:val="0"/>
        <w:i w:val="0"/>
        <w:sz w:val="20"/>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41">
    <w:nsid w:val="783E354F"/>
    <w:multiLevelType w:val="multilevel"/>
    <w:tmpl w:val="783E354F"/>
    <w:lvl w:ilvl="0" w:tentative="0">
      <w:start w:val="1"/>
      <w:numFmt w:val="decimal"/>
      <w:pStyle w:val="147"/>
      <w:lvlText w:val="G %1"/>
      <w:lvlJc w:val="left"/>
      <w:pPr>
        <w:tabs>
          <w:tab w:val="left" w:pos="0"/>
        </w:tabs>
        <w:ind w:left="709" w:hanging="709"/>
      </w:pPr>
      <w:rPr>
        <w:rFonts w:hint="default" w:asciiTheme="minorHAnsi" w:hAnsiTheme="minorHAnsi"/>
        <w:b/>
        <w:i w:val="0"/>
        <w:color w:val="407EC9"/>
        <w:sz w:val="28"/>
      </w:rPr>
    </w:lvl>
    <w:lvl w:ilvl="1" w:tentative="0">
      <w:start w:val="1"/>
      <w:numFmt w:val="decimal"/>
      <w:pStyle w:val="148"/>
      <w:lvlText w:val="G %1.%2"/>
      <w:lvlJc w:val="left"/>
      <w:pPr>
        <w:tabs>
          <w:tab w:val="left" w:pos="0"/>
        </w:tabs>
        <w:ind w:left="851" w:hanging="851"/>
      </w:pPr>
      <w:rPr>
        <w:rFonts w:hint="default" w:asciiTheme="majorHAnsi" w:hAnsiTheme="majorHAnsi"/>
        <w:b/>
        <w:i w:val="0"/>
        <w:color w:val="407EC9"/>
        <w:sz w:val="24"/>
      </w:rPr>
    </w:lvl>
    <w:lvl w:ilvl="2" w:tentative="0">
      <w:start w:val="1"/>
      <w:numFmt w:val="decimal"/>
      <w:pStyle w:val="149"/>
      <w:lvlText w:val="G %1.%2.%3"/>
      <w:lvlJc w:val="left"/>
      <w:pPr>
        <w:tabs>
          <w:tab w:val="left" w:pos="0"/>
        </w:tabs>
        <w:ind w:left="992" w:hanging="992"/>
      </w:pPr>
      <w:rPr>
        <w:rFonts w:hint="default" w:asciiTheme="minorHAnsi" w:hAnsiTheme="minorHAnsi"/>
        <w:b/>
        <w:i w:val="0"/>
        <w:color w:val="407EC9"/>
        <w:sz w:val="22"/>
      </w:rPr>
    </w:lvl>
    <w:lvl w:ilvl="3" w:tentative="0">
      <w:start w:val="1"/>
      <w:numFmt w:val="decimal"/>
      <w:pStyle w:val="150"/>
      <w:lvlText w:val="G %1.%2.%3.%4"/>
      <w:lvlJc w:val="left"/>
      <w:pPr>
        <w:tabs>
          <w:tab w:val="left" w:pos="0"/>
        </w:tabs>
        <w:ind w:left="1134" w:hanging="1134"/>
      </w:pPr>
      <w:rPr>
        <w:rFonts w:hint="default" w:asciiTheme="minorHAnsi" w:hAnsiTheme="minorHAnsi"/>
        <w:b/>
        <w:i w:val="0"/>
        <w:color w:val="407EC9"/>
        <w:sz w:val="22"/>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abstractNum w:abstractNumId="42">
    <w:nsid w:val="7BB11B89"/>
    <w:multiLevelType w:val="multilevel"/>
    <w:tmpl w:val="7BB11B89"/>
    <w:lvl w:ilvl="0" w:tentative="0">
      <w:start w:val="1"/>
      <w:numFmt w:val="bullet"/>
      <w:pStyle w:val="64"/>
      <w:lvlText w:val=""/>
      <w:lvlJc w:val="left"/>
      <w:pPr>
        <w:ind w:left="851" w:hanging="426"/>
      </w:pPr>
      <w:rPr>
        <w:rFonts w:hint="default" w:ascii="Symbol" w:hAnsi="Symbol"/>
        <w:color w:val="B2C1ED"/>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36"/>
  </w:num>
  <w:num w:numId="2">
    <w:abstractNumId w:val="3"/>
  </w:num>
  <w:num w:numId="3">
    <w:abstractNumId w:val="29"/>
  </w:num>
  <w:num w:numId="4">
    <w:abstractNumId w:val="42"/>
  </w:num>
  <w:num w:numId="5">
    <w:abstractNumId w:val="30"/>
  </w:num>
  <w:num w:numId="6">
    <w:abstractNumId w:val="13"/>
  </w:num>
  <w:num w:numId="7">
    <w:abstractNumId w:val="8"/>
  </w:num>
  <w:num w:numId="8">
    <w:abstractNumId w:val="21"/>
  </w:num>
  <w:num w:numId="9">
    <w:abstractNumId w:val="7"/>
  </w:num>
  <w:num w:numId="10">
    <w:abstractNumId w:val="14"/>
  </w:num>
  <w:num w:numId="11">
    <w:abstractNumId w:val="9"/>
  </w:num>
  <w:num w:numId="12">
    <w:abstractNumId w:val="37"/>
  </w:num>
  <w:num w:numId="13">
    <w:abstractNumId w:val="39"/>
  </w:num>
  <w:num w:numId="14">
    <w:abstractNumId w:val="40"/>
  </w:num>
  <w:num w:numId="15">
    <w:abstractNumId w:val="34"/>
  </w:num>
  <w:num w:numId="16">
    <w:abstractNumId w:val="20"/>
  </w:num>
  <w:num w:numId="17">
    <w:abstractNumId w:val="38"/>
  </w:num>
  <w:num w:numId="18">
    <w:abstractNumId w:val="17"/>
  </w:num>
  <w:num w:numId="19">
    <w:abstractNumId w:val="28"/>
  </w:num>
  <w:num w:numId="20">
    <w:abstractNumId w:val="26"/>
  </w:num>
  <w:num w:numId="21">
    <w:abstractNumId w:val="5"/>
  </w:num>
  <w:num w:numId="22">
    <w:abstractNumId w:val="27"/>
  </w:num>
  <w:num w:numId="23">
    <w:abstractNumId w:val="11"/>
  </w:num>
  <w:num w:numId="24">
    <w:abstractNumId w:val="32"/>
  </w:num>
  <w:num w:numId="25">
    <w:abstractNumId w:val="10"/>
  </w:num>
  <w:num w:numId="26">
    <w:abstractNumId w:val="41"/>
  </w:num>
  <w:num w:numId="27">
    <w:abstractNumId w:val="4"/>
  </w:num>
  <w:num w:numId="28">
    <w:abstractNumId w:val="25"/>
  </w:num>
  <w:num w:numId="29">
    <w:abstractNumId w:val="18"/>
  </w:num>
  <w:num w:numId="30">
    <w:abstractNumId w:val="31"/>
  </w:num>
  <w:num w:numId="31">
    <w:abstractNumId w:val="33"/>
  </w:num>
  <w:num w:numId="32">
    <w:abstractNumId w:val="6"/>
  </w:num>
  <w:num w:numId="33">
    <w:abstractNumId w:val="15"/>
  </w:num>
  <w:num w:numId="34">
    <w:abstractNumId w:val="22"/>
  </w:num>
  <w:num w:numId="35">
    <w:abstractNumId w:val="24"/>
  </w:num>
  <w:num w:numId="36">
    <w:abstractNumId w:val="23"/>
  </w:num>
  <w:num w:numId="37">
    <w:abstractNumId w:val="12"/>
  </w:num>
  <w:num w:numId="38">
    <w:abstractNumId w:val="1"/>
  </w:num>
  <w:num w:numId="39">
    <w:abstractNumId w:val="2"/>
  </w:num>
  <w:num w:numId="40">
    <w:abstractNumId w:val="16"/>
  </w:num>
  <w:num w:numId="41">
    <w:abstractNumId w:val="0"/>
  </w:num>
  <w:num w:numId="42">
    <w:abstractNumId w:val="35"/>
  </w:num>
  <w:num w:numId="43">
    <w:abstractNumId w:val="19"/>
  </w:num>
  <w:num w:numId="44">
    <w:abstractNumId w:val="14"/>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Heidi Clevett">
    <w15:presenceInfo w15:providerId="AD" w15:userId="S::Heidi.Clevett@mcga.gov.uk::a979da74-198a-4d49-b996-4206ad7465f4"/>
  </w15:person>
  <w15:person w15:author="Sundklev Monica">
    <w15:presenceInfo w15:providerId="AD" w15:userId="S-1-5-21-3283961105-4280042972-2780276874-4772"/>
  </w15:person>
  <w15:person w15:author="Aase, Richard">
    <w15:presenceInfo w15:providerId="AD" w15:userId="S::richard.aase@kystverket.no::0363a922-9170-4a94-a9ab-546498f9bb73"/>
  </w15:person>
  <w15:person w15:author="Just 句多">
    <w15:presenceInfo w15:providerId="None" w15:userId="Just 句多"/>
  </w15:person>
  <w15:person w15:author="牛尾">
    <w15:presenceInfo w15:providerId="None" w15:userId="牛尾"/>
  </w15:person>
  <w15:person w15:author="Eckhoff,Dirk">
    <w15:presenceInfo w15:providerId="AD" w15:userId="S-1-5-21-66610450-244515303-927750060-1864"/>
  </w15:person>
  <w15:person w15:author="Hogendoorn, Rene">
    <w15:presenceInfo w15:providerId="AD" w15:userId="S::rene.hogendoorn@tidalis.com::3355f298-8873-41f3-a859-c417874ee1c2"/>
  </w15:person>
  <w15:person w15:author="WEI LIU">
    <w15:presenceInfo w15:providerId="Windows Live" w15:userId="8d2d4f7bf06c7481"/>
  </w15:person>
  <w15:person w15:author="LIU WEI">
    <w15:presenceInfo w15:providerId="None" w15:userId="LIU WEI"/>
  </w15:person>
  <w15:person w15:author="LIU WEI [2]">
    <w15:presenceInfo w15:providerId="WPS Office" w15:userId="19577995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val="1"/>
  <w:documentProtection w:enforcement="0"/>
  <w:defaultTabStop w:val="708"/>
  <w:hyphenationZone w:val="425"/>
  <w:drawingGridHorizontalSpacing w:val="90"/>
  <w:displayHorizontalDrawingGridEvery w:val="0"/>
  <w:displayVerticalDrawingGridEvery w:val="2"/>
  <w:characterSpacingControl w:val="doNotCompress"/>
  <w:footnotePr>
    <w:footnote w:id="0"/>
    <w:footnote w:id="1"/>
  </w:footnotePr>
  <w:endnotePr>
    <w:endnote w:id="0"/>
    <w:endnote w:id="1"/>
  </w:endnotePr>
  <w:compat>
    <w:balanceSingleByteDoubleByteWidth/>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DKytDQ3NjIzMjKyMDNR0lEKTi0uzszPAykwrgUAX1HCtSwAAAA="/>
  </w:docVars>
  <w:rsids>
    <w:rsidRoot w:val="0074379A"/>
    <w:rsid w:val="000006BC"/>
    <w:rsid w:val="000053E1"/>
    <w:rsid w:val="00007A1C"/>
    <w:rsid w:val="00011006"/>
    <w:rsid w:val="00012D78"/>
    <w:rsid w:val="0001616D"/>
    <w:rsid w:val="00016839"/>
    <w:rsid w:val="000174F9"/>
    <w:rsid w:val="0002481A"/>
    <w:rsid w:val="000249C2"/>
    <w:rsid w:val="000258F6"/>
    <w:rsid w:val="000261DE"/>
    <w:rsid w:val="000262A6"/>
    <w:rsid w:val="0003131B"/>
    <w:rsid w:val="00031E05"/>
    <w:rsid w:val="000379A7"/>
    <w:rsid w:val="00040EB8"/>
    <w:rsid w:val="00042178"/>
    <w:rsid w:val="000439A4"/>
    <w:rsid w:val="00044293"/>
    <w:rsid w:val="000472F8"/>
    <w:rsid w:val="00052AB2"/>
    <w:rsid w:val="0005449E"/>
    <w:rsid w:val="00055921"/>
    <w:rsid w:val="00055C8E"/>
    <w:rsid w:val="00055D5D"/>
    <w:rsid w:val="0005760A"/>
    <w:rsid w:val="00057699"/>
    <w:rsid w:val="00057B6D"/>
    <w:rsid w:val="00061A7B"/>
    <w:rsid w:val="000678A6"/>
    <w:rsid w:val="00071F1E"/>
    <w:rsid w:val="00071F60"/>
    <w:rsid w:val="00081625"/>
    <w:rsid w:val="0008230B"/>
    <w:rsid w:val="00083155"/>
    <w:rsid w:val="0008654C"/>
    <w:rsid w:val="000904ED"/>
    <w:rsid w:val="00091545"/>
    <w:rsid w:val="00091C45"/>
    <w:rsid w:val="00093B56"/>
    <w:rsid w:val="00095832"/>
    <w:rsid w:val="000A2697"/>
    <w:rsid w:val="000A27A8"/>
    <w:rsid w:val="000A310E"/>
    <w:rsid w:val="000B02FE"/>
    <w:rsid w:val="000B2356"/>
    <w:rsid w:val="000B4F19"/>
    <w:rsid w:val="000B5720"/>
    <w:rsid w:val="000C3A0B"/>
    <w:rsid w:val="000C3D6E"/>
    <w:rsid w:val="000C4343"/>
    <w:rsid w:val="000C711B"/>
    <w:rsid w:val="000D1C37"/>
    <w:rsid w:val="000D2431"/>
    <w:rsid w:val="000D341B"/>
    <w:rsid w:val="000D3FA5"/>
    <w:rsid w:val="000D4DB6"/>
    <w:rsid w:val="000D5B82"/>
    <w:rsid w:val="000D5D08"/>
    <w:rsid w:val="000D64A1"/>
    <w:rsid w:val="000D7080"/>
    <w:rsid w:val="000E26F4"/>
    <w:rsid w:val="000E3954"/>
    <w:rsid w:val="000E3E52"/>
    <w:rsid w:val="000E4C51"/>
    <w:rsid w:val="000E5E7E"/>
    <w:rsid w:val="000E7D6E"/>
    <w:rsid w:val="000F0A48"/>
    <w:rsid w:val="000F0F9F"/>
    <w:rsid w:val="000F2C22"/>
    <w:rsid w:val="000F3F43"/>
    <w:rsid w:val="000F4B10"/>
    <w:rsid w:val="000F58ED"/>
    <w:rsid w:val="001035F2"/>
    <w:rsid w:val="001071AE"/>
    <w:rsid w:val="00110865"/>
    <w:rsid w:val="00111168"/>
    <w:rsid w:val="00113D5B"/>
    <w:rsid w:val="00113F8F"/>
    <w:rsid w:val="0011428C"/>
    <w:rsid w:val="00114DA3"/>
    <w:rsid w:val="001159F4"/>
    <w:rsid w:val="00115D8A"/>
    <w:rsid w:val="001162A0"/>
    <w:rsid w:val="001168B9"/>
    <w:rsid w:val="00116A50"/>
    <w:rsid w:val="0012143B"/>
    <w:rsid w:val="00122EBD"/>
    <w:rsid w:val="00122EF7"/>
    <w:rsid w:val="00122F38"/>
    <w:rsid w:val="001308FB"/>
    <w:rsid w:val="0013192E"/>
    <w:rsid w:val="00131D5F"/>
    <w:rsid w:val="0013456A"/>
    <w:rsid w:val="001349DB"/>
    <w:rsid w:val="00135917"/>
    <w:rsid w:val="00135AEB"/>
    <w:rsid w:val="00135C37"/>
    <w:rsid w:val="00136E58"/>
    <w:rsid w:val="001526DD"/>
    <w:rsid w:val="00152A5B"/>
    <w:rsid w:val="00152CE6"/>
    <w:rsid w:val="001532FB"/>
    <w:rsid w:val="001547F9"/>
    <w:rsid w:val="00160230"/>
    <w:rsid w:val="001607D8"/>
    <w:rsid w:val="00160ECB"/>
    <w:rsid w:val="00161325"/>
    <w:rsid w:val="001623BE"/>
    <w:rsid w:val="0017187B"/>
    <w:rsid w:val="00171F27"/>
    <w:rsid w:val="00172ACE"/>
    <w:rsid w:val="00172D0F"/>
    <w:rsid w:val="001736EB"/>
    <w:rsid w:val="001742A5"/>
    <w:rsid w:val="001802B3"/>
    <w:rsid w:val="00180AD4"/>
    <w:rsid w:val="001821E2"/>
    <w:rsid w:val="00184427"/>
    <w:rsid w:val="00184C2E"/>
    <w:rsid w:val="00187415"/>
    <w:rsid w:val="001875B1"/>
    <w:rsid w:val="0019279D"/>
    <w:rsid w:val="00192B98"/>
    <w:rsid w:val="00195177"/>
    <w:rsid w:val="001967E2"/>
    <w:rsid w:val="001A2726"/>
    <w:rsid w:val="001A4E97"/>
    <w:rsid w:val="001A5F3E"/>
    <w:rsid w:val="001A648C"/>
    <w:rsid w:val="001A70D5"/>
    <w:rsid w:val="001A777B"/>
    <w:rsid w:val="001A7B15"/>
    <w:rsid w:val="001B05FD"/>
    <w:rsid w:val="001B2A35"/>
    <w:rsid w:val="001B339A"/>
    <w:rsid w:val="001B4CE6"/>
    <w:rsid w:val="001C420E"/>
    <w:rsid w:val="001C650B"/>
    <w:rsid w:val="001C687F"/>
    <w:rsid w:val="001C72B5"/>
    <w:rsid w:val="001D0D25"/>
    <w:rsid w:val="001D2E7A"/>
    <w:rsid w:val="001D3992"/>
    <w:rsid w:val="001D4A3E"/>
    <w:rsid w:val="001D5602"/>
    <w:rsid w:val="001E07C3"/>
    <w:rsid w:val="001E13B4"/>
    <w:rsid w:val="001E3CC3"/>
    <w:rsid w:val="001E416D"/>
    <w:rsid w:val="001E4D4F"/>
    <w:rsid w:val="001E6C65"/>
    <w:rsid w:val="001F3BB0"/>
    <w:rsid w:val="001F3CE2"/>
    <w:rsid w:val="001F432C"/>
    <w:rsid w:val="001F4EF8"/>
    <w:rsid w:val="001F5AB1"/>
    <w:rsid w:val="002008D7"/>
    <w:rsid w:val="00201337"/>
    <w:rsid w:val="0020149B"/>
    <w:rsid w:val="002022C6"/>
    <w:rsid w:val="002022EA"/>
    <w:rsid w:val="002029D9"/>
    <w:rsid w:val="002044E9"/>
    <w:rsid w:val="00205B17"/>
    <w:rsid w:val="00205D9B"/>
    <w:rsid w:val="00205F9A"/>
    <w:rsid w:val="002061B8"/>
    <w:rsid w:val="00206554"/>
    <w:rsid w:val="002103D8"/>
    <w:rsid w:val="00210EA3"/>
    <w:rsid w:val="00211720"/>
    <w:rsid w:val="002204DA"/>
    <w:rsid w:val="00222D4C"/>
    <w:rsid w:val="0022371A"/>
    <w:rsid w:val="002317E5"/>
    <w:rsid w:val="0023269B"/>
    <w:rsid w:val="002327EF"/>
    <w:rsid w:val="00236E08"/>
    <w:rsid w:val="00237785"/>
    <w:rsid w:val="00237CF0"/>
    <w:rsid w:val="0024570C"/>
    <w:rsid w:val="0024689A"/>
    <w:rsid w:val="00251E9E"/>
    <w:rsid w:val="00251FB9"/>
    <w:rsid w:val="002520AD"/>
    <w:rsid w:val="00255C0A"/>
    <w:rsid w:val="00256021"/>
    <w:rsid w:val="0025660A"/>
    <w:rsid w:val="0025730E"/>
    <w:rsid w:val="00257DF8"/>
    <w:rsid w:val="00257E4A"/>
    <w:rsid w:val="0026038D"/>
    <w:rsid w:val="0026201F"/>
    <w:rsid w:val="002654A7"/>
    <w:rsid w:val="002659BE"/>
    <w:rsid w:val="00265DBA"/>
    <w:rsid w:val="0027175D"/>
    <w:rsid w:val="002717F5"/>
    <w:rsid w:val="00272094"/>
    <w:rsid w:val="00273E14"/>
    <w:rsid w:val="00274238"/>
    <w:rsid w:val="00276585"/>
    <w:rsid w:val="00277CA5"/>
    <w:rsid w:val="00280D40"/>
    <w:rsid w:val="0028314D"/>
    <w:rsid w:val="0028341E"/>
    <w:rsid w:val="00283892"/>
    <w:rsid w:val="00287437"/>
    <w:rsid w:val="002903F9"/>
    <w:rsid w:val="00290F05"/>
    <w:rsid w:val="00291F2A"/>
    <w:rsid w:val="00296264"/>
    <w:rsid w:val="0029793F"/>
    <w:rsid w:val="00297BDA"/>
    <w:rsid w:val="002A0608"/>
    <w:rsid w:val="002A1A78"/>
    <w:rsid w:val="002A1C42"/>
    <w:rsid w:val="002A3BEB"/>
    <w:rsid w:val="002A4AC9"/>
    <w:rsid w:val="002A617C"/>
    <w:rsid w:val="002A71CF"/>
    <w:rsid w:val="002A72D3"/>
    <w:rsid w:val="002B3E19"/>
    <w:rsid w:val="002B3E9D"/>
    <w:rsid w:val="002B4D1B"/>
    <w:rsid w:val="002B54D0"/>
    <w:rsid w:val="002B5E1A"/>
    <w:rsid w:val="002B6AFF"/>
    <w:rsid w:val="002B7589"/>
    <w:rsid w:val="002C15C6"/>
    <w:rsid w:val="002C3B8C"/>
    <w:rsid w:val="002C5745"/>
    <w:rsid w:val="002C65C2"/>
    <w:rsid w:val="002C77F4"/>
    <w:rsid w:val="002C7D8E"/>
    <w:rsid w:val="002D0869"/>
    <w:rsid w:val="002D1875"/>
    <w:rsid w:val="002D78FE"/>
    <w:rsid w:val="002E0D94"/>
    <w:rsid w:val="002E2813"/>
    <w:rsid w:val="002E4342"/>
    <w:rsid w:val="002E4993"/>
    <w:rsid w:val="002E5BAC"/>
    <w:rsid w:val="002E7635"/>
    <w:rsid w:val="002F265A"/>
    <w:rsid w:val="002F347A"/>
    <w:rsid w:val="002F4743"/>
    <w:rsid w:val="002F757F"/>
    <w:rsid w:val="003023C5"/>
    <w:rsid w:val="0030413F"/>
    <w:rsid w:val="00305EFE"/>
    <w:rsid w:val="00306067"/>
    <w:rsid w:val="00313B4B"/>
    <w:rsid w:val="00313D85"/>
    <w:rsid w:val="00315CE3"/>
    <w:rsid w:val="0031629B"/>
    <w:rsid w:val="00316513"/>
    <w:rsid w:val="00323A73"/>
    <w:rsid w:val="003240EF"/>
    <w:rsid w:val="00324CE4"/>
    <w:rsid w:val="003251FE"/>
    <w:rsid w:val="00326BBC"/>
    <w:rsid w:val="003274DB"/>
    <w:rsid w:val="00327FBF"/>
    <w:rsid w:val="00330933"/>
    <w:rsid w:val="00332A7B"/>
    <w:rsid w:val="003343E0"/>
    <w:rsid w:val="00335E40"/>
    <w:rsid w:val="00337378"/>
    <w:rsid w:val="0034102D"/>
    <w:rsid w:val="00341301"/>
    <w:rsid w:val="00344408"/>
    <w:rsid w:val="00345E37"/>
    <w:rsid w:val="00346787"/>
    <w:rsid w:val="00347F3E"/>
    <w:rsid w:val="00354469"/>
    <w:rsid w:val="003568A2"/>
    <w:rsid w:val="003621C3"/>
    <w:rsid w:val="00362B6B"/>
    <w:rsid w:val="0036382D"/>
    <w:rsid w:val="00364D30"/>
    <w:rsid w:val="00367F9F"/>
    <w:rsid w:val="00370271"/>
    <w:rsid w:val="00370B04"/>
    <w:rsid w:val="00375AB6"/>
    <w:rsid w:val="00380350"/>
    <w:rsid w:val="00380B4E"/>
    <w:rsid w:val="003816E4"/>
    <w:rsid w:val="00383A29"/>
    <w:rsid w:val="00386147"/>
    <w:rsid w:val="00386824"/>
    <w:rsid w:val="0038791B"/>
    <w:rsid w:val="00387F2C"/>
    <w:rsid w:val="0039131E"/>
    <w:rsid w:val="003975B8"/>
    <w:rsid w:val="003A04A6"/>
    <w:rsid w:val="003A1A56"/>
    <w:rsid w:val="003A3548"/>
    <w:rsid w:val="003A5ECE"/>
    <w:rsid w:val="003A7759"/>
    <w:rsid w:val="003A7F6E"/>
    <w:rsid w:val="003B03EA"/>
    <w:rsid w:val="003B4A84"/>
    <w:rsid w:val="003B7F87"/>
    <w:rsid w:val="003C661F"/>
    <w:rsid w:val="003C7C34"/>
    <w:rsid w:val="003C7ED3"/>
    <w:rsid w:val="003D0F37"/>
    <w:rsid w:val="003D1EC7"/>
    <w:rsid w:val="003D2C34"/>
    <w:rsid w:val="003D5150"/>
    <w:rsid w:val="003D63C9"/>
    <w:rsid w:val="003D63FD"/>
    <w:rsid w:val="003D79DD"/>
    <w:rsid w:val="003E58CF"/>
    <w:rsid w:val="003F1901"/>
    <w:rsid w:val="003F1C3A"/>
    <w:rsid w:val="003F27BD"/>
    <w:rsid w:val="003F6219"/>
    <w:rsid w:val="00403E12"/>
    <w:rsid w:val="0041086B"/>
    <w:rsid w:val="004109CF"/>
    <w:rsid w:val="00410B17"/>
    <w:rsid w:val="00413518"/>
    <w:rsid w:val="00413EC4"/>
    <w:rsid w:val="00414698"/>
    <w:rsid w:val="00421C33"/>
    <w:rsid w:val="0042459D"/>
    <w:rsid w:val="0042565E"/>
    <w:rsid w:val="00432C05"/>
    <w:rsid w:val="00440379"/>
    <w:rsid w:val="00441393"/>
    <w:rsid w:val="00441456"/>
    <w:rsid w:val="00442039"/>
    <w:rsid w:val="00442A2F"/>
    <w:rsid w:val="00445EB8"/>
    <w:rsid w:val="00446083"/>
    <w:rsid w:val="00446E5A"/>
    <w:rsid w:val="004473AD"/>
    <w:rsid w:val="00447CF0"/>
    <w:rsid w:val="00453A14"/>
    <w:rsid w:val="0045421B"/>
    <w:rsid w:val="0045431D"/>
    <w:rsid w:val="00456016"/>
    <w:rsid w:val="00456F10"/>
    <w:rsid w:val="00457B10"/>
    <w:rsid w:val="00470F47"/>
    <w:rsid w:val="004722C6"/>
    <w:rsid w:val="0047315B"/>
    <w:rsid w:val="00474746"/>
    <w:rsid w:val="00476942"/>
    <w:rsid w:val="00477027"/>
    <w:rsid w:val="00477D62"/>
    <w:rsid w:val="00482529"/>
    <w:rsid w:val="00484008"/>
    <w:rsid w:val="004871A2"/>
    <w:rsid w:val="0049225B"/>
    <w:rsid w:val="004929CE"/>
    <w:rsid w:val="00492A8D"/>
    <w:rsid w:val="004944C8"/>
    <w:rsid w:val="004A0E94"/>
    <w:rsid w:val="004A0EBF"/>
    <w:rsid w:val="004A4AC4"/>
    <w:rsid w:val="004A4EC4"/>
    <w:rsid w:val="004A68F1"/>
    <w:rsid w:val="004B13C9"/>
    <w:rsid w:val="004B172C"/>
    <w:rsid w:val="004B4620"/>
    <w:rsid w:val="004B494F"/>
    <w:rsid w:val="004C0429"/>
    <w:rsid w:val="004C0E4B"/>
    <w:rsid w:val="004C21C6"/>
    <w:rsid w:val="004C3F94"/>
    <w:rsid w:val="004D2BDA"/>
    <w:rsid w:val="004D6D3F"/>
    <w:rsid w:val="004D77DD"/>
    <w:rsid w:val="004D7C1A"/>
    <w:rsid w:val="004E0BBB"/>
    <w:rsid w:val="004E193D"/>
    <w:rsid w:val="004E1D57"/>
    <w:rsid w:val="004E2F16"/>
    <w:rsid w:val="004E4B00"/>
    <w:rsid w:val="004E5904"/>
    <w:rsid w:val="004F002D"/>
    <w:rsid w:val="004F1812"/>
    <w:rsid w:val="004F424F"/>
    <w:rsid w:val="004F5930"/>
    <w:rsid w:val="004F5D07"/>
    <w:rsid w:val="004F6196"/>
    <w:rsid w:val="00503044"/>
    <w:rsid w:val="00510AD9"/>
    <w:rsid w:val="0051239A"/>
    <w:rsid w:val="00516BF5"/>
    <w:rsid w:val="005175DE"/>
    <w:rsid w:val="00517E6C"/>
    <w:rsid w:val="005229E3"/>
    <w:rsid w:val="00523666"/>
    <w:rsid w:val="005246DC"/>
    <w:rsid w:val="00525922"/>
    <w:rsid w:val="00526234"/>
    <w:rsid w:val="005273FB"/>
    <w:rsid w:val="00531E04"/>
    <w:rsid w:val="00534B03"/>
    <w:rsid w:val="00534F34"/>
    <w:rsid w:val="00534F3A"/>
    <w:rsid w:val="0053692E"/>
    <w:rsid w:val="005378A6"/>
    <w:rsid w:val="00542240"/>
    <w:rsid w:val="005435D5"/>
    <w:rsid w:val="00544D5E"/>
    <w:rsid w:val="00547837"/>
    <w:rsid w:val="0055034F"/>
    <w:rsid w:val="00552EA6"/>
    <w:rsid w:val="00557337"/>
    <w:rsid w:val="00557434"/>
    <w:rsid w:val="00557B25"/>
    <w:rsid w:val="005649E8"/>
    <w:rsid w:val="00573F00"/>
    <w:rsid w:val="00575AC4"/>
    <w:rsid w:val="00576D38"/>
    <w:rsid w:val="00577542"/>
    <w:rsid w:val="005805D2"/>
    <w:rsid w:val="00580B66"/>
    <w:rsid w:val="00582A0A"/>
    <w:rsid w:val="00583FBD"/>
    <w:rsid w:val="00584FDE"/>
    <w:rsid w:val="00587452"/>
    <w:rsid w:val="00591F87"/>
    <w:rsid w:val="00595415"/>
    <w:rsid w:val="00596FF6"/>
    <w:rsid w:val="00597652"/>
    <w:rsid w:val="00597A82"/>
    <w:rsid w:val="005A0703"/>
    <w:rsid w:val="005A080B"/>
    <w:rsid w:val="005A2BCD"/>
    <w:rsid w:val="005A3E04"/>
    <w:rsid w:val="005A562F"/>
    <w:rsid w:val="005A74C9"/>
    <w:rsid w:val="005B12A5"/>
    <w:rsid w:val="005B25B9"/>
    <w:rsid w:val="005B2A88"/>
    <w:rsid w:val="005B76D7"/>
    <w:rsid w:val="005C0E86"/>
    <w:rsid w:val="005C1176"/>
    <w:rsid w:val="005C161A"/>
    <w:rsid w:val="005C1BCB"/>
    <w:rsid w:val="005C2312"/>
    <w:rsid w:val="005C4735"/>
    <w:rsid w:val="005C5C63"/>
    <w:rsid w:val="005C6395"/>
    <w:rsid w:val="005C6F04"/>
    <w:rsid w:val="005D03E9"/>
    <w:rsid w:val="005D0643"/>
    <w:rsid w:val="005D1991"/>
    <w:rsid w:val="005D2C4A"/>
    <w:rsid w:val="005D304B"/>
    <w:rsid w:val="005D3565"/>
    <w:rsid w:val="005D3AF4"/>
    <w:rsid w:val="005D477A"/>
    <w:rsid w:val="005D651E"/>
    <w:rsid w:val="005D6E5D"/>
    <w:rsid w:val="005E3989"/>
    <w:rsid w:val="005E4659"/>
    <w:rsid w:val="005E6459"/>
    <w:rsid w:val="005E657A"/>
    <w:rsid w:val="005E6B4B"/>
    <w:rsid w:val="005F1386"/>
    <w:rsid w:val="005F17C2"/>
    <w:rsid w:val="005F4991"/>
    <w:rsid w:val="005F6A11"/>
    <w:rsid w:val="00600C2B"/>
    <w:rsid w:val="0060157C"/>
    <w:rsid w:val="00601C30"/>
    <w:rsid w:val="0060226D"/>
    <w:rsid w:val="0060282A"/>
    <w:rsid w:val="00606A72"/>
    <w:rsid w:val="006127AC"/>
    <w:rsid w:val="00612D8F"/>
    <w:rsid w:val="006218E8"/>
    <w:rsid w:val="00621DFB"/>
    <w:rsid w:val="006235B8"/>
    <w:rsid w:val="00626CFD"/>
    <w:rsid w:val="00632D1E"/>
    <w:rsid w:val="00634A78"/>
    <w:rsid w:val="0063745A"/>
    <w:rsid w:val="0064029F"/>
    <w:rsid w:val="00642025"/>
    <w:rsid w:val="00645FDF"/>
    <w:rsid w:val="00646E87"/>
    <w:rsid w:val="00650741"/>
    <w:rsid w:val="0065107F"/>
    <w:rsid w:val="00651C62"/>
    <w:rsid w:val="00657DB0"/>
    <w:rsid w:val="00660F92"/>
    <w:rsid w:val="00661445"/>
    <w:rsid w:val="00661946"/>
    <w:rsid w:val="006621DE"/>
    <w:rsid w:val="00662990"/>
    <w:rsid w:val="00663989"/>
    <w:rsid w:val="006646F6"/>
    <w:rsid w:val="00666061"/>
    <w:rsid w:val="00667424"/>
    <w:rsid w:val="00667792"/>
    <w:rsid w:val="00670584"/>
    <w:rsid w:val="0067154B"/>
    <w:rsid w:val="00671677"/>
    <w:rsid w:val="00672D7B"/>
    <w:rsid w:val="00672DEF"/>
    <w:rsid w:val="006744D8"/>
    <w:rsid w:val="006744E2"/>
    <w:rsid w:val="006750F2"/>
    <w:rsid w:val="006752D6"/>
    <w:rsid w:val="00675E02"/>
    <w:rsid w:val="00675F1C"/>
    <w:rsid w:val="00675F7E"/>
    <w:rsid w:val="006802D8"/>
    <w:rsid w:val="00680C8F"/>
    <w:rsid w:val="00681515"/>
    <w:rsid w:val="0068553C"/>
    <w:rsid w:val="00685F34"/>
    <w:rsid w:val="00690EF7"/>
    <w:rsid w:val="00692484"/>
    <w:rsid w:val="00695656"/>
    <w:rsid w:val="00695B02"/>
    <w:rsid w:val="006975A8"/>
    <w:rsid w:val="00697898"/>
    <w:rsid w:val="006A1012"/>
    <w:rsid w:val="006A6896"/>
    <w:rsid w:val="006A6C5B"/>
    <w:rsid w:val="006B202C"/>
    <w:rsid w:val="006B2454"/>
    <w:rsid w:val="006B27CA"/>
    <w:rsid w:val="006B687F"/>
    <w:rsid w:val="006B7B88"/>
    <w:rsid w:val="006C1376"/>
    <w:rsid w:val="006C48F9"/>
    <w:rsid w:val="006C6431"/>
    <w:rsid w:val="006D156B"/>
    <w:rsid w:val="006D1D72"/>
    <w:rsid w:val="006D20A2"/>
    <w:rsid w:val="006D7EC7"/>
    <w:rsid w:val="006E0567"/>
    <w:rsid w:val="006E0E7D"/>
    <w:rsid w:val="006E10BF"/>
    <w:rsid w:val="006E188C"/>
    <w:rsid w:val="006E35BB"/>
    <w:rsid w:val="006E466D"/>
    <w:rsid w:val="006F1C14"/>
    <w:rsid w:val="006F3C8A"/>
    <w:rsid w:val="006F6A16"/>
    <w:rsid w:val="006F765D"/>
    <w:rsid w:val="0070139F"/>
    <w:rsid w:val="00703A6A"/>
    <w:rsid w:val="00703AE2"/>
    <w:rsid w:val="00710A0E"/>
    <w:rsid w:val="0071661F"/>
    <w:rsid w:val="00717D69"/>
    <w:rsid w:val="00720074"/>
    <w:rsid w:val="00722236"/>
    <w:rsid w:val="00725223"/>
    <w:rsid w:val="00725CCA"/>
    <w:rsid w:val="007263A5"/>
    <w:rsid w:val="007271C2"/>
    <w:rsid w:val="0072737A"/>
    <w:rsid w:val="0073058E"/>
    <w:rsid w:val="007311E7"/>
    <w:rsid w:val="00731DEE"/>
    <w:rsid w:val="00732372"/>
    <w:rsid w:val="0073286B"/>
    <w:rsid w:val="00734BC6"/>
    <w:rsid w:val="00734D77"/>
    <w:rsid w:val="007427B2"/>
    <w:rsid w:val="00743576"/>
    <w:rsid w:val="0074362D"/>
    <w:rsid w:val="0074379A"/>
    <w:rsid w:val="00752DD2"/>
    <w:rsid w:val="00752DEA"/>
    <w:rsid w:val="007541D3"/>
    <w:rsid w:val="007565FA"/>
    <w:rsid w:val="00756ACD"/>
    <w:rsid w:val="00756BF7"/>
    <w:rsid w:val="00757632"/>
    <w:rsid w:val="007577D7"/>
    <w:rsid w:val="007605B2"/>
    <w:rsid w:val="007662BF"/>
    <w:rsid w:val="0076781A"/>
    <w:rsid w:val="00770D24"/>
    <w:rsid w:val="007715E8"/>
    <w:rsid w:val="00772B8E"/>
    <w:rsid w:val="0077448C"/>
    <w:rsid w:val="00775147"/>
    <w:rsid w:val="00776004"/>
    <w:rsid w:val="0077764E"/>
    <w:rsid w:val="0078269B"/>
    <w:rsid w:val="00782942"/>
    <w:rsid w:val="00782CA4"/>
    <w:rsid w:val="0078486B"/>
    <w:rsid w:val="00785A39"/>
    <w:rsid w:val="00785C92"/>
    <w:rsid w:val="007863A4"/>
    <w:rsid w:val="00787D8A"/>
    <w:rsid w:val="00790277"/>
    <w:rsid w:val="00790C5D"/>
    <w:rsid w:val="00790F64"/>
    <w:rsid w:val="00791EBC"/>
    <w:rsid w:val="00793577"/>
    <w:rsid w:val="00795637"/>
    <w:rsid w:val="00797EF8"/>
    <w:rsid w:val="007A21C8"/>
    <w:rsid w:val="007A2EBF"/>
    <w:rsid w:val="007A396C"/>
    <w:rsid w:val="007A446A"/>
    <w:rsid w:val="007A53A6"/>
    <w:rsid w:val="007A6159"/>
    <w:rsid w:val="007B27E9"/>
    <w:rsid w:val="007B2C5B"/>
    <w:rsid w:val="007B2D11"/>
    <w:rsid w:val="007B6700"/>
    <w:rsid w:val="007B6A93"/>
    <w:rsid w:val="007B6CF7"/>
    <w:rsid w:val="007B6FA9"/>
    <w:rsid w:val="007B7BEC"/>
    <w:rsid w:val="007C334C"/>
    <w:rsid w:val="007C57A1"/>
    <w:rsid w:val="007C6C47"/>
    <w:rsid w:val="007C78EF"/>
    <w:rsid w:val="007D1805"/>
    <w:rsid w:val="007D2107"/>
    <w:rsid w:val="007D264A"/>
    <w:rsid w:val="007D291E"/>
    <w:rsid w:val="007D326C"/>
    <w:rsid w:val="007D3A42"/>
    <w:rsid w:val="007D5895"/>
    <w:rsid w:val="007D5B08"/>
    <w:rsid w:val="007D77AB"/>
    <w:rsid w:val="007E1959"/>
    <w:rsid w:val="007E28D0"/>
    <w:rsid w:val="007E30DF"/>
    <w:rsid w:val="007E494F"/>
    <w:rsid w:val="007E6277"/>
    <w:rsid w:val="007F17A8"/>
    <w:rsid w:val="007F1AFD"/>
    <w:rsid w:val="007F1F28"/>
    <w:rsid w:val="007F23CC"/>
    <w:rsid w:val="007F7544"/>
    <w:rsid w:val="00800995"/>
    <w:rsid w:val="00801997"/>
    <w:rsid w:val="008019DE"/>
    <w:rsid w:val="00803FF4"/>
    <w:rsid w:val="00804333"/>
    <w:rsid w:val="00812503"/>
    <w:rsid w:val="00812EAA"/>
    <w:rsid w:val="00813DBA"/>
    <w:rsid w:val="00815172"/>
    <w:rsid w:val="00816309"/>
    <w:rsid w:val="00816F21"/>
    <w:rsid w:val="00816F79"/>
    <w:rsid w:val="008172F8"/>
    <w:rsid w:val="0082599E"/>
    <w:rsid w:val="00826CDC"/>
    <w:rsid w:val="008301A1"/>
    <w:rsid w:val="008326B2"/>
    <w:rsid w:val="00834225"/>
    <w:rsid w:val="00834B3D"/>
    <w:rsid w:val="008354B7"/>
    <w:rsid w:val="00836031"/>
    <w:rsid w:val="00836AD5"/>
    <w:rsid w:val="00837DBD"/>
    <w:rsid w:val="00840549"/>
    <w:rsid w:val="00846831"/>
    <w:rsid w:val="00846892"/>
    <w:rsid w:val="00851F87"/>
    <w:rsid w:val="00852876"/>
    <w:rsid w:val="00853843"/>
    <w:rsid w:val="00854C71"/>
    <w:rsid w:val="008558BE"/>
    <w:rsid w:val="00865532"/>
    <w:rsid w:val="00866439"/>
    <w:rsid w:val="00867686"/>
    <w:rsid w:val="008708A8"/>
    <w:rsid w:val="008737D3"/>
    <w:rsid w:val="008743CF"/>
    <w:rsid w:val="008747E0"/>
    <w:rsid w:val="00876841"/>
    <w:rsid w:val="0088255B"/>
    <w:rsid w:val="008828C6"/>
    <w:rsid w:val="00882B3C"/>
    <w:rsid w:val="008860AC"/>
    <w:rsid w:val="0088665B"/>
    <w:rsid w:val="00887105"/>
    <w:rsid w:val="0088783D"/>
    <w:rsid w:val="008900A7"/>
    <w:rsid w:val="008939E3"/>
    <w:rsid w:val="00893BF5"/>
    <w:rsid w:val="008945B9"/>
    <w:rsid w:val="0089476E"/>
    <w:rsid w:val="008972C3"/>
    <w:rsid w:val="008A16FB"/>
    <w:rsid w:val="008A28D9"/>
    <w:rsid w:val="008A30BA"/>
    <w:rsid w:val="008B3487"/>
    <w:rsid w:val="008B4A19"/>
    <w:rsid w:val="008B5F21"/>
    <w:rsid w:val="008C33B5"/>
    <w:rsid w:val="008C3A72"/>
    <w:rsid w:val="008C4B7E"/>
    <w:rsid w:val="008C4DB2"/>
    <w:rsid w:val="008C6281"/>
    <w:rsid w:val="008C6969"/>
    <w:rsid w:val="008C69C6"/>
    <w:rsid w:val="008D1095"/>
    <w:rsid w:val="008D29F3"/>
    <w:rsid w:val="008D2B59"/>
    <w:rsid w:val="008D33DD"/>
    <w:rsid w:val="008D3883"/>
    <w:rsid w:val="008D72E3"/>
    <w:rsid w:val="008E09C5"/>
    <w:rsid w:val="008E1F69"/>
    <w:rsid w:val="008E2761"/>
    <w:rsid w:val="008E6403"/>
    <w:rsid w:val="008E6F8F"/>
    <w:rsid w:val="008E76B1"/>
    <w:rsid w:val="008F20D3"/>
    <w:rsid w:val="008F38BB"/>
    <w:rsid w:val="008F5565"/>
    <w:rsid w:val="008F57D8"/>
    <w:rsid w:val="008F6C9E"/>
    <w:rsid w:val="00902834"/>
    <w:rsid w:val="0090469D"/>
    <w:rsid w:val="00906321"/>
    <w:rsid w:val="00907484"/>
    <w:rsid w:val="00910058"/>
    <w:rsid w:val="00911303"/>
    <w:rsid w:val="009115DD"/>
    <w:rsid w:val="00914330"/>
    <w:rsid w:val="00914E26"/>
    <w:rsid w:val="0091590F"/>
    <w:rsid w:val="009160DB"/>
    <w:rsid w:val="009203B8"/>
    <w:rsid w:val="00921ACD"/>
    <w:rsid w:val="00922307"/>
    <w:rsid w:val="00923B4D"/>
    <w:rsid w:val="0092540C"/>
    <w:rsid w:val="00925E0F"/>
    <w:rsid w:val="00931A57"/>
    <w:rsid w:val="00932F3A"/>
    <w:rsid w:val="009332EB"/>
    <w:rsid w:val="009341D0"/>
    <w:rsid w:val="00934294"/>
    <w:rsid w:val="0093492E"/>
    <w:rsid w:val="00936F54"/>
    <w:rsid w:val="009410BA"/>
    <w:rsid w:val="009414E6"/>
    <w:rsid w:val="00944043"/>
    <w:rsid w:val="00946FA6"/>
    <w:rsid w:val="00950F5A"/>
    <w:rsid w:val="0095450F"/>
    <w:rsid w:val="0095592B"/>
    <w:rsid w:val="009565A4"/>
    <w:rsid w:val="00956901"/>
    <w:rsid w:val="00957169"/>
    <w:rsid w:val="00961F36"/>
    <w:rsid w:val="00962B9C"/>
    <w:rsid w:val="00962EC1"/>
    <w:rsid w:val="009641CA"/>
    <w:rsid w:val="00965B65"/>
    <w:rsid w:val="00967073"/>
    <w:rsid w:val="009674E9"/>
    <w:rsid w:val="00971591"/>
    <w:rsid w:val="009720F2"/>
    <w:rsid w:val="00972685"/>
    <w:rsid w:val="00974564"/>
    <w:rsid w:val="00974E99"/>
    <w:rsid w:val="009752C8"/>
    <w:rsid w:val="009764FA"/>
    <w:rsid w:val="009766BE"/>
    <w:rsid w:val="009771C3"/>
    <w:rsid w:val="00977A74"/>
    <w:rsid w:val="00980192"/>
    <w:rsid w:val="00982A22"/>
    <w:rsid w:val="009842F8"/>
    <w:rsid w:val="00984D62"/>
    <w:rsid w:val="00990623"/>
    <w:rsid w:val="0099077B"/>
    <w:rsid w:val="00994D97"/>
    <w:rsid w:val="00995A67"/>
    <w:rsid w:val="009A07B7"/>
    <w:rsid w:val="009A42F1"/>
    <w:rsid w:val="009A6C80"/>
    <w:rsid w:val="009B06D6"/>
    <w:rsid w:val="009B1545"/>
    <w:rsid w:val="009B3B1D"/>
    <w:rsid w:val="009B5023"/>
    <w:rsid w:val="009B543F"/>
    <w:rsid w:val="009B785E"/>
    <w:rsid w:val="009C26F8"/>
    <w:rsid w:val="009C4B27"/>
    <w:rsid w:val="009C609E"/>
    <w:rsid w:val="009D0934"/>
    <w:rsid w:val="009D25B8"/>
    <w:rsid w:val="009D26AB"/>
    <w:rsid w:val="009D56BA"/>
    <w:rsid w:val="009E16EC"/>
    <w:rsid w:val="009E349F"/>
    <w:rsid w:val="009E382C"/>
    <w:rsid w:val="009E433C"/>
    <w:rsid w:val="009E4A4D"/>
    <w:rsid w:val="009E6578"/>
    <w:rsid w:val="009E730B"/>
    <w:rsid w:val="009F081F"/>
    <w:rsid w:val="009F6CEA"/>
    <w:rsid w:val="00A002A8"/>
    <w:rsid w:val="00A0492D"/>
    <w:rsid w:val="00A0596F"/>
    <w:rsid w:val="00A06A3D"/>
    <w:rsid w:val="00A06EE4"/>
    <w:rsid w:val="00A10EBA"/>
    <w:rsid w:val="00A124AD"/>
    <w:rsid w:val="00A132D9"/>
    <w:rsid w:val="00A13E56"/>
    <w:rsid w:val="00A14644"/>
    <w:rsid w:val="00A15115"/>
    <w:rsid w:val="00A15127"/>
    <w:rsid w:val="00A1651D"/>
    <w:rsid w:val="00A179F2"/>
    <w:rsid w:val="00A20BD4"/>
    <w:rsid w:val="00A227BF"/>
    <w:rsid w:val="00A24838"/>
    <w:rsid w:val="00A2743E"/>
    <w:rsid w:val="00A27631"/>
    <w:rsid w:val="00A27BA6"/>
    <w:rsid w:val="00A303C9"/>
    <w:rsid w:val="00A30440"/>
    <w:rsid w:val="00A30C33"/>
    <w:rsid w:val="00A30E75"/>
    <w:rsid w:val="00A33F81"/>
    <w:rsid w:val="00A355A8"/>
    <w:rsid w:val="00A37E6E"/>
    <w:rsid w:val="00A407BC"/>
    <w:rsid w:val="00A4308C"/>
    <w:rsid w:val="00A43395"/>
    <w:rsid w:val="00A4399A"/>
    <w:rsid w:val="00A44205"/>
    <w:rsid w:val="00A44836"/>
    <w:rsid w:val="00A50EBB"/>
    <w:rsid w:val="00A524B5"/>
    <w:rsid w:val="00A52B22"/>
    <w:rsid w:val="00A5344A"/>
    <w:rsid w:val="00A549B3"/>
    <w:rsid w:val="00A56184"/>
    <w:rsid w:val="00A56E17"/>
    <w:rsid w:val="00A575C2"/>
    <w:rsid w:val="00A6503D"/>
    <w:rsid w:val="00A664CC"/>
    <w:rsid w:val="00A67954"/>
    <w:rsid w:val="00A71261"/>
    <w:rsid w:val="00A72404"/>
    <w:rsid w:val="00A72ED7"/>
    <w:rsid w:val="00A748A1"/>
    <w:rsid w:val="00A773CA"/>
    <w:rsid w:val="00A8083F"/>
    <w:rsid w:val="00A81D96"/>
    <w:rsid w:val="00A834F2"/>
    <w:rsid w:val="00A85821"/>
    <w:rsid w:val="00A87096"/>
    <w:rsid w:val="00A90054"/>
    <w:rsid w:val="00A90D86"/>
    <w:rsid w:val="00A91DBA"/>
    <w:rsid w:val="00A95D9A"/>
    <w:rsid w:val="00A97900"/>
    <w:rsid w:val="00AA0FEE"/>
    <w:rsid w:val="00AA1D7A"/>
    <w:rsid w:val="00AA2E39"/>
    <w:rsid w:val="00AA31E1"/>
    <w:rsid w:val="00AA3E01"/>
    <w:rsid w:val="00AA411D"/>
    <w:rsid w:val="00AA7A2E"/>
    <w:rsid w:val="00AB0BFA"/>
    <w:rsid w:val="00AB0D5C"/>
    <w:rsid w:val="00AB2F96"/>
    <w:rsid w:val="00AB4A37"/>
    <w:rsid w:val="00AB727E"/>
    <w:rsid w:val="00AB76B7"/>
    <w:rsid w:val="00AC1665"/>
    <w:rsid w:val="00AC33A2"/>
    <w:rsid w:val="00AC4DA8"/>
    <w:rsid w:val="00AD38F7"/>
    <w:rsid w:val="00AD4A1F"/>
    <w:rsid w:val="00AE0E72"/>
    <w:rsid w:val="00AE1131"/>
    <w:rsid w:val="00AE40AB"/>
    <w:rsid w:val="00AE47EE"/>
    <w:rsid w:val="00AE65F1"/>
    <w:rsid w:val="00AE66E1"/>
    <w:rsid w:val="00AE6BB4"/>
    <w:rsid w:val="00AE74AD"/>
    <w:rsid w:val="00AF159C"/>
    <w:rsid w:val="00AF15AB"/>
    <w:rsid w:val="00AF73DF"/>
    <w:rsid w:val="00B00186"/>
    <w:rsid w:val="00B01873"/>
    <w:rsid w:val="00B021D3"/>
    <w:rsid w:val="00B036AF"/>
    <w:rsid w:val="00B0630E"/>
    <w:rsid w:val="00B07157"/>
    <w:rsid w:val="00B074AB"/>
    <w:rsid w:val="00B07717"/>
    <w:rsid w:val="00B11907"/>
    <w:rsid w:val="00B138EA"/>
    <w:rsid w:val="00B13B56"/>
    <w:rsid w:val="00B14341"/>
    <w:rsid w:val="00B17253"/>
    <w:rsid w:val="00B17D23"/>
    <w:rsid w:val="00B20101"/>
    <w:rsid w:val="00B23E02"/>
    <w:rsid w:val="00B24156"/>
    <w:rsid w:val="00B2583D"/>
    <w:rsid w:val="00B26E0E"/>
    <w:rsid w:val="00B300B1"/>
    <w:rsid w:val="00B31A41"/>
    <w:rsid w:val="00B32322"/>
    <w:rsid w:val="00B3287F"/>
    <w:rsid w:val="00B3400D"/>
    <w:rsid w:val="00B346BC"/>
    <w:rsid w:val="00B3534A"/>
    <w:rsid w:val="00B3637A"/>
    <w:rsid w:val="00B40199"/>
    <w:rsid w:val="00B41742"/>
    <w:rsid w:val="00B43141"/>
    <w:rsid w:val="00B4721F"/>
    <w:rsid w:val="00B47F02"/>
    <w:rsid w:val="00B502FF"/>
    <w:rsid w:val="00B528D3"/>
    <w:rsid w:val="00B5315F"/>
    <w:rsid w:val="00B625E0"/>
    <w:rsid w:val="00B643DF"/>
    <w:rsid w:val="00B65170"/>
    <w:rsid w:val="00B65300"/>
    <w:rsid w:val="00B67422"/>
    <w:rsid w:val="00B70BD4"/>
    <w:rsid w:val="00B70DB4"/>
    <w:rsid w:val="00B71104"/>
    <w:rsid w:val="00B712CA"/>
    <w:rsid w:val="00B7192E"/>
    <w:rsid w:val="00B7293D"/>
    <w:rsid w:val="00B73463"/>
    <w:rsid w:val="00B74799"/>
    <w:rsid w:val="00B767D1"/>
    <w:rsid w:val="00B76FD5"/>
    <w:rsid w:val="00B80008"/>
    <w:rsid w:val="00B82402"/>
    <w:rsid w:val="00B8514C"/>
    <w:rsid w:val="00B87D90"/>
    <w:rsid w:val="00B90123"/>
    <w:rsid w:val="00B9016D"/>
    <w:rsid w:val="00B93D6B"/>
    <w:rsid w:val="00B9706F"/>
    <w:rsid w:val="00BA0AD4"/>
    <w:rsid w:val="00BA0F98"/>
    <w:rsid w:val="00BA1517"/>
    <w:rsid w:val="00BA288D"/>
    <w:rsid w:val="00BA2DDB"/>
    <w:rsid w:val="00BA4E39"/>
    <w:rsid w:val="00BA5754"/>
    <w:rsid w:val="00BA67FD"/>
    <w:rsid w:val="00BA7C48"/>
    <w:rsid w:val="00BB02D1"/>
    <w:rsid w:val="00BB138F"/>
    <w:rsid w:val="00BB26A6"/>
    <w:rsid w:val="00BB504F"/>
    <w:rsid w:val="00BB7D32"/>
    <w:rsid w:val="00BC1C76"/>
    <w:rsid w:val="00BC251F"/>
    <w:rsid w:val="00BC27F6"/>
    <w:rsid w:val="00BC3578"/>
    <w:rsid w:val="00BC39F4"/>
    <w:rsid w:val="00BC57A9"/>
    <w:rsid w:val="00BD1587"/>
    <w:rsid w:val="00BD39D0"/>
    <w:rsid w:val="00BD4776"/>
    <w:rsid w:val="00BD5925"/>
    <w:rsid w:val="00BD5941"/>
    <w:rsid w:val="00BD6752"/>
    <w:rsid w:val="00BD6A20"/>
    <w:rsid w:val="00BD7EE1"/>
    <w:rsid w:val="00BE1EEC"/>
    <w:rsid w:val="00BE5568"/>
    <w:rsid w:val="00BE5764"/>
    <w:rsid w:val="00BE5782"/>
    <w:rsid w:val="00BE5EA9"/>
    <w:rsid w:val="00BE7295"/>
    <w:rsid w:val="00BF061A"/>
    <w:rsid w:val="00BF1358"/>
    <w:rsid w:val="00BF3BD4"/>
    <w:rsid w:val="00BF3EC3"/>
    <w:rsid w:val="00C0106D"/>
    <w:rsid w:val="00C03944"/>
    <w:rsid w:val="00C0529E"/>
    <w:rsid w:val="00C06330"/>
    <w:rsid w:val="00C0721B"/>
    <w:rsid w:val="00C12F31"/>
    <w:rsid w:val="00C133BE"/>
    <w:rsid w:val="00C14424"/>
    <w:rsid w:val="00C15404"/>
    <w:rsid w:val="00C17621"/>
    <w:rsid w:val="00C20E9D"/>
    <w:rsid w:val="00C21322"/>
    <w:rsid w:val="00C222B4"/>
    <w:rsid w:val="00C234DC"/>
    <w:rsid w:val="00C239FB"/>
    <w:rsid w:val="00C262E4"/>
    <w:rsid w:val="00C2737D"/>
    <w:rsid w:val="00C306DD"/>
    <w:rsid w:val="00C30EB1"/>
    <w:rsid w:val="00C31FD7"/>
    <w:rsid w:val="00C33651"/>
    <w:rsid w:val="00C33E20"/>
    <w:rsid w:val="00C3407F"/>
    <w:rsid w:val="00C35CF6"/>
    <w:rsid w:val="00C36625"/>
    <w:rsid w:val="00C36C06"/>
    <w:rsid w:val="00C3725B"/>
    <w:rsid w:val="00C37550"/>
    <w:rsid w:val="00C37AB3"/>
    <w:rsid w:val="00C473F3"/>
    <w:rsid w:val="00C50C5B"/>
    <w:rsid w:val="00C522BE"/>
    <w:rsid w:val="00C533EC"/>
    <w:rsid w:val="00C5470E"/>
    <w:rsid w:val="00C55EFB"/>
    <w:rsid w:val="00C56585"/>
    <w:rsid w:val="00C56B3F"/>
    <w:rsid w:val="00C61E62"/>
    <w:rsid w:val="00C61FAB"/>
    <w:rsid w:val="00C6211D"/>
    <w:rsid w:val="00C6254E"/>
    <w:rsid w:val="00C63F57"/>
    <w:rsid w:val="00C64B80"/>
    <w:rsid w:val="00C65492"/>
    <w:rsid w:val="00C65D56"/>
    <w:rsid w:val="00C66CBB"/>
    <w:rsid w:val="00C67704"/>
    <w:rsid w:val="00C716E5"/>
    <w:rsid w:val="00C71A4F"/>
    <w:rsid w:val="00C733FC"/>
    <w:rsid w:val="00C74E37"/>
    <w:rsid w:val="00C7645C"/>
    <w:rsid w:val="00C765A2"/>
    <w:rsid w:val="00C7660B"/>
    <w:rsid w:val="00C773D9"/>
    <w:rsid w:val="00C80307"/>
    <w:rsid w:val="00C80ACE"/>
    <w:rsid w:val="00C81162"/>
    <w:rsid w:val="00C81358"/>
    <w:rsid w:val="00C81512"/>
    <w:rsid w:val="00C83258"/>
    <w:rsid w:val="00C83666"/>
    <w:rsid w:val="00C844CF"/>
    <w:rsid w:val="00C8624F"/>
    <w:rsid w:val="00C870B5"/>
    <w:rsid w:val="00C8722E"/>
    <w:rsid w:val="00C904F6"/>
    <w:rsid w:val="00C907DF"/>
    <w:rsid w:val="00C9147F"/>
    <w:rsid w:val="00C91630"/>
    <w:rsid w:val="00C92D6A"/>
    <w:rsid w:val="00C92EE1"/>
    <w:rsid w:val="00C93DA5"/>
    <w:rsid w:val="00C9558A"/>
    <w:rsid w:val="00C95E1B"/>
    <w:rsid w:val="00C966EB"/>
    <w:rsid w:val="00C977C5"/>
    <w:rsid w:val="00CA04B1"/>
    <w:rsid w:val="00CA077C"/>
    <w:rsid w:val="00CA2DFC"/>
    <w:rsid w:val="00CA3A20"/>
    <w:rsid w:val="00CA4161"/>
    <w:rsid w:val="00CA4EC9"/>
    <w:rsid w:val="00CB03D4"/>
    <w:rsid w:val="00CB0617"/>
    <w:rsid w:val="00CB08B6"/>
    <w:rsid w:val="00CB137B"/>
    <w:rsid w:val="00CB6187"/>
    <w:rsid w:val="00CB7460"/>
    <w:rsid w:val="00CB77CA"/>
    <w:rsid w:val="00CC2B8B"/>
    <w:rsid w:val="00CC35EF"/>
    <w:rsid w:val="00CC383D"/>
    <w:rsid w:val="00CC5048"/>
    <w:rsid w:val="00CC6246"/>
    <w:rsid w:val="00CD0C8F"/>
    <w:rsid w:val="00CD4365"/>
    <w:rsid w:val="00CD4462"/>
    <w:rsid w:val="00CE1387"/>
    <w:rsid w:val="00CE5860"/>
    <w:rsid w:val="00CE5E46"/>
    <w:rsid w:val="00CE7210"/>
    <w:rsid w:val="00CF49CC"/>
    <w:rsid w:val="00CF54C2"/>
    <w:rsid w:val="00CF67C0"/>
    <w:rsid w:val="00D00C4C"/>
    <w:rsid w:val="00D02ED2"/>
    <w:rsid w:val="00D03F5C"/>
    <w:rsid w:val="00D049C9"/>
    <w:rsid w:val="00D04F0B"/>
    <w:rsid w:val="00D07384"/>
    <w:rsid w:val="00D122EB"/>
    <w:rsid w:val="00D1313D"/>
    <w:rsid w:val="00D1463A"/>
    <w:rsid w:val="00D210DF"/>
    <w:rsid w:val="00D2394C"/>
    <w:rsid w:val="00D24632"/>
    <w:rsid w:val="00D252C9"/>
    <w:rsid w:val="00D326E5"/>
    <w:rsid w:val="00D32DDF"/>
    <w:rsid w:val="00D35EE2"/>
    <w:rsid w:val="00D3700C"/>
    <w:rsid w:val="00D374A6"/>
    <w:rsid w:val="00D40069"/>
    <w:rsid w:val="00D45407"/>
    <w:rsid w:val="00D4573B"/>
    <w:rsid w:val="00D47901"/>
    <w:rsid w:val="00D504EB"/>
    <w:rsid w:val="00D5072E"/>
    <w:rsid w:val="00D55855"/>
    <w:rsid w:val="00D61E1E"/>
    <w:rsid w:val="00D638E0"/>
    <w:rsid w:val="00D653B1"/>
    <w:rsid w:val="00D656FA"/>
    <w:rsid w:val="00D664CC"/>
    <w:rsid w:val="00D6694C"/>
    <w:rsid w:val="00D70A64"/>
    <w:rsid w:val="00D74AE1"/>
    <w:rsid w:val="00D759BC"/>
    <w:rsid w:val="00D75D42"/>
    <w:rsid w:val="00D77881"/>
    <w:rsid w:val="00D803E5"/>
    <w:rsid w:val="00D80B20"/>
    <w:rsid w:val="00D80BF2"/>
    <w:rsid w:val="00D81EA6"/>
    <w:rsid w:val="00D84EE3"/>
    <w:rsid w:val="00D865A8"/>
    <w:rsid w:val="00D87FA5"/>
    <w:rsid w:val="00D9012A"/>
    <w:rsid w:val="00D90978"/>
    <w:rsid w:val="00D928FD"/>
    <w:rsid w:val="00D92C2D"/>
    <w:rsid w:val="00D9361E"/>
    <w:rsid w:val="00D94F38"/>
    <w:rsid w:val="00DA17CD"/>
    <w:rsid w:val="00DB1B1B"/>
    <w:rsid w:val="00DB25B3"/>
    <w:rsid w:val="00DB78E1"/>
    <w:rsid w:val="00DC2210"/>
    <w:rsid w:val="00DC22EE"/>
    <w:rsid w:val="00DC4FFC"/>
    <w:rsid w:val="00DC67ED"/>
    <w:rsid w:val="00DC7599"/>
    <w:rsid w:val="00DD041E"/>
    <w:rsid w:val="00DD3445"/>
    <w:rsid w:val="00DD40C9"/>
    <w:rsid w:val="00DD60F2"/>
    <w:rsid w:val="00DD6ECC"/>
    <w:rsid w:val="00DE0893"/>
    <w:rsid w:val="00DE262A"/>
    <w:rsid w:val="00DE2814"/>
    <w:rsid w:val="00DE3439"/>
    <w:rsid w:val="00DE6290"/>
    <w:rsid w:val="00DE6796"/>
    <w:rsid w:val="00DE69E0"/>
    <w:rsid w:val="00DE6DBD"/>
    <w:rsid w:val="00DF41B2"/>
    <w:rsid w:val="00DF4967"/>
    <w:rsid w:val="00DF5529"/>
    <w:rsid w:val="00E00C8D"/>
    <w:rsid w:val="00E01166"/>
    <w:rsid w:val="00E01272"/>
    <w:rsid w:val="00E014B6"/>
    <w:rsid w:val="00E015AE"/>
    <w:rsid w:val="00E016B3"/>
    <w:rsid w:val="00E03067"/>
    <w:rsid w:val="00E03846"/>
    <w:rsid w:val="00E04E7F"/>
    <w:rsid w:val="00E069B6"/>
    <w:rsid w:val="00E06B3A"/>
    <w:rsid w:val="00E07A25"/>
    <w:rsid w:val="00E12917"/>
    <w:rsid w:val="00E15CA1"/>
    <w:rsid w:val="00E16B50"/>
    <w:rsid w:val="00E16EB4"/>
    <w:rsid w:val="00E20A7D"/>
    <w:rsid w:val="00E218C7"/>
    <w:rsid w:val="00E21A27"/>
    <w:rsid w:val="00E222F4"/>
    <w:rsid w:val="00E24230"/>
    <w:rsid w:val="00E2675D"/>
    <w:rsid w:val="00E27580"/>
    <w:rsid w:val="00E27A2F"/>
    <w:rsid w:val="00E30159"/>
    <w:rsid w:val="00E32E87"/>
    <w:rsid w:val="00E347B5"/>
    <w:rsid w:val="00E34A53"/>
    <w:rsid w:val="00E34E90"/>
    <w:rsid w:val="00E3689A"/>
    <w:rsid w:val="00E41B95"/>
    <w:rsid w:val="00E42A94"/>
    <w:rsid w:val="00E4434C"/>
    <w:rsid w:val="00E44702"/>
    <w:rsid w:val="00E44800"/>
    <w:rsid w:val="00E44826"/>
    <w:rsid w:val="00E451BA"/>
    <w:rsid w:val="00E454B5"/>
    <w:rsid w:val="00E458BF"/>
    <w:rsid w:val="00E5199E"/>
    <w:rsid w:val="00E54905"/>
    <w:rsid w:val="00E54BFB"/>
    <w:rsid w:val="00E54CD7"/>
    <w:rsid w:val="00E61887"/>
    <w:rsid w:val="00E65F3C"/>
    <w:rsid w:val="00E6727C"/>
    <w:rsid w:val="00E67417"/>
    <w:rsid w:val="00E706E7"/>
    <w:rsid w:val="00E73BBF"/>
    <w:rsid w:val="00E74137"/>
    <w:rsid w:val="00E76C4C"/>
    <w:rsid w:val="00E803D9"/>
    <w:rsid w:val="00E818AD"/>
    <w:rsid w:val="00E83691"/>
    <w:rsid w:val="00E84229"/>
    <w:rsid w:val="00E84965"/>
    <w:rsid w:val="00E84BA7"/>
    <w:rsid w:val="00E90E4E"/>
    <w:rsid w:val="00E92091"/>
    <w:rsid w:val="00E922B8"/>
    <w:rsid w:val="00E926C9"/>
    <w:rsid w:val="00E92F15"/>
    <w:rsid w:val="00E93143"/>
    <w:rsid w:val="00E9391E"/>
    <w:rsid w:val="00E96F4E"/>
    <w:rsid w:val="00EA1052"/>
    <w:rsid w:val="00EA19D6"/>
    <w:rsid w:val="00EA1AB4"/>
    <w:rsid w:val="00EA2047"/>
    <w:rsid w:val="00EA218F"/>
    <w:rsid w:val="00EA3C7A"/>
    <w:rsid w:val="00EA4B0E"/>
    <w:rsid w:val="00EA4F29"/>
    <w:rsid w:val="00EA5B27"/>
    <w:rsid w:val="00EA5F83"/>
    <w:rsid w:val="00EA6F9D"/>
    <w:rsid w:val="00EA76F5"/>
    <w:rsid w:val="00EB099F"/>
    <w:rsid w:val="00EB31F4"/>
    <w:rsid w:val="00EB6F3C"/>
    <w:rsid w:val="00EB7765"/>
    <w:rsid w:val="00EC17AD"/>
    <w:rsid w:val="00EC1E2C"/>
    <w:rsid w:val="00EC2B9A"/>
    <w:rsid w:val="00EC359E"/>
    <w:rsid w:val="00EC35B8"/>
    <w:rsid w:val="00EC3723"/>
    <w:rsid w:val="00EC568A"/>
    <w:rsid w:val="00EC6FBD"/>
    <w:rsid w:val="00EC7C87"/>
    <w:rsid w:val="00ED030E"/>
    <w:rsid w:val="00ED1DF3"/>
    <w:rsid w:val="00ED2A8D"/>
    <w:rsid w:val="00ED2ACE"/>
    <w:rsid w:val="00ED4450"/>
    <w:rsid w:val="00ED54DE"/>
    <w:rsid w:val="00EE1FA9"/>
    <w:rsid w:val="00EE2A0F"/>
    <w:rsid w:val="00EE33E8"/>
    <w:rsid w:val="00EE4956"/>
    <w:rsid w:val="00EE54CB"/>
    <w:rsid w:val="00EE6424"/>
    <w:rsid w:val="00EF1C54"/>
    <w:rsid w:val="00EF3179"/>
    <w:rsid w:val="00EF404B"/>
    <w:rsid w:val="00EF4C7A"/>
    <w:rsid w:val="00EF5603"/>
    <w:rsid w:val="00F00376"/>
    <w:rsid w:val="00F01F0C"/>
    <w:rsid w:val="00F02764"/>
    <w:rsid w:val="00F02A5A"/>
    <w:rsid w:val="00F03476"/>
    <w:rsid w:val="00F05E7E"/>
    <w:rsid w:val="00F068C1"/>
    <w:rsid w:val="00F1115D"/>
    <w:rsid w:val="00F11368"/>
    <w:rsid w:val="00F116AD"/>
    <w:rsid w:val="00F11764"/>
    <w:rsid w:val="00F12D89"/>
    <w:rsid w:val="00F148D1"/>
    <w:rsid w:val="00F157E2"/>
    <w:rsid w:val="00F205B1"/>
    <w:rsid w:val="00F21239"/>
    <w:rsid w:val="00F229EF"/>
    <w:rsid w:val="00F256FE"/>
    <w:rsid w:val="00F259E2"/>
    <w:rsid w:val="00F313A2"/>
    <w:rsid w:val="00F3241D"/>
    <w:rsid w:val="00F3332F"/>
    <w:rsid w:val="00F36137"/>
    <w:rsid w:val="00F37379"/>
    <w:rsid w:val="00F37487"/>
    <w:rsid w:val="00F3775C"/>
    <w:rsid w:val="00F40397"/>
    <w:rsid w:val="00F41AAF"/>
    <w:rsid w:val="00F41F0B"/>
    <w:rsid w:val="00F44089"/>
    <w:rsid w:val="00F44F47"/>
    <w:rsid w:val="00F52355"/>
    <w:rsid w:val="00F527AC"/>
    <w:rsid w:val="00F54910"/>
    <w:rsid w:val="00F5503F"/>
    <w:rsid w:val="00F56380"/>
    <w:rsid w:val="00F61D83"/>
    <w:rsid w:val="00F64CF8"/>
    <w:rsid w:val="00F65DD1"/>
    <w:rsid w:val="00F661E4"/>
    <w:rsid w:val="00F707B3"/>
    <w:rsid w:val="00F70FDD"/>
    <w:rsid w:val="00F71135"/>
    <w:rsid w:val="00F72F21"/>
    <w:rsid w:val="00F74309"/>
    <w:rsid w:val="00F7793E"/>
    <w:rsid w:val="00F80152"/>
    <w:rsid w:val="00F80606"/>
    <w:rsid w:val="00F82C35"/>
    <w:rsid w:val="00F82E3A"/>
    <w:rsid w:val="00F86D9B"/>
    <w:rsid w:val="00F875F9"/>
    <w:rsid w:val="00F90461"/>
    <w:rsid w:val="00F908B0"/>
    <w:rsid w:val="00F92C52"/>
    <w:rsid w:val="00FA059B"/>
    <w:rsid w:val="00FA370D"/>
    <w:rsid w:val="00FA405C"/>
    <w:rsid w:val="00FA66F1"/>
    <w:rsid w:val="00FB5A8A"/>
    <w:rsid w:val="00FB7ADB"/>
    <w:rsid w:val="00FC06AF"/>
    <w:rsid w:val="00FC0F87"/>
    <w:rsid w:val="00FC378B"/>
    <w:rsid w:val="00FC3977"/>
    <w:rsid w:val="00FC3BE3"/>
    <w:rsid w:val="00FC4D0C"/>
    <w:rsid w:val="00FC7D76"/>
    <w:rsid w:val="00FD1519"/>
    <w:rsid w:val="00FD2566"/>
    <w:rsid w:val="00FD2F16"/>
    <w:rsid w:val="00FD339F"/>
    <w:rsid w:val="00FD5DAB"/>
    <w:rsid w:val="00FD6065"/>
    <w:rsid w:val="00FE1D34"/>
    <w:rsid w:val="00FE244F"/>
    <w:rsid w:val="00FE2A6F"/>
    <w:rsid w:val="00FE3314"/>
    <w:rsid w:val="00FE5922"/>
    <w:rsid w:val="00FE65B6"/>
    <w:rsid w:val="00FE6BF2"/>
    <w:rsid w:val="00FE7343"/>
    <w:rsid w:val="00FF0268"/>
    <w:rsid w:val="00FF0D65"/>
    <w:rsid w:val="00FF1446"/>
    <w:rsid w:val="00FF2D04"/>
    <w:rsid w:val="00FF3AD7"/>
    <w:rsid w:val="00FF6538"/>
    <w:rsid w:val="017D77A7"/>
    <w:rsid w:val="05D51A4D"/>
    <w:rsid w:val="06585F98"/>
    <w:rsid w:val="077E02D1"/>
    <w:rsid w:val="0A874582"/>
    <w:rsid w:val="0F042D88"/>
    <w:rsid w:val="0F490455"/>
    <w:rsid w:val="13545D39"/>
    <w:rsid w:val="13E40851"/>
    <w:rsid w:val="17CA65CA"/>
    <w:rsid w:val="221C624F"/>
    <w:rsid w:val="22323C72"/>
    <w:rsid w:val="25AB7A3A"/>
    <w:rsid w:val="26497822"/>
    <w:rsid w:val="26D32C05"/>
    <w:rsid w:val="296A3769"/>
    <w:rsid w:val="37265173"/>
    <w:rsid w:val="373250F2"/>
    <w:rsid w:val="39AF6C73"/>
    <w:rsid w:val="3FD140EA"/>
    <w:rsid w:val="415348F6"/>
    <w:rsid w:val="46965745"/>
    <w:rsid w:val="4E393586"/>
    <w:rsid w:val="51361FFF"/>
    <w:rsid w:val="52546BE0"/>
    <w:rsid w:val="55322ADD"/>
    <w:rsid w:val="571132F2"/>
    <w:rsid w:val="57256C1E"/>
    <w:rsid w:val="58E467E4"/>
    <w:rsid w:val="59372DB8"/>
    <w:rsid w:val="5984568E"/>
    <w:rsid w:val="5B944683"/>
    <w:rsid w:val="5C891B7C"/>
    <w:rsid w:val="5C8D7815"/>
    <w:rsid w:val="5D3A2E77"/>
    <w:rsid w:val="6006459B"/>
    <w:rsid w:val="60207424"/>
    <w:rsid w:val="60D549C3"/>
    <w:rsid w:val="62E53885"/>
    <w:rsid w:val="63D47B81"/>
    <w:rsid w:val="69BB1E2F"/>
    <w:rsid w:val="6AA55A81"/>
    <w:rsid w:val="73D8040D"/>
    <w:rsid w:val="78AA6CAB"/>
    <w:rsid w:val="7CA23307"/>
    <w:rsid w:val="FEDF524C"/>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nhideWhenUsed="0" w:uiPriority="39"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qFormat="1" w:uiPriority="99" w:semiHidden="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nhideWhenUsed="0" w:uiPriority="35" w:semiHidden="0" w:name="caption"/>
    <w:lsdException w:qFormat="1" w:unhideWhenUsed="0" w:uiPriority="99" w:semiHidden="0" w:name="table of figures"/>
    <w:lsdException w:uiPriority="99" w:name="envelope address"/>
    <w:lsdException w:uiPriority="99" w:name="envelope return"/>
    <w:lsdException w:qFormat="1" w:unhideWhenUsed="0" w:uiPriority="99" w:semiHidden="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99" w:semiHidden="0" w:name="List"/>
    <w:lsdException w:uiPriority="0" w:name="List Bullet"/>
    <w:lsdException w:qFormat="1" w:unhideWhenUsed="0" w:uiPriority="0" w:name="List Number"/>
    <w:lsdException w:uiPriority="0" w:name="List 2"/>
    <w:lsdException w:uiPriority="99" w:name="List 3"/>
    <w:lsdException w:unhideWhenUsed="0" w:uiPriority="99" w:name="List 4"/>
    <w:lsdException w:unhideWhenUsed="0" w:uiPriority="99" w:name="List 5"/>
    <w:lsdException w:uiPriority="99" w:name="List Bullet 2"/>
    <w:lsdException w:uiPriority="99" w:name="List Bullet 3"/>
    <w:lsdException w:uiPriority="99" w:name="List Bullet 4"/>
    <w:lsdException w:uiPriority="99" w:name="List Bullet 5"/>
    <w:lsdException w:uiPriority="0" w:name="List Number 2"/>
    <w:lsdException w:qFormat="1" w:uiPriority="99"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0" w:semiHidden="0" w:name="Subtitle"/>
    <w:lsdException w:unhideWhenUsed="0" w:uiPriority="99" w:name="Salutation"/>
    <w:lsdException w:unhideWhenUsed="0" w:uiPriority="99" w:name="Date"/>
    <w:lsdException w:unhideWhenUsed="0"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qFormat="1" w:uiPriority="0" w:name="Body Text Indent 3"/>
    <w:lsdException w:uiPriority="0" w:name="Block Text"/>
    <w:lsdException w:qFormat="1" w:uiPriority="99" w:semiHidden="0" w:name="Hyperlink"/>
    <w:lsdException w:qFormat="1" w:unhideWhenUsed="0" w:uiPriority="0" w:semiHidden="0" w:name="FollowedHyperlink"/>
    <w:lsdException w:unhideWhenUsed="0" w:uiPriority="22" w:semiHidden="0" w:name="Strong"/>
    <w:lsdException w:qFormat="1" w:unhideWhenUsed="0" w:uiPriority="0" w:semiHidden="0" w:name="Emphasis"/>
    <w:lsdException w:qFormat="1" w:unhideWhenUsed="0" w:uiPriority="0"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qFormat="1"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16" w:lineRule="atLeast"/>
    </w:pPr>
    <w:rPr>
      <w:rFonts w:asciiTheme="minorHAnsi" w:hAnsiTheme="minorHAnsi" w:eastAsiaTheme="minorHAnsi" w:cstheme="minorBidi"/>
      <w:sz w:val="18"/>
      <w:szCs w:val="22"/>
      <w:lang w:val="en-GB" w:eastAsia="en-US" w:bidi="ar-SA"/>
    </w:rPr>
  </w:style>
  <w:style w:type="paragraph" w:styleId="2">
    <w:name w:val="heading 1"/>
    <w:next w:val="3"/>
    <w:link w:val="54"/>
    <w:qFormat/>
    <w:uiPriority w:val="0"/>
    <w:pPr>
      <w:keepNext/>
      <w:keepLines/>
      <w:numPr>
        <w:ilvl w:val="0"/>
        <w:numId w:val="1"/>
      </w:numPr>
      <w:spacing w:before="240" w:after="200" w:line="240" w:lineRule="atLeast"/>
      <w:outlineLvl w:val="0"/>
    </w:pPr>
    <w:rPr>
      <w:rFonts w:asciiTheme="majorHAnsi" w:hAnsiTheme="majorHAnsi" w:eastAsiaTheme="majorEastAsia" w:cstheme="majorBidi"/>
      <w:b/>
      <w:bCs/>
      <w:caps/>
      <w:color w:val="00558C"/>
      <w:sz w:val="28"/>
      <w:szCs w:val="24"/>
      <w:lang w:val="en-GB" w:eastAsia="en-US" w:bidi="ar-SA"/>
    </w:rPr>
  </w:style>
  <w:style w:type="paragraph" w:styleId="5">
    <w:name w:val="heading 2"/>
    <w:basedOn w:val="2"/>
    <w:next w:val="6"/>
    <w:link w:val="55"/>
    <w:qFormat/>
    <w:uiPriority w:val="0"/>
    <w:pPr>
      <w:numPr>
        <w:ilvl w:val="1"/>
      </w:numPr>
      <w:ind w:right="709"/>
      <w:outlineLvl w:val="1"/>
    </w:pPr>
    <w:rPr>
      <w:bCs w:val="0"/>
      <w:sz w:val="24"/>
    </w:rPr>
  </w:style>
  <w:style w:type="paragraph" w:styleId="7">
    <w:name w:val="heading 3"/>
    <w:basedOn w:val="5"/>
    <w:next w:val="4"/>
    <w:link w:val="56"/>
    <w:qFormat/>
    <w:uiPriority w:val="0"/>
    <w:pPr>
      <w:numPr>
        <w:ilvl w:val="2"/>
      </w:numPr>
      <w:spacing w:before="120" w:after="120"/>
      <w:ind w:right="851"/>
      <w:outlineLvl w:val="2"/>
    </w:pPr>
    <w:rPr>
      <w:bCs/>
      <w:caps w:val="0"/>
      <w:smallCaps/>
    </w:rPr>
  </w:style>
  <w:style w:type="paragraph" w:styleId="8">
    <w:name w:val="heading 4"/>
    <w:basedOn w:val="7"/>
    <w:next w:val="4"/>
    <w:link w:val="57"/>
    <w:qFormat/>
    <w:uiPriority w:val="0"/>
    <w:pPr>
      <w:numPr>
        <w:ilvl w:val="3"/>
      </w:numPr>
      <w:ind w:right="992"/>
      <w:outlineLvl w:val="3"/>
    </w:pPr>
    <w:rPr>
      <w:bCs w:val="0"/>
      <w:iCs/>
      <w:smallCaps w:val="0"/>
      <w:sz w:val="22"/>
    </w:rPr>
  </w:style>
  <w:style w:type="paragraph" w:styleId="9">
    <w:name w:val="heading 5"/>
    <w:basedOn w:val="8"/>
    <w:next w:val="1"/>
    <w:link w:val="58"/>
    <w:qFormat/>
    <w:uiPriority w:val="0"/>
    <w:pPr>
      <w:numPr>
        <w:ilvl w:val="4"/>
      </w:numPr>
      <w:spacing w:before="200"/>
      <w:ind w:left="1701" w:hanging="1701"/>
      <w:outlineLvl w:val="4"/>
    </w:pPr>
    <w:rPr>
      <w:b w:val="0"/>
    </w:rPr>
  </w:style>
  <w:style w:type="paragraph" w:styleId="10">
    <w:name w:val="heading 6"/>
    <w:basedOn w:val="1"/>
    <w:next w:val="1"/>
    <w:link w:val="59"/>
    <w:qFormat/>
    <w:uiPriority w:val="0"/>
    <w:pPr>
      <w:keepNext/>
      <w:keepLines/>
      <w:spacing w:before="200"/>
      <w:outlineLvl w:val="5"/>
    </w:pPr>
    <w:rPr>
      <w:rFonts w:asciiTheme="majorHAnsi" w:hAnsiTheme="majorHAnsi" w:eastAsiaTheme="majorEastAsia" w:cstheme="majorBidi"/>
      <w:i/>
      <w:iCs/>
      <w:color w:val="002B46" w:themeColor="accent1" w:themeShade="80"/>
    </w:rPr>
  </w:style>
  <w:style w:type="paragraph" w:styleId="11">
    <w:name w:val="heading 7"/>
    <w:basedOn w:val="1"/>
    <w:next w:val="1"/>
    <w:link w:val="60"/>
    <w:qFormat/>
    <w:uiPriority w:val="0"/>
    <w:pPr>
      <w:keepNext/>
      <w:keepLines/>
      <w:spacing w:before="20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2">
    <w:name w:val="heading 8"/>
    <w:basedOn w:val="1"/>
    <w:next w:val="1"/>
    <w:link w:val="61"/>
    <w:qFormat/>
    <w:uiPriority w:val="0"/>
    <w:pPr>
      <w:keepNext/>
      <w:keepLines/>
      <w:spacing w:before="200"/>
      <w:outlineLvl w:val="7"/>
    </w:pPr>
    <w:rPr>
      <w:rFonts w:asciiTheme="majorHAnsi" w:hAnsiTheme="majorHAnsi" w:eastAsiaTheme="majorEastAsia" w:cstheme="majorBidi"/>
      <w:color w:val="404040" w:themeColor="text1" w:themeTint="BF"/>
      <w:sz w:val="20"/>
      <w:szCs w:val="20"/>
      <w14:textFill>
        <w14:solidFill>
          <w14:schemeClr w14:val="tx1">
            <w14:lumMod w14:val="75000"/>
            <w14:lumOff w14:val="25000"/>
          </w14:schemeClr>
        </w14:solidFill>
      </w14:textFill>
    </w:rPr>
  </w:style>
  <w:style w:type="paragraph" w:styleId="13">
    <w:name w:val="heading 9"/>
    <w:basedOn w:val="1"/>
    <w:next w:val="1"/>
    <w:link w:val="62"/>
    <w:qFormat/>
    <w:uiPriority w:val="0"/>
    <w:pPr>
      <w:keepNext/>
      <w:keepLines/>
      <w:spacing w:before="20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42">
    <w:name w:val="Default Paragraph Font"/>
    <w:semiHidden/>
    <w:unhideWhenUsed/>
    <w:qFormat/>
    <w:uiPriority w:val="1"/>
  </w:style>
  <w:style w:type="table" w:default="1" w:styleId="3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customStyle="1" w:styleId="3">
    <w:name w:val="Heading 1 separation line"/>
    <w:basedOn w:val="1"/>
    <w:next w:val="4"/>
    <w:qFormat/>
    <w:uiPriority w:val="0"/>
    <w:pPr>
      <w:pBdr>
        <w:bottom w:val="single" w:color="00558C" w:themeColor="accent1" w:sz="8" w:space="1"/>
      </w:pBdr>
      <w:spacing w:after="120" w:line="90" w:lineRule="exact"/>
      <w:ind w:right="8789"/>
    </w:pPr>
    <w:rPr>
      <w:color w:val="000000" w:themeColor="text1"/>
      <w:sz w:val="22"/>
      <w14:textFill>
        <w14:solidFill>
          <w14:schemeClr w14:val="tx1"/>
        </w14:solidFill>
      </w14:textFill>
    </w:rPr>
  </w:style>
  <w:style w:type="paragraph" w:styleId="4">
    <w:name w:val="Body Text"/>
    <w:basedOn w:val="1"/>
    <w:link w:val="212"/>
    <w:unhideWhenUsed/>
    <w:qFormat/>
    <w:uiPriority w:val="0"/>
    <w:pPr>
      <w:spacing w:after="120"/>
      <w:jc w:val="both"/>
    </w:pPr>
    <w:rPr>
      <w:sz w:val="22"/>
    </w:rPr>
  </w:style>
  <w:style w:type="paragraph" w:customStyle="1" w:styleId="6">
    <w:name w:val="Heading 2 separation line"/>
    <w:basedOn w:val="1"/>
    <w:next w:val="4"/>
    <w:qFormat/>
    <w:uiPriority w:val="0"/>
    <w:pPr>
      <w:pBdr>
        <w:bottom w:val="single" w:color="575756" w:sz="4" w:space="1"/>
      </w:pBdr>
      <w:spacing w:after="60" w:line="110" w:lineRule="exact"/>
      <w:ind w:right="8787"/>
    </w:pPr>
    <w:rPr>
      <w:color w:val="000000" w:themeColor="text1"/>
      <w:sz w:val="22"/>
      <w14:textFill>
        <w14:solidFill>
          <w14:schemeClr w14:val="tx1"/>
        </w14:solidFill>
      </w14:textFill>
    </w:rPr>
  </w:style>
  <w:style w:type="paragraph" w:styleId="14">
    <w:name w:val="toc 7"/>
    <w:basedOn w:val="1"/>
    <w:next w:val="1"/>
    <w:qFormat/>
    <w:uiPriority w:val="0"/>
    <w:pPr>
      <w:spacing w:line="240" w:lineRule="auto"/>
      <w:ind w:left="1200"/>
    </w:pPr>
    <w:rPr>
      <w:rFonts w:ascii="Arial" w:hAnsi="Arial" w:eastAsia="Times New Roman" w:cs="Times New Roman"/>
      <w:sz w:val="20"/>
      <w:szCs w:val="20"/>
    </w:rPr>
  </w:style>
  <w:style w:type="paragraph" w:styleId="15">
    <w:name w:val="List Number"/>
    <w:basedOn w:val="1"/>
    <w:semiHidden/>
    <w:qFormat/>
    <w:uiPriority w:val="0"/>
    <w:pPr>
      <w:numPr>
        <w:ilvl w:val="0"/>
        <w:numId w:val="2"/>
      </w:numPr>
      <w:contextualSpacing/>
    </w:pPr>
  </w:style>
  <w:style w:type="paragraph" w:styleId="16">
    <w:name w:val="caption"/>
    <w:basedOn w:val="1"/>
    <w:next w:val="1"/>
    <w:qFormat/>
    <w:uiPriority w:val="35"/>
    <w:rPr>
      <w:b/>
      <w:bCs/>
      <w:i/>
      <w:color w:val="575756"/>
      <w:sz w:val="22"/>
      <w:u w:val="single"/>
    </w:rPr>
  </w:style>
  <w:style w:type="paragraph" w:styleId="17">
    <w:name w:val="Document Map"/>
    <w:basedOn w:val="1"/>
    <w:link w:val="105"/>
    <w:qFormat/>
    <w:uiPriority w:val="0"/>
    <w:pPr>
      <w:shd w:val="clear" w:color="auto" w:fill="000080"/>
      <w:spacing w:line="240" w:lineRule="auto"/>
    </w:pPr>
    <w:rPr>
      <w:rFonts w:ascii="Tahoma" w:hAnsi="Tahoma" w:eastAsia="Times New Roman" w:cs="Times New Roman"/>
      <w:sz w:val="20"/>
      <w:szCs w:val="24"/>
      <w:lang w:val="de-DE" w:eastAsia="de-DE"/>
    </w:rPr>
  </w:style>
  <w:style w:type="paragraph" w:styleId="18">
    <w:name w:val="annotation text"/>
    <w:basedOn w:val="1"/>
    <w:link w:val="87"/>
    <w:unhideWhenUsed/>
    <w:qFormat/>
    <w:uiPriority w:val="0"/>
    <w:pPr>
      <w:spacing w:line="240" w:lineRule="auto"/>
    </w:pPr>
    <w:rPr>
      <w:sz w:val="24"/>
      <w:szCs w:val="24"/>
    </w:rPr>
  </w:style>
  <w:style w:type="paragraph" w:styleId="19">
    <w:name w:val="List Number 3"/>
    <w:basedOn w:val="1"/>
    <w:unhideWhenUsed/>
    <w:qFormat/>
    <w:uiPriority w:val="99"/>
    <w:pPr>
      <w:contextualSpacing/>
    </w:pPr>
  </w:style>
  <w:style w:type="paragraph" w:styleId="20">
    <w:name w:val="toc 5"/>
    <w:basedOn w:val="1"/>
    <w:next w:val="1"/>
    <w:qFormat/>
    <w:uiPriority w:val="39"/>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21">
    <w:name w:val="toc 3"/>
    <w:basedOn w:val="1"/>
    <w:next w:val="1"/>
    <w:unhideWhenUsed/>
    <w:qFormat/>
    <w:uiPriority w:val="39"/>
    <w:pPr>
      <w:tabs>
        <w:tab w:val="right" w:leader="dot" w:pos="9781"/>
      </w:tabs>
      <w:spacing w:after="60"/>
      <w:ind w:left="1134" w:hanging="709"/>
    </w:pPr>
    <w:rPr>
      <w:color w:val="00558C"/>
    </w:rPr>
  </w:style>
  <w:style w:type="paragraph" w:styleId="22">
    <w:name w:val="toc 8"/>
    <w:basedOn w:val="1"/>
    <w:next w:val="1"/>
    <w:qFormat/>
    <w:uiPriority w:val="0"/>
    <w:pPr>
      <w:spacing w:line="240" w:lineRule="auto"/>
      <w:ind w:left="1440"/>
    </w:pPr>
    <w:rPr>
      <w:rFonts w:ascii="Arial" w:hAnsi="Arial" w:eastAsia="Times New Roman" w:cs="Times New Roman"/>
      <w:sz w:val="20"/>
      <w:szCs w:val="20"/>
    </w:rPr>
  </w:style>
  <w:style w:type="paragraph" w:styleId="23">
    <w:name w:val="Balloon Text"/>
    <w:basedOn w:val="1"/>
    <w:link w:val="52"/>
    <w:qFormat/>
    <w:uiPriority w:val="0"/>
    <w:pPr>
      <w:spacing w:line="240" w:lineRule="auto"/>
    </w:pPr>
    <w:rPr>
      <w:rFonts w:ascii="Tahoma" w:hAnsi="Tahoma" w:cs="Tahoma"/>
      <w:sz w:val="16"/>
      <w:szCs w:val="16"/>
    </w:rPr>
  </w:style>
  <w:style w:type="paragraph" w:styleId="24">
    <w:name w:val="footer"/>
    <w:link w:val="51"/>
    <w:qFormat/>
    <w:uiPriority w:val="0"/>
    <w:pPr>
      <w:spacing w:line="240" w:lineRule="exact"/>
    </w:pPr>
    <w:rPr>
      <w:rFonts w:asciiTheme="minorHAnsi" w:hAnsiTheme="minorHAnsi" w:eastAsiaTheme="minorHAnsi" w:cstheme="minorBidi"/>
      <w:szCs w:val="22"/>
      <w:lang w:val="en-GB" w:eastAsia="en-US" w:bidi="ar-SA"/>
    </w:rPr>
  </w:style>
  <w:style w:type="paragraph" w:styleId="25">
    <w:name w:val="header"/>
    <w:link w:val="50"/>
    <w:qFormat/>
    <w:uiPriority w:val="0"/>
    <w:pPr>
      <w:spacing w:line="240" w:lineRule="exact"/>
    </w:pPr>
    <w:rPr>
      <w:rFonts w:asciiTheme="minorHAnsi" w:hAnsiTheme="minorHAnsi" w:eastAsiaTheme="minorHAnsi" w:cstheme="minorBidi"/>
      <w:szCs w:val="22"/>
      <w:lang w:val="en-GB" w:eastAsia="en-US" w:bidi="ar-SA"/>
    </w:rPr>
  </w:style>
  <w:style w:type="paragraph" w:styleId="26">
    <w:name w:val="toc 1"/>
    <w:basedOn w:val="1"/>
    <w:next w:val="1"/>
    <w:qFormat/>
    <w:uiPriority w:val="39"/>
    <w:pPr>
      <w:tabs>
        <w:tab w:val="right" w:leader="dot" w:pos="9781"/>
      </w:tabs>
      <w:spacing w:after="40" w:line="300" w:lineRule="atLeast"/>
      <w:ind w:left="425" w:right="425" w:hanging="425"/>
    </w:pPr>
    <w:rPr>
      <w:b/>
      <w:caps/>
      <w:color w:val="00558C" w:themeColor="accent1"/>
      <w:sz w:val="22"/>
      <w14:textFill>
        <w14:solidFill>
          <w14:schemeClr w14:val="accent1"/>
        </w14:solidFill>
      </w14:textFill>
    </w:rPr>
  </w:style>
  <w:style w:type="paragraph" w:styleId="27">
    <w:name w:val="toc 4"/>
    <w:basedOn w:val="1"/>
    <w:next w:val="1"/>
    <w:unhideWhenUsed/>
    <w:qFormat/>
    <w:uiPriority w:val="39"/>
    <w:pPr>
      <w:tabs>
        <w:tab w:val="right" w:leader="dot" w:pos="9781"/>
        <w:tab w:val="right" w:leader="dot" w:pos="10195"/>
      </w:tabs>
      <w:ind w:left="1418" w:right="425" w:hanging="1418"/>
    </w:pPr>
    <w:rPr>
      <w:b/>
      <w:caps/>
      <w:color w:val="00558C"/>
      <w:sz w:val="22"/>
    </w:rPr>
  </w:style>
  <w:style w:type="paragraph" w:styleId="28">
    <w:name w:val="List"/>
    <w:basedOn w:val="1"/>
    <w:unhideWhenUsed/>
    <w:qFormat/>
    <w:uiPriority w:val="99"/>
    <w:pPr>
      <w:ind w:left="360" w:hanging="360"/>
      <w:contextualSpacing/>
    </w:pPr>
    <w:rPr>
      <w:sz w:val="22"/>
    </w:rPr>
  </w:style>
  <w:style w:type="paragraph" w:styleId="29">
    <w:name w:val="footnote text"/>
    <w:basedOn w:val="1"/>
    <w:link w:val="94"/>
    <w:unhideWhenUsed/>
    <w:qFormat/>
    <w:uiPriority w:val="99"/>
    <w:pPr>
      <w:tabs>
        <w:tab w:val="left" w:pos="425"/>
      </w:tabs>
      <w:spacing w:line="240" w:lineRule="auto"/>
      <w:ind w:left="425" w:hanging="425"/>
    </w:pPr>
    <w:rPr>
      <w:szCs w:val="24"/>
      <w:vertAlign w:val="superscript"/>
    </w:rPr>
  </w:style>
  <w:style w:type="paragraph" w:styleId="30">
    <w:name w:val="toc 6"/>
    <w:basedOn w:val="1"/>
    <w:next w:val="1"/>
    <w:qFormat/>
    <w:uiPriority w:val="0"/>
    <w:pPr>
      <w:spacing w:line="240" w:lineRule="auto"/>
      <w:ind w:left="960"/>
    </w:pPr>
    <w:rPr>
      <w:rFonts w:ascii="Arial" w:hAnsi="Arial" w:eastAsia="Times New Roman" w:cs="Times New Roman"/>
      <w:sz w:val="20"/>
      <w:szCs w:val="20"/>
    </w:rPr>
  </w:style>
  <w:style w:type="paragraph" w:styleId="31">
    <w:name w:val="Body Text Indent 3"/>
    <w:basedOn w:val="1"/>
    <w:link w:val="89"/>
    <w:semiHidden/>
    <w:unhideWhenUsed/>
    <w:qFormat/>
    <w:uiPriority w:val="0"/>
    <w:pPr>
      <w:spacing w:after="120"/>
      <w:ind w:left="360"/>
    </w:pPr>
    <w:rPr>
      <w:sz w:val="16"/>
      <w:szCs w:val="16"/>
    </w:rPr>
  </w:style>
  <w:style w:type="paragraph" w:styleId="32">
    <w:name w:val="table of figures"/>
    <w:basedOn w:val="1"/>
    <w:next w:val="1"/>
    <w:qFormat/>
    <w:uiPriority w:val="99"/>
    <w:pPr>
      <w:tabs>
        <w:tab w:val="right" w:leader="dot" w:pos="9781"/>
      </w:tabs>
      <w:spacing w:after="60"/>
      <w:ind w:left="1276" w:right="425" w:hanging="1276"/>
    </w:pPr>
    <w:rPr>
      <w:i/>
      <w:color w:val="00558C"/>
      <w:sz w:val="22"/>
    </w:rPr>
  </w:style>
  <w:style w:type="paragraph" w:styleId="33">
    <w:name w:val="toc 2"/>
    <w:basedOn w:val="1"/>
    <w:next w:val="1"/>
    <w:qFormat/>
    <w:uiPriority w:val="39"/>
    <w:pPr>
      <w:tabs>
        <w:tab w:val="right" w:leader="dot" w:pos="9781"/>
      </w:tabs>
      <w:spacing w:after="40" w:line="300" w:lineRule="atLeast"/>
      <w:ind w:left="709" w:right="425" w:hanging="709"/>
    </w:pPr>
    <w:rPr>
      <w:color w:val="00558C" w:themeColor="accent1"/>
      <w:sz w:val="22"/>
      <w14:textFill>
        <w14:solidFill>
          <w14:schemeClr w14:val="accent1"/>
        </w14:solidFill>
      </w14:textFill>
    </w:rPr>
  </w:style>
  <w:style w:type="paragraph" w:styleId="34">
    <w:name w:val="toc 9"/>
    <w:basedOn w:val="1"/>
    <w:next w:val="1"/>
    <w:qFormat/>
    <w:uiPriority w:val="0"/>
    <w:pPr>
      <w:spacing w:line="240" w:lineRule="auto"/>
      <w:ind w:left="1680"/>
    </w:pPr>
    <w:rPr>
      <w:rFonts w:ascii="Arial" w:hAnsi="Arial" w:eastAsia="Times New Roman" w:cs="Times New Roman"/>
      <w:sz w:val="20"/>
      <w:szCs w:val="20"/>
    </w:rPr>
  </w:style>
  <w:style w:type="paragraph" w:styleId="35">
    <w:name w:val="Normal (Web)"/>
    <w:basedOn w:val="1"/>
    <w:qFormat/>
    <w:uiPriority w:val="99"/>
    <w:pPr>
      <w:spacing w:line="240" w:lineRule="auto"/>
    </w:pPr>
    <w:rPr>
      <w:rFonts w:ascii="Arial" w:hAnsi="Arial" w:eastAsia="Times New Roman" w:cs="Times New Roman"/>
      <w:sz w:val="22"/>
      <w:szCs w:val="24"/>
    </w:rPr>
  </w:style>
  <w:style w:type="paragraph" w:styleId="36">
    <w:name w:val="index 1"/>
    <w:basedOn w:val="1"/>
    <w:next w:val="1"/>
    <w:semiHidden/>
    <w:unhideWhenUsed/>
    <w:qFormat/>
    <w:uiPriority w:val="0"/>
    <w:pPr>
      <w:spacing w:line="240" w:lineRule="auto"/>
      <w:ind w:left="180" w:hanging="180"/>
    </w:pPr>
  </w:style>
  <w:style w:type="paragraph" w:styleId="37">
    <w:name w:val="Title"/>
    <w:basedOn w:val="1"/>
    <w:link w:val="195"/>
    <w:qFormat/>
    <w:uiPriority w:val="0"/>
    <w:pPr>
      <w:spacing w:before="180" w:after="60" w:line="240" w:lineRule="auto"/>
      <w:jc w:val="center"/>
      <w:outlineLvl w:val="0"/>
    </w:pPr>
    <w:rPr>
      <w:rFonts w:ascii="Arial" w:hAnsi="Arial" w:eastAsia="Times New Roman" w:cs="Arial"/>
      <w:b/>
      <w:bCs/>
      <w:kern w:val="28"/>
      <w:sz w:val="32"/>
      <w:szCs w:val="32"/>
      <w:lang w:eastAsia="en-GB"/>
    </w:rPr>
  </w:style>
  <w:style w:type="paragraph" w:styleId="38">
    <w:name w:val="annotation subject"/>
    <w:basedOn w:val="18"/>
    <w:next w:val="18"/>
    <w:link w:val="88"/>
    <w:unhideWhenUsed/>
    <w:qFormat/>
    <w:uiPriority w:val="0"/>
    <w:rPr>
      <w:b/>
      <w:bCs/>
      <w:sz w:val="20"/>
      <w:szCs w:val="20"/>
    </w:rPr>
  </w:style>
  <w:style w:type="table" w:styleId="40">
    <w:name w:val="Table Grid"/>
    <w:basedOn w:val="3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vAlign w:val="center"/>
    </w:tcPr>
  </w:style>
  <w:style w:type="table" w:styleId="41">
    <w:name w:val="Medium Shading 1"/>
    <w:basedOn w:val="39"/>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575756" w:sz="8" w:space="0"/>
          <w:left w:val="single" w:color="575756" w:sz="8" w:space="0"/>
          <w:bottom w:val="single" w:color="575756" w:sz="8" w:space="0"/>
          <w:right w:val="single" w:color="575756" w:sz="8" w:space="0"/>
          <w:insideH w:val="nil"/>
          <w:insideV w:val="single" w:sz="8" w:space="0"/>
        </w:tcBorders>
        <w:shd w:val="clear" w:color="auto" w:fill="009FE3" w:themeFill="accent2"/>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top w:val="single" w:color="575756" w:sz="8" w:space="0"/>
          <w:left w:val="single" w:color="575756" w:sz="8" w:space="0"/>
          <w:bottom w:val="single" w:color="575756" w:sz="8" w:space="0"/>
          <w:right w:val="single" w:color="575756" w:sz="8" w:space="0"/>
          <w:insideH w:val="nil"/>
          <w:insideV w:val="single" w:sz="8" w:space="0"/>
          <w:tl2br w:val="nil"/>
          <w:tr2bl w:val="nil"/>
        </w:tcBorders>
      </w:tcPr>
    </w:tblStylePr>
    <w:tblStylePr w:type="band2Horz">
      <w:tblPr/>
      <w:tcPr>
        <w:tcBorders>
          <w:top w:val="single" w:color="575756" w:sz="8" w:space="0"/>
          <w:left w:val="single" w:color="575756" w:sz="8" w:space="0"/>
          <w:bottom w:val="single" w:color="575756" w:sz="8" w:space="0"/>
          <w:right w:val="single" w:color="575756" w:sz="8" w:space="0"/>
          <w:insideH w:val="nil"/>
          <w:insideV w:val="single" w:sz="8" w:space="0"/>
          <w:tl2br w:val="nil"/>
          <w:tr2bl w:val="nil"/>
        </w:tcBorders>
        <w:shd w:val="clear" w:color="auto" w:fill="C6EEFF" w:themeFill="accent2" w:themeFillTint="33"/>
      </w:tcPr>
    </w:tblStylePr>
  </w:style>
  <w:style w:type="character" w:styleId="43">
    <w:name w:val="page number"/>
    <w:qFormat/>
    <w:uiPriority w:val="0"/>
    <w:rPr>
      <w:rFonts w:asciiTheme="minorHAnsi" w:hAnsiTheme="minorHAnsi"/>
      <w:sz w:val="15"/>
    </w:rPr>
  </w:style>
  <w:style w:type="character" w:styleId="44">
    <w:name w:val="FollowedHyperlink"/>
    <w:qFormat/>
    <w:uiPriority w:val="0"/>
    <w:rPr>
      <w:color w:val="800080"/>
      <w:u w:val="single"/>
    </w:rPr>
  </w:style>
  <w:style w:type="character" w:styleId="45">
    <w:name w:val="Emphasis"/>
    <w:qFormat/>
    <w:uiPriority w:val="0"/>
    <w:rPr>
      <w:i/>
      <w:iCs/>
    </w:rPr>
  </w:style>
  <w:style w:type="character" w:styleId="46">
    <w:name w:val="Hyperlink"/>
    <w:basedOn w:val="42"/>
    <w:unhideWhenUsed/>
    <w:qFormat/>
    <w:uiPriority w:val="99"/>
    <w:rPr>
      <w:color w:val="00558C" w:themeColor="accent1"/>
      <w:u w:val="single"/>
      <w14:textFill>
        <w14:solidFill>
          <w14:schemeClr w14:val="accent1"/>
        </w14:solidFill>
      </w14:textFill>
    </w:rPr>
  </w:style>
  <w:style w:type="character" w:styleId="47">
    <w:name w:val="annotation reference"/>
    <w:basedOn w:val="42"/>
    <w:unhideWhenUsed/>
    <w:qFormat/>
    <w:uiPriority w:val="0"/>
    <w:rPr>
      <w:sz w:val="18"/>
      <w:szCs w:val="18"/>
      <w:lang w:val="en-GB"/>
    </w:rPr>
  </w:style>
  <w:style w:type="character" w:styleId="48">
    <w:name w:val="HTML Cite"/>
    <w:qFormat/>
    <w:uiPriority w:val="0"/>
    <w:rPr>
      <w:i/>
      <w:iCs/>
    </w:rPr>
  </w:style>
  <w:style w:type="character" w:styleId="49">
    <w:name w:val="footnote reference"/>
    <w:qFormat/>
    <w:uiPriority w:val="99"/>
    <w:rPr>
      <w:rFonts w:asciiTheme="minorHAnsi" w:hAnsiTheme="minorHAnsi"/>
      <w:sz w:val="20"/>
      <w:vertAlign w:val="superscript"/>
    </w:rPr>
  </w:style>
  <w:style w:type="character" w:customStyle="1" w:styleId="50">
    <w:name w:val="页眉 字符"/>
    <w:basedOn w:val="42"/>
    <w:link w:val="25"/>
    <w:qFormat/>
    <w:uiPriority w:val="0"/>
    <w:rPr>
      <w:sz w:val="20"/>
      <w:lang w:val="en-GB"/>
    </w:rPr>
  </w:style>
  <w:style w:type="character" w:customStyle="1" w:styleId="51">
    <w:name w:val="页脚 字符"/>
    <w:basedOn w:val="42"/>
    <w:link w:val="24"/>
    <w:qFormat/>
    <w:uiPriority w:val="0"/>
    <w:rPr>
      <w:sz w:val="20"/>
      <w:lang w:val="en-GB"/>
    </w:rPr>
  </w:style>
  <w:style w:type="character" w:customStyle="1" w:styleId="52">
    <w:name w:val="批注框文本 字符"/>
    <w:basedOn w:val="42"/>
    <w:link w:val="23"/>
    <w:qFormat/>
    <w:uiPriority w:val="0"/>
    <w:rPr>
      <w:rFonts w:ascii="Tahoma" w:hAnsi="Tahoma" w:cs="Tahoma"/>
      <w:sz w:val="16"/>
      <w:szCs w:val="16"/>
      <w:lang w:val="en-GB"/>
    </w:rPr>
  </w:style>
  <w:style w:type="paragraph" w:customStyle="1" w:styleId="53">
    <w:name w:val="Document type"/>
    <w:basedOn w:val="1"/>
    <w:qFormat/>
    <w:uiPriority w:val="0"/>
    <w:pPr>
      <w:spacing w:line="500" w:lineRule="exact"/>
      <w:ind w:left="907" w:right="907"/>
    </w:pPr>
    <w:rPr>
      <w:b/>
      <w:caps/>
      <w:color w:val="FFFFFF" w:themeColor="background1"/>
      <w:sz w:val="50"/>
      <w:szCs w:val="50"/>
      <w14:textFill>
        <w14:solidFill>
          <w14:schemeClr w14:val="bg1"/>
        </w14:solidFill>
      </w14:textFill>
    </w:rPr>
  </w:style>
  <w:style w:type="character" w:customStyle="1" w:styleId="54">
    <w:name w:val="标题 1 字符"/>
    <w:basedOn w:val="42"/>
    <w:link w:val="2"/>
    <w:qFormat/>
    <w:uiPriority w:val="0"/>
    <w:rPr>
      <w:rFonts w:asciiTheme="majorHAnsi" w:hAnsiTheme="majorHAnsi" w:eastAsiaTheme="majorEastAsia" w:cstheme="majorBidi"/>
      <w:b/>
      <w:bCs/>
      <w:caps/>
      <w:color w:val="00558C"/>
      <w:sz w:val="28"/>
      <w:szCs w:val="24"/>
      <w:lang w:val="en-GB"/>
    </w:rPr>
  </w:style>
  <w:style w:type="character" w:customStyle="1" w:styleId="55">
    <w:name w:val="标题 2 字符"/>
    <w:basedOn w:val="42"/>
    <w:link w:val="5"/>
    <w:qFormat/>
    <w:uiPriority w:val="0"/>
    <w:rPr>
      <w:rFonts w:asciiTheme="majorHAnsi" w:hAnsiTheme="majorHAnsi" w:eastAsiaTheme="majorEastAsia" w:cstheme="majorBidi"/>
      <w:b/>
      <w:caps/>
      <w:color w:val="00558C"/>
      <w:sz w:val="24"/>
      <w:szCs w:val="24"/>
      <w:lang w:val="en-GB"/>
    </w:rPr>
  </w:style>
  <w:style w:type="character" w:customStyle="1" w:styleId="56">
    <w:name w:val="标题 3 字符"/>
    <w:basedOn w:val="42"/>
    <w:link w:val="7"/>
    <w:qFormat/>
    <w:uiPriority w:val="0"/>
    <w:rPr>
      <w:rFonts w:asciiTheme="majorHAnsi" w:hAnsiTheme="majorHAnsi" w:eastAsiaTheme="majorEastAsia" w:cstheme="majorBidi"/>
      <w:b/>
      <w:bCs/>
      <w:smallCaps/>
      <w:color w:val="00558C"/>
      <w:sz w:val="24"/>
      <w:szCs w:val="24"/>
      <w:lang w:val="en-GB"/>
    </w:rPr>
  </w:style>
  <w:style w:type="character" w:customStyle="1" w:styleId="57">
    <w:name w:val="标题 4 字符"/>
    <w:basedOn w:val="42"/>
    <w:link w:val="8"/>
    <w:qFormat/>
    <w:uiPriority w:val="0"/>
    <w:rPr>
      <w:rFonts w:asciiTheme="majorHAnsi" w:hAnsiTheme="majorHAnsi" w:eastAsiaTheme="majorEastAsia" w:cstheme="majorBidi"/>
      <w:b/>
      <w:iCs/>
      <w:color w:val="00558C"/>
      <w:szCs w:val="24"/>
      <w:lang w:val="en-GB"/>
    </w:rPr>
  </w:style>
  <w:style w:type="character" w:customStyle="1" w:styleId="58">
    <w:name w:val="标题 5 字符"/>
    <w:basedOn w:val="42"/>
    <w:link w:val="9"/>
    <w:qFormat/>
    <w:uiPriority w:val="0"/>
    <w:rPr>
      <w:rFonts w:asciiTheme="majorHAnsi" w:hAnsiTheme="majorHAnsi" w:eastAsiaTheme="majorEastAsia" w:cstheme="majorBidi"/>
      <w:iCs/>
      <w:color w:val="00558C"/>
      <w:szCs w:val="24"/>
      <w:lang w:val="en-GB"/>
    </w:rPr>
  </w:style>
  <w:style w:type="character" w:customStyle="1" w:styleId="59">
    <w:name w:val="标题 6 字符"/>
    <w:basedOn w:val="42"/>
    <w:link w:val="10"/>
    <w:qFormat/>
    <w:uiPriority w:val="0"/>
    <w:rPr>
      <w:rFonts w:asciiTheme="majorHAnsi" w:hAnsiTheme="majorHAnsi" w:eastAsiaTheme="majorEastAsia" w:cstheme="majorBidi"/>
      <w:i/>
      <w:iCs/>
      <w:color w:val="002B46" w:themeColor="accent1" w:themeShade="80"/>
      <w:sz w:val="18"/>
      <w:lang w:val="en-GB"/>
    </w:rPr>
  </w:style>
  <w:style w:type="character" w:customStyle="1" w:styleId="60">
    <w:name w:val="标题 7 字符"/>
    <w:basedOn w:val="42"/>
    <w:link w:val="11"/>
    <w:qFormat/>
    <w:uiPriority w:val="0"/>
    <w:rPr>
      <w:rFonts w:asciiTheme="majorHAnsi" w:hAnsiTheme="majorHAnsi" w:eastAsiaTheme="majorEastAsia" w:cstheme="majorBidi"/>
      <w:i/>
      <w:iCs/>
      <w:color w:val="404040" w:themeColor="text1" w:themeTint="BF"/>
      <w:sz w:val="18"/>
      <w:lang w:val="en-GB"/>
      <w14:textFill>
        <w14:solidFill>
          <w14:schemeClr w14:val="tx1">
            <w14:lumMod w14:val="75000"/>
            <w14:lumOff w14:val="25000"/>
          </w14:schemeClr>
        </w14:solidFill>
      </w14:textFill>
    </w:rPr>
  </w:style>
  <w:style w:type="character" w:customStyle="1" w:styleId="61">
    <w:name w:val="标题 8 字符"/>
    <w:basedOn w:val="42"/>
    <w:link w:val="12"/>
    <w:qFormat/>
    <w:uiPriority w:val="0"/>
    <w:rPr>
      <w:rFonts w:asciiTheme="majorHAnsi" w:hAnsiTheme="majorHAnsi" w:eastAsiaTheme="majorEastAsia" w:cstheme="majorBidi"/>
      <w:color w:val="404040" w:themeColor="text1" w:themeTint="BF"/>
      <w:sz w:val="20"/>
      <w:szCs w:val="20"/>
      <w:lang w:val="en-GB"/>
      <w14:textFill>
        <w14:solidFill>
          <w14:schemeClr w14:val="tx1">
            <w14:lumMod w14:val="75000"/>
            <w14:lumOff w14:val="25000"/>
          </w14:schemeClr>
        </w14:solidFill>
      </w14:textFill>
    </w:rPr>
  </w:style>
  <w:style w:type="character" w:customStyle="1" w:styleId="62">
    <w:name w:val="标题 9 字符"/>
    <w:basedOn w:val="42"/>
    <w:link w:val="13"/>
    <w:qFormat/>
    <w:uiPriority w:val="0"/>
    <w:rPr>
      <w:rFonts w:asciiTheme="majorHAnsi" w:hAnsiTheme="majorHAnsi" w:eastAsiaTheme="majorEastAsia" w:cstheme="majorBidi"/>
      <w:i/>
      <w:iCs/>
      <w:color w:val="404040" w:themeColor="text1" w:themeTint="BF"/>
      <w:sz w:val="20"/>
      <w:szCs w:val="20"/>
      <w:lang w:val="en-GB"/>
      <w14:textFill>
        <w14:solidFill>
          <w14:schemeClr w14:val="tx1">
            <w14:lumMod w14:val="75000"/>
            <w14:lumOff w14:val="25000"/>
          </w14:schemeClr>
        </w14:solidFill>
      </w14:textFill>
    </w:rPr>
  </w:style>
  <w:style w:type="paragraph" w:customStyle="1" w:styleId="63">
    <w:name w:val="Bullet 1"/>
    <w:basedOn w:val="1"/>
    <w:qFormat/>
    <w:uiPriority w:val="0"/>
    <w:pPr>
      <w:numPr>
        <w:ilvl w:val="0"/>
        <w:numId w:val="3"/>
      </w:numPr>
      <w:spacing w:after="120"/>
    </w:pPr>
    <w:rPr>
      <w:color w:val="000000" w:themeColor="text1"/>
      <w:sz w:val="22"/>
      <w14:textFill>
        <w14:solidFill>
          <w14:schemeClr w14:val="tx1"/>
        </w14:solidFill>
      </w14:textFill>
    </w:rPr>
  </w:style>
  <w:style w:type="paragraph" w:customStyle="1" w:styleId="64">
    <w:name w:val="Bullet 2"/>
    <w:basedOn w:val="1"/>
    <w:link w:val="74"/>
    <w:qFormat/>
    <w:uiPriority w:val="0"/>
    <w:pPr>
      <w:numPr>
        <w:ilvl w:val="0"/>
        <w:numId w:val="4"/>
      </w:numPr>
      <w:spacing w:after="120"/>
      <w:ind w:left="1276" w:hanging="425"/>
    </w:pPr>
    <w:rPr>
      <w:color w:val="000000" w:themeColor="text1"/>
      <w:sz w:val="22"/>
      <w14:textFill>
        <w14:solidFill>
          <w14:schemeClr w14:val="tx1"/>
        </w14:solidFill>
      </w14:textFill>
    </w:rPr>
  </w:style>
  <w:style w:type="paragraph" w:customStyle="1" w:styleId="65">
    <w:name w:val="Heading 1 separatation line"/>
    <w:basedOn w:val="1"/>
    <w:next w:val="4"/>
    <w:qFormat/>
    <w:uiPriority w:val="0"/>
    <w:pPr>
      <w:pBdr>
        <w:bottom w:val="single" w:color="00558C" w:themeColor="accent1" w:sz="8" w:space="1"/>
      </w:pBdr>
      <w:spacing w:after="120" w:line="90" w:lineRule="exact"/>
      <w:ind w:right="8789"/>
    </w:pPr>
    <w:rPr>
      <w:color w:val="000000" w:themeColor="text1"/>
      <w:sz w:val="22"/>
      <w14:textFill>
        <w14:solidFill>
          <w14:schemeClr w14:val="tx1"/>
        </w14:solidFill>
      </w14:textFill>
    </w:rPr>
  </w:style>
  <w:style w:type="paragraph" w:customStyle="1" w:styleId="66">
    <w:name w:val="Page Number1"/>
    <w:basedOn w:val="1"/>
    <w:qFormat/>
    <w:uiPriority w:val="0"/>
    <w:pPr>
      <w:spacing w:line="180" w:lineRule="exact"/>
      <w:jc w:val="right"/>
    </w:pPr>
    <w:rPr>
      <w:color w:val="00558C" w:themeColor="accent1"/>
      <w14:textFill>
        <w14:solidFill>
          <w14:schemeClr w14:val="accent1"/>
        </w14:solidFill>
      </w14:textFill>
    </w:rPr>
  </w:style>
  <w:style w:type="paragraph" w:customStyle="1" w:styleId="67">
    <w:name w:val="Edition number"/>
    <w:basedOn w:val="1"/>
    <w:qFormat/>
    <w:uiPriority w:val="0"/>
    <w:rPr>
      <w:b/>
      <w:color w:val="00558C" w:themeColor="accent1"/>
      <w:sz w:val="50"/>
      <w:szCs w:val="50"/>
      <w14:textFill>
        <w14:solidFill>
          <w14:schemeClr w14:val="accent1"/>
        </w14:solidFill>
      </w14:textFill>
    </w:rPr>
  </w:style>
  <w:style w:type="paragraph" w:customStyle="1" w:styleId="68">
    <w:name w:val="Edition number - footer"/>
    <w:basedOn w:val="24"/>
    <w:next w:val="69"/>
    <w:qFormat/>
    <w:uiPriority w:val="0"/>
    <w:pPr>
      <w:framePr w:hSpace="142" w:wrap="around" w:vAnchor="margin" w:hAnchor="margin" w:xAlign="center" w:yAlign="bottom"/>
      <w:suppressOverlap/>
      <w:spacing w:before="40" w:line="180" w:lineRule="exact"/>
    </w:pPr>
    <w:rPr>
      <w:b/>
      <w:color w:val="00558C" w:themeColor="accent1"/>
      <w:sz w:val="15"/>
      <w:szCs w:val="15"/>
      <w14:textFill>
        <w14:solidFill>
          <w14:schemeClr w14:val="accent1"/>
        </w14:solidFill>
      </w14:textFill>
    </w:rPr>
  </w:style>
  <w:style w:type="paragraph" w:styleId="69">
    <w:name w:val="No Spacing"/>
    <w:qFormat/>
    <w:uiPriority w:val="1"/>
    <w:rPr>
      <w:rFonts w:asciiTheme="minorHAnsi" w:hAnsiTheme="minorHAnsi" w:eastAsiaTheme="minorHAnsi" w:cstheme="minorBidi"/>
      <w:sz w:val="18"/>
      <w:szCs w:val="22"/>
      <w:lang w:val="en-GB" w:eastAsia="en-US" w:bidi="ar-SA"/>
    </w:rPr>
  </w:style>
  <w:style w:type="paragraph" w:customStyle="1" w:styleId="70">
    <w:name w:val="Contents"/>
    <w:basedOn w:val="25"/>
    <w:qFormat/>
    <w:uiPriority w:val="0"/>
    <w:pPr>
      <w:pBdr>
        <w:bottom w:val="single" w:color="00558C" w:themeColor="accent1" w:sz="8" w:space="12"/>
      </w:pBdr>
      <w:spacing w:before="100" w:line="560" w:lineRule="exact"/>
    </w:pPr>
    <w:rPr>
      <w:b/>
      <w:caps/>
      <w:color w:val="009FE3" w:themeColor="accent2"/>
      <w:sz w:val="56"/>
      <w:szCs w:val="56"/>
      <w14:textFill>
        <w14:solidFill>
          <w14:schemeClr w14:val="accent2"/>
        </w14:solidFill>
      </w14:textFill>
    </w:rPr>
  </w:style>
  <w:style w:type="paragraph" w:customStyle="1" w:styleId="71">
    <w:name w:val="Table text"/>
    <w:basedOn w:val="1"/>
    <w:qFormat/>
    <w:uiPriority w:val="0"/>
    <w:pPr>
      <w:spacing w:before="60" w:after="60"/>
      <w:ind w:left="113" w:right="113"/>
    </w:pPr>
    <w:rPr>
      <w:color w:val="000000" w:themeColor="text1"/>
      <w:sz w:val="20"/>
      <w14:textFill>
        <w14:solidFill>
          <w14:schemeClr w14:val="tx1"/>
        </w14:solidFill>
      </w14:textFill>
    </w:rPr>
  </w:style>
  <w:style w:type="paragraph" w:customStyle="1" w:styleId="72">
    <w:name w:val="Table text title"/>
    <w:basedOn w:val="71"/>
    <w:qFormat/>
    <w:uiPriority w:val="0"/>
    <w:rPr>
      <w:b/>
      <w:color w:val="009FE3" w:themeColor="accent2"/>
      <w14:textFill>
        <w14:solidFill>
          <w14:schemeClr w14:val="accent2"/>
        </w14:solidFill>
      </w14:textFill>
    </w:rPr>
  </w:style>
  <w:style w:type="paragraph" w:customStyle="1" w:styleId="73">
    <w:name w:val="List a text"/>
    <w:basedOn w:val="1"/>
    <w:qFormat/>
    <w:uiPriority w:val="0"/>
    <w:pPr>
      <w:spacing w:after="120"/>
      <w:ind w:left="1134"/>
    </w:pPr>
    <w:rPr>
      <w:sz w:val="22"/>
    </w:rPr>
  </w:style>
  <w:style w:type="character" w:customStyle="1" w:styleId="74">
    <w:name w:val="Bullet 2 Char"/>
    <w:basedOn w:val="42"/>
    <w:link w:val="64"/>
    <w:qFormat/>
    <w:uiPriority w:val="0"/>
    <w:rPr>
      <w:color w:val="000000" w:themeColor="text1"/>
      <w:lang w:val="en-GB"/>
      <w14:textFill>
        <w14:solidFill>
          <w14:schemeClr w14:val="tx1"/>
        </w14:solidFill>
      </w14:textFill>
    </w:rPr>
  </w:style>
  <w:style w:type="paragraph" w:customStyle="1" w:styleId="75">
    <w:name w:val="Appendix Head 1"/>
    <w:basedOn w:val="1"/>
    <w:next w:val="3"/>
    <w:qFormat/>
    <w:uiPriority w:val="0"/>
    <w:pPr>
      <w:numPr>
        <w:ilvl w:val="0"/>
        <w:numId w:val="5"/>
      </w:numPr>
      <w:spacing w:before="120" w:after="120" w:line="240" w:lineRule="auto"/>
    </w:pPr>
    <w:rPr>
      <w:rFonts w:eastAsia="Calibri" w:cs="Arial"/>
      <w:b/>
      <w:caps/>
      <w:color w:val="00558C"/>
      <w:sz w:val="28"/>
      <w:lang w:eastAsia="en-GB"/>
    </w:rPr>
  </w:style>
  <w:style w:type="paragraph" w:customStyle="1" w:styleId="76">
    <w:name w:val="Appendix Head 2"/>
    <w:basedOn w:val="77"/>
    <w:next w:val="6"/>
    <w:qFormat/>
    <w:uiPriority w:val="0"/>
    <w:pPr>
      <w:numPr>
        <w:ilvl w:val="1"/>
      </w:numPr>
      <w:spacing w:after="120"/>
    </w:pPr>
    <w:rPr>
      <w:rFonts w:cs="Arial"/>
      <w:sz w:val="24"/>
      <w:lang w:eastAsia="en-GB"/>
    </w:rPr>
  </w:style>
  <w:style w:type="paragraph" w:customStyle="1" w:styleId="77">
    <w:name w:val="Appendix title (Head 1)"/>
    <w:next w:val="4"/>
    <w:qFormat/>
    <w:uiPriority w:val="0"/>
    <w:pPr>
      <w:numPr>
        <w:ilvl w:val="0"/>
        <w:numId w:val="6"/>
      </w:numPr>
      <w:spacing w:before="120" w:after="240"/>
    </w:pPr>
    <w:rPr>
      <w:rFonts w:eastAsia="Calibri" w:cs="Calibri" w:asciiTheme="majorHAnsi" w:hAnsiTheme="majorHAnsi"/>
      <w:b/>
      <w:bCs/>
      <w:caps/>
      <w:color w:val="00558C"/>
      <w:sz w:val="28"/>
      <w:szCs w:val="28"/>
      <w:lang w:val="en-GB" w:eastAsia="en-US" w:bidi="ar-SA"/>
    </w:rPr>
  </w:style>
  <w:style w:type="paragraph" w:customStyle="1" w:styleId="78">
    <w:name w:val="Appendix Head 3"/>
    <w:basedOn w:val="1"/>
    <w:next w:val="4"/>
    <w:qFormat/>
    <w:uiPriority w:val="0"/>
    <w:pPr>
      <w:numPr>
        <w:ilvl w:val="2"/>
        <w:numId w:val="6"/>
      </w:numPr>
      <w:spacing w:before="120" w:after="120" w:line="240" w:lineRule="auto"/>
    </w:pPr>
    <w:rPr>
      <w:rFonts w:eastAsia="Calibri" w:cs="Arial"/>
      <w:b/>
      <w:smallCaps/>
      <w:color w:val="00558C"/>
      <w:sz w:val="24"/>
      <w:lang w:eastAsia="en-GB"/>
    </w:rPr>
  </w:style>
  <w:style w:type="paragraph" w:customStyle="1" w:styleId="79">
    <w:name w:val="Appendix Head 4"/>
    <w:basedOn w:val="78"/>
    <w:next w:val="4"/>
    <w:qFormat/>
    <w:uiPriority w:val="0"/>
    <w:pPr>
      <w:numPr>
        <w:ilvl w:val="3"/>
      </w:numPr>
    </w:pPr>
    <w:rPr>
      <w:smallCaps w:val="0"/>
      <w:sz w:val="22"/>
    </w:rPr>
  </w:style>
  <w:style w:type="paragraph" w:customStyle="1" w:styleId="80">
    <w:name w:val="Annex"/>
    <w:next w:val="4"/>
    <w:link w:val="81"/>
    <w:qFormat/>
    <w:uiPriority w:val="0"/>
    <w:pPr>
      <w:numPr>
        <w:ilvl w:val="0"/>
        <w:numId w:val="7"/>
      </w:numPr>
      <w:spacing w:after="360" w:line="276" w:lineRule="auto"/>
    </w:pPr>
    <w:rPr>
      <w:rFonts w:asciiTheme="minorHAnsi" w:hAnsiTheme="minorHAnsi" w:eastAsiaTheme="minorHAnsi" w:cstheme="minorBidi"/>
      <w:b/>
      <w:caps/>
      <w:color w:val="00558C"/>
      <w:sz w:val="28"/>
      <w:szCs w:val="22"/>
      <w:lang w:val="en-GB" w:eastAsia="en-US" w:bidi="ar-SA"/>
    </w:rPr>
  </w:style>
  <w:style w:type="character" w:customStyle="1" w:styleId="81">
    <w:name w:val="Annex Char"/>
    <w:basedOn w:val="42"/>
    <w:link w:val="80"/>
    <w:qFormat/>
    <w:uiPriority w:val="0"/>
    <w:rPr>
      <w:b/>
      <w:caps/>
      <w:color w:val="00558C"/>
      <w:sz w:val="28"/>
      <w:lang w:val="en-GB"/>
    </w:rPr>
  </w:style>
  <w:style w:type="paragraph" w:customStyle="1" w:styleId="82">
    <w:name w:val="Annex A Head 1"/>
    <w:basedOn w:val="1"/>
    <w:next w:val="65"/>
    <w:qFormat/>
    <w:uiPriority w:val="0"/>
    <w:pPr>
      <w:numPr>
        <w:ilvl w:val="0"/>
        <w:numId w:val="8"/>
      </w:numPr>
      <w:spacing w:before="240" w:after="120" w:line="240" w:lineRule="auto"/>
    </w:pPr>
    <w:rPr>
      <w:rFonts w:eastAsia="Calibri" w:cs="Calibri"/>
      <w:b/>
      <w:bCs/>
      <w:caps/>
      <w:color w:val="407EC9"/>
      <w:sz w:val="28"/>
      <w:lang w:eastAsia="en-GB"/>
    </w:rPr>
  </w:style>
  <w:style w:type="paragraph" w:customStyle="1" w:styleId="83">
    <w:name w:val="Annex A Head 2"/>
    <w:basedOn w:val="1"/>
    <w:next w:val="6"/>
    <w:qFormat/>
    <w:uiPriority w:val="0"/>
    <w:pPr>
      <w:numPr>
        <w:ilvl w:val="1"/>
        <w:numId w:val="8"/>
      </w:numPr>
      <w:spacing w:before="120" w:after="120" w:line="240" w:lineRule="auto"/>
    </w:pPr>
    <w:rPr>
      <w:rFonts w:eastAsia="Calibri" w:cs="Calibri"/>
      <w:b/>
      <w:caps/>
      <w:color w:val="407EC9"/>
      <w:sz w:val="24"/>
      <w:lang w:eastAsia="en-GB"/>
    </w:rPr>
  </w:style>
  <w:style w:type="character" w:customStyle="1" w:styleId="84">
    <w:name w:val="Brødtekst Tegn"/>
    <w:basedOn w:val="42"/>
    <w:qFormat/>
    <w:uiPriority w:val="0"/>
    <w:rPr>
      <w:lang w:val="en-GB"/>
    </w:rPr>
  </w:style>
  <w:style w:type="paragraph" w:customStyle="1" w:styleId="85">
    <w:name w:val="Annex A Head 3"/>
    <w:basedOn w:val="1"/>
    <w:next w:val="4"/>
    <w:qFormat/>
    <w:uiPriority w:val="0"/>
    <w:pPr>
      <w:numPr>
        <w:ilvl w:val="2"/>
        <w:numId w:val="8"/>
      </w:numPr>
      <w:spacing w:before="120" w:after="120" w:line="240" w:lineRule="auto"/>
    </w:pPr>
    <w:rPr>
      <w:rFonts w:eastAsia="Calibri" w:cs="Calibri"/>
      <w:b/>
      <w:smallCaps/>
      <w:color w:val="407EC9"/>
      <w:sz w:val="22"/>
      <w:lang w:eastAsia="en-GB"/>
    </w:rPr>
  </w:style>
  <w:style w:type="paragraph" w:customStyle="1" w:styleId="86">
    <w:name w:val="Annex A Head 4"/>
    <w:basedOn w:val="1"/>
    <w:next w:val="4"/>
    <w:qFormat/>
    <w:uiPriority w:val="0"/>
    <w:pPr>
      <w:numPr>
        <w:ilvl w:val="3"/>
        <w:numId w:val="8"/>
      </w:numPr>
      <w:spacing w:before="120" w:after="120" w:line="240" w:lineRule="auto"/>
    </w:pPr>
    <w:rPr>
      <w:rFonts w:eastAsia="Calibri" w:cs="Calibri"/>
      <w:b/>
      <w:color w:val="407EC9"/>
      <w:sz w:val="22"/>
      <w:lang w:eastAsia="en-GB"/>
    </w:rPr>
  </w:style>
  <w:style w:type="character" w:customStyle="1" w:styleId="87">
    <w:name w:val="批注文字 字符"/>
    <w:basedOn w:val="42"/>
    <w:link w:val="18"/>
    <w:qFormat/>
    <w:uiPriority w:val="0"/>
    <w:rPr>
      <w:sz w:val="24"/>
      <w:szCs w:val="24"/>
      <w:lang w:val="en-GB"/>
    </w:rPr>
  </w:style>
  <w:style w:type="character" w:customStyle="1" w:styleId="88">
    <w:name w:val="批注主题 字符"/>
    <w:basedOn w:val="87"/>
    <w:link w:val="38"/>
    <w:qFormat/>
    <w:uiPriority w:val="0"/>
    <w:rPr>
      <w:b/>
      <w:bCs/>
      <w:sz w:val="20"/>
      <w:szCs w:val="20"/>
      <w:lang w:val="en-GB"/>
    </w:rPr>
  </w:style>
  <w:style w:type="character" w:customStyle="1" w:styleId="89">
    <w:name w:val="正文文本缩进 3 字符"/>
    <w:basedOn w:val="42"/>
    <w:link w:val="31"/>
    <w:semiHidden/>
    <w:qFormat/>
    <w:uiPriority w:val="0"/>
    <w:rPr>
      <w:sz w:val="16"/>
      <w:szCs w:val="16"/>
      <w:lang w:val="en-GB"/>
    </w:rPr>
  </w:style>
  <w:style w:type="paragraph" w:customStyle="1" w:styleId="90">
    <w:name w:val="Inset List"/>
    <w:basedOn w:val="1"/>
    <w:qFormat/>
    <w:uiPriority w:val="0"/>
    <w:pPr>
      <w:numPr>
        <w:ilvl w:val="0"/>
        <w:numId w:val="9"/>
      </w:numPr>
      <w:spacing w:after="120"/>
      <w:jc w:val="both"/>
    </w:pPr>
    <w:rPr>
      <w:sz w:val="22"/>
    </w:rPr>
  </w:style>
  <w:style w:type="paragraph" w:customStyle="1" w:styleId="91">
    <w:name w:val="List of Figures"/>
    <w:basedOn w:val="1"/>
    <w:next w:val="1"/>
    <w:qFormat/>
    <w:uiPriority w:val="0"/>
    <w:pPr>
      <w:spacing w:after="240" w:line="480" w:lineRule="atLeast"/>
    </w:pPr>
    <w:rPr>
      <w:b/>
      <w:color w:val="009FE3" w:themeColor="accent2"/>
      <w:sz w:val="40"/>
      <w:szCs w:val="40"/>
      <w14:textFill>
        <w14:solidFill>
          <w14:schemeClr w14:val="accent2"/>
        </w14:solidFill>
      </w14:textFill>
    </w:rPr>
  </w:style>
  <w:style w:type="paragraph" w:customStyle="1" w:styleId="92">
    <w:name w:val="Reference"/>
    <w:basedOn w:val="1"/>
    <w:qFormat/>
    <w:uiPriority w:val="0"/>
    <w:pPr>
      <w:numPr>
        <w:ilvl w:val="0"/>
        <w:numId w:val="10"/>
      </w:numPr>
      <w:spacing w:before="120" w:after="60" w:line="240" w:lineRule="auto"/>
      <w:jc w:val="both"/>
    </w:pPr>
    <w:rPr>
      <w:rFonts w:eastAsia="Times New Roman" w:cs="Times New Roman"/>
      <w:sz w:val="22"/>
      <w:szCs w:val="20"/>
    </w:rPr>
  </w:style>
  <w:style w:type="paragraph" w:customStyle="1" w:styleId="93">
    <w:name w:val="Table caption"/>
    <w:basedOn w:val="16"/>
    <w:next w:val="4"/>
    <w:qFormat/>
    <w:uiPriority w:val="0"/>
    <w:pPr>
      <w:numPr>
        <w:ilvl w:val="0"/>
        <w:numId w:val="11"/>
      </w:numPr>
      <w:tabs>
        <w:tab w:val="left" w:pos="851"/>
      </w:tabs>
      <w:spacing w:before="240" w:after="240"/>
      <w:jc w:val="center"/>
    </w:pPr>
    <w:rPr>
      <w:b w:val="0"/>
      <w:u w:val="none"/>
    </w:rPr>
  </w:style>
  <w:style w:type="character" w:customStyle="1" w:styleId="94">
    <w:name w:val="脚注文本 字符"/>
    <w:basedOn w:val="42"/>
    <w:link w:val="29"/>
    <w:qFormat/>
    <w:uiPriority w:val="99"/>
    <w:rPr>
      <w:sz w:val="18"/>
      <w:szCs w:val="24"/>
      <w:vertAlign w:val="superscript"/>
      <w:lang w:val="en-GB"/>
    </w:rPr>
  </w:style>
  <w:style w:type="paragraph" w:customStyle="1" w:styleId="95">
    <w:name w:val="Footer edition no."/>
    <w:basedOn w:val="1"/>
    <w:qFormat/>
    <w:uiPriority w:val="0"/>
    <w:pPr>
      <w:tabs>
        <w:tab w:val="right" w:pos="10206"/>
      </w:tabs>
    </w:pPr>
    <w:rPr>
      <w:b/>
      <w:color w:val="00558C"/>
      <w:sz w:val="15"/>
    </w:rPr>
  </w:style>
  <w:style w:type="paragraph" w:customStyle="1" w:styleId="96">
    <w:name w:val="List a"/>
    <w:basedOn w:val="1"/>
    <w:qFormat/>
    <w:uiPriority w:val="0"/>
    <w:pPr>
      <w:numPr>
        <w:ilvl w:val="1"/>
        <w:numId w:val="12"/>
      </w:numPr>
      <w:spacing w:after="120" w:line="240" w:lineRule="auto"/>
      <w:jc w:val="both"/>
    </w:pPr>
    <w:rPr>
      <w:rFonts w:eastAsia="Times New Roman" w:cs="Times New Roman"/>
      <w:sz w:val="22"/>
      <w:szCs w:val="20"/>
      <w:lang w:eastAsia="en-GB"/>
    </w:rPr>
  </w:style>
  <w:style w:type="paragraph" w:customStyle="1" w:styleId="97">
    <w:name w:val="List i"/>
    <w:basedOn w:val="98"/>
    <w:qFormat/>
    <w:uiPriority w:val="0"/>
    <w:pPr>
      <w:numPr>
        <w:ilvl w:val="2"/>
        <w:numId w:val="12"/>
      </w:numPr>
      <w:ind w:left="1701" w:hanging="425"/>
    </w:pPr>
  </w:style>
  <w:style w:type="paragraph" w:customStyle="1" w:styleId="98">
    <w:name w:val="List i text"/>
    <w:basedOn w:val="1"/>
    <w:qFormat/>
    <w:uiPriority w:val="0"/>
    <w:pPr>
      <w:ind w:left="2268" w:hanging="567"/>
    </w:pPr>
    <w:rPr>
      <w:sz w:val="20"/>
    </w:rPr>
  </w:style>
  <w:style w:type="paragraph" w:customStyle="1" w:styleId="99">
    <w:name w:val="Bullet 1 text"/>
    <w:basedOn w:val="1"/>
    <w:qFormat/>
    <w:uiPriority w:val="0"/>
    <w:pPr>
      <w:suppressAutoHyphens/>
      <w:spacing w:after="120" w:line="240" w:lineRule="auto"/>
      <w:ind w:left="992"/>
      <w:jc w:val="both"/>
    </w:pPr>
    <w:rPr>
      <w:rFonts w:eastAsia="Times New Roman" w:cs="Times New Roman"/>
      <w:sz w:val="22"/>
      <w:szCs w:val="20"/>
      <w:lang w:eastAsia="en-GB"/>
    </w:rPr>
  </w:style>
  <w:style w:type="paragraph" w:customStyle="1" w:styleId="100">
    <w:name w:val="Bullet 2 text"/>
    <w:basedOn w:val="1"/>
    <w:qFormat/>
    <w:uiPriority w:val="0"/>
    <w:pPr>
      <w:suppressAutoHyphens/>
      <w:spacing w:after="120" w:line="240" w:lineRule="auto"/>
      <w:ind w:left="1701" w:hanging="425"/>
      <w:jc w:val="both"/>
    </w:pPr>
    <w:rPr>
      <w:rFonts w:eastAsia="Times New Roman" w:cs="Times New Roman"/>
      <w:sz w:val="22"/>
      <w:szCs w:val="20"/>
      <w:lang w:eastAsia="en-GB"/>
    </w:rPr>
  </w:style>
  <w:style w:type="paragraph" w:customStyle="1" w:styleId="101">
    <w:name w:val="Bullet 3"/>
    <w:basedOn w:val="1"/>
    <w:qFormat/>
    <w:uiPriority w:val="0"/>
    <w:pPr>
      <w:numPr>
        <w:ilvl w:val="0"/>
        <w:numId w:val="13"/>
      </w:numPr>
      <w:spacing w:after="120" w:line="240" w:lineRule="auto"/>
      <w:ind w:left="1701" w:hanging="425"/>
    </w:pPr>
    <w:rPr>
      <w:rFonts w:eastAsia="Times New Roman" w:cs="Times New Roman"/>
      <w:sz w:val="20"/>
      <w:szCs w:val="20"/>
      <w:lang w:eastAsia="en-GB"/>
    </w:rPr>
  </w:style>
  <w:style w:type="paragraph" w:customStyle="1" w:styleId="102">
    <w:name w:val="Bullet 3 text"/>
    <w:basedOn w:val="1"/>
    <w:qFormat/>
    <w:uiPriority w:val="0"/>
    <w:pPr>
      <w:suppressAutoHyphens/>
      <w:spacing w:after="120" w:line="240" w:lineRule="auto"/>
      <w:ind w:left="1701"/>
    </w:pPr>
    <w:rPr>
      <w:rFonts w:eastAsia="Times New Roman" w:cs="Times New Roman"/>
      <w:sz w:val="20"/>
      <w:szCs w:val="20"/>
      <w:lang w:eastAsia="en-GB"/>
    </w:rPr>
  </w:style>
  <w:style w:type="paragraph" w:customStyle="1" w:styleId="103">
    <w:name w:val="List 1"/>
    <w:basedOn w:val="1"/>
    <w:qFormat/>
    <w:uiPriority w:val="0"/>
    <w:pPr>
      <w:numPr>
        <w:ilvl w:val="0"/>
        <w:numId w:val="14"/>
      </w:numPr>
      <w:spacing w:after="120" w:line="240" w:lineRule="auto"/>
      <w:jc w:val="both"/>
    </w:pPr>
    <w:rPr>
      <w:rFonts w:eastAsia="Times New Roman" w:cs="Times New Roman"/>
      <w:sz w:val="22"/>
      <w:szCs w:val="20"/>
      <w:lang w:eastAsia="en-GB"/>
    </w:rPr>
  </w:style>
  <w:style w:type="paragraph" w:customStyle="1" w:styleId="104">
    <w:name w:val="List 1 text"/>
    <w:basedOn w:val="1"/>
    <w:qFormat/>
    <w:uiPriority w:val="0"/>
    <w:pPr>
      <w:spacing w:after="120" w:line="240" w:lineRule="auto"/>
      <w:ind w:left="567"/>
      <w:jc w:val="both"/>
    </w:pPr>
    <w:rPr>
      <w:rFonts w:eastAsia="Times New Roman" w:cs="Times New Roman"/>
      <w:sz w:val="22"/>
      <w:szCs w:val="20"/>
      <w:lang w:eastAsia="en-GB"/>
    </w:rPr>
  </w:style>
  <w:style w:type="character" w:customStyle="1" w:styleId="105">
    <w:name w:val="文档结构图 字符"/>
    <w:basedOn w:val="42"/>
    <w:link w:val="17"/>
    <w:qFormat/>
    <w:uiPriority w:val="0"/>
    <w:rPr>
      <w:rFonts w:ascii="Tahoma" w:hAnsi="Tahoma" w:eastAsia="Times New Roman" w:cs="Times New Roman"/>
      <w:sz w:val="20"/>
      <w:szCs w:val="24"/>
      <w:shd w:val="clear" w:color="auto" w:fill="000080"/>
      <w:lang w:val="de-DE" w:eastAsia="de-DE"/>
    </w:rPr>
  </w:style>
  <w:style w:type="paragraph" w:customStyle="1" w:styleId="106">
    <w:name w:val="Equation"/>
    <w:basedOn w:val="4"/>
    <w:next w:val="4"/>
    <w:link w:val="202"/>
    <w:qFormat/>
    <w:uiPriority w:val="0"/>
    <w:pPr>
      <w:numPr>
        <w:ilvl w:val="0"/>
        <w:numId w:val="15"/>
      </w:numPr>
      <w:spacing w:before="60"/>
      <w:jc w:val="right"/>
    </w:pPr>
  </w:style>
  <w:style w:type="paragraph" w:customStyle="1" w:styleId="107">
    <w:name w:val="Default"/>
    <w:qFormat/>
    <w:uiPriority w:val="0"/>
    <w:pPr>
      <w:autoSpaceDE w:val="0"/>
      <w:autoSpaceDN w:val="0"/>
      <w:adjustRightInd w:val="0"/>
    </w:pPr>
    <w:rPr>
      <w:rFonts w:ascii="Arial" w:hAnsi="Arial" w:eastAsia="Times New Roman" w:cs="Arial"/>
      <w:color w:val="000000"/>
      <w:sz w:val="24"/>
      <w:szCs w:val="24"/>
      <w:lang w:val="en-GB" w:eastAsia="en-GB" w:bidi="ar-SA"/>
    </w:rPr>
  </w:style>
  <w:style w:type="table" w:customStyle="1" w:styleId="108">
    <w:name w:val="Table Grid1"/>
    <w:basedOn w:val="39"/>
    <w:qFormat/>
    <w:uiPriority w:val="59"/>
    <w:rPr>
      <w:lang w:val="en-MY"/>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TOC 标题1"/>
    <w:basedOn w:val="2"/>
    <w:next w:val="1"/>
    <w:unhideWhenUsed/>
    <w:qFormat/>
    <w:uiPriority w:val="39"/>
    <w:pPr>
      <w:numPr>
        <w:numId w:val="0"/>
      </w:numPr>
      <w:spacing w:before="480" w:line="276" w:lineRule="auto"/>
      <w:outlineLvl w:val="9"/>
    </w:pPr>
    <w:rPr>
      <w:caps w:val="0"/>
      <w:color w:val="004069" w:themeColor="accent1" w:themeShade="BF"/>
      <w:szCs w:val="28"/>
      <w:lang w:val="sv-SE"/>
    </w:rPr>
  </w:style>
  <w:style w:type="paragraph" w:customStyle="1" w:styleId="110">
    <w:name w:val="Table inset list"/>
    <w:basedOn w:val="90"/>
    <w:qFormat/>
    <w:uiPriority w:val="0"/>
    <w:pPr>
      <w:numPr>
        <w:numId w:val="16"/>
      </w:numPr>
      <w:spacing w:before="120"/>
      <w:contextualSpacing/>
    </w:pPr>
    <w:rPr>
      <w:sz w:val="20"/>
    </w:rPr>
  </w:style>
  <w:style w:type="paragraph" w:customStyle="1" w:styleId="111">
    <w:name w:val="Texte de saisie"/>
    <w:basedOn w:val="1"/>
    <w:link w:val="112"/>
    <w:qFormat/>
    <w:uiPriority w:val="0"/>
    <w:rPr>
      <w:color w:val="000000" w:themeColor="text1"/>
      <w:sz w:val="22"/>
      <w14:textFill>
        <w14:solidFill>
          <w14:schemeClr w14:val="tx1"/>
        </w14:solidFill>
      </w14:textFill>
    </w:rPr>
  </w:style>
  <w:style w:type="character" w:customStyle="1" w:styleId="112">
    <w:name w:val="Texte de saisie Car"/>
    <w:basedOn w:val="42"/>
    <w:link w:val="111"/>
    <w:qFormat/>
    <w:uiPriority w:val="0"/>
    <w:rPr>
      <w:color w:val="000000" w:themeColor="text1"/>
      <w:lang w:val="en-GB"/>
      <w14:textFill>
        <w14:solidFill>
          <w14:schemeClr w14:val="tx1"/>
        </w14:solidFill>
      </w14:textFill>
    </w:rPr>
  </w:style>
  <w:style w:type="paragraph" w:customStyle="1" w:styleId="113">
    <w:name w:val="Table bullet"/>
    <w:basedOn w:val="71"/>
    <w:next w:val="71"/>
    <w:qFormat/>
    <w:uiPriority w:val="0"/>
    <w:pPr>
      <w:numPr>
        <w:ilvl w:val="0"/>
        <w:numId w:val="17"/>
      </w:numPr>
    </w:pPr>
  </w:style>
  <w:style w:type="paragraph" w:customStyle="1" w:styleId="114">
    <w:name w:val="Figure caption"/>
    <w:basedOn w:val="16"/>
    <w:next w:val="4"/>
    <w:qFormat/>
    <w:uiPriority w:val="0"/>
    <w:pPr>
      <w:numPr>
        <w:ilvl w:val="0"/>
        <w:numId w:val="18"/>
      </w:numPr>
      <w:spacing w:before="240" w:after="240"/>
      <w:jc w:val="center"/>
    </w:pPr>
    <w:rPr>
      <w:b w:val="0"/>
      <w:u w:val="none"/>
    </w:rPr>
  </w:style>
  <w:style w:type="paragraph" w:customStyle="1" w:styleId="115">
    <w:name w:val="Annex B Head 1"/>
    <w:basedOn w:val="1"/>
    <w:next w:val="65"/>
    <w:qFormat/>
    <w:uiPriority w:val="0"/>
    <w:pPr>
      <w:numPr>
        <w:ilvl w:val="0"/>
        <w:numId w:val="19"/>
      </w:numPr>
    </w:pPr>
    <w:rPr>
      <w:b/>
      <w:caps/>
      <w:color w:val="407EC9"/>
      <w:sz w:val="28"/>
    </w:rPr>
  </w:style>
  <w:style w:type="paragraph" w:customStyle="1" w:styleId="116">
    <w:name w:val="Annex B Head 2"/>
    <w:basedOn w:val="1"/>
    <w:next w:val="6"/>
    <w:qFormat/>
    <w:uiPriority w:val="0"/>
    <w:pPr>
      <w:numPr>
        <w:ilvl w:val="1"/>
        <w:numId w:val="20"/>
      </w:numPr>
    </w:pPr>
    <w:rPr>
      <w:b/>
      <w:caps/>
      <w:color w:val="407EC9"/>
      <w:sz w:val="24"/>
    </w:rPr>
  </w:style>
  <w:style w:type="paragraph" w:customStyle="1" w:styleId="117">
    <w:name w:val="Annex B Head 3"/>
    <w:basedOn w:val="1"/>
    <w:next w:val="4"/>
    <w:qFormat/>
    <w:uiPriority w:val="0"/>
    <w:pPr>
      <w:numPr>
        <w:ilvl w:val="2"/>
        <w:numId w:val="20"/>
      </w:numPr>
    </w:pPr>
    <w:rPr>
      <w:b/>
      <w:smallCaps/>
      <w:color w:val="407EC9"/>
      <w:sz w:val="22"/>
    </w:rPr>
  </w:style>
  <w:style w:type="paragraph" w:customStyle="1" w:styleId="118">
    <w:name w:val="Annex B Head 4"/>
    <w:basedOn w:val="1"/>
    <w:next w:val="4"/>
    <w:qFormat/>
    <w:uiPriority w:val="0"/>
    <w:pPr>
      <w:numPr>
        <w:ilvl w:val="3"/>
        <w:numId w:val="20"/>
      </w:numPr>
    </w:pPr>
    <w:rPr>
      <w:b/>
      <w:color w:val="407EC9"/>
      <w:sz w:val="22"/>
    </w:rPr>
  </w:style>
  <w:style w:type="paragraph" w:customStyle="1" w:styleId="119">
    <w:name w:val="Table heading"/>
    <w:basedOn w:val="1"/>
    <w:qFormat/>
    <w:uiPriority w:val="0"/>
    <w:pPr>
      <w:spacing w:before="60" w:after="60"/>
      <w:ind w:left="113" w:right="113"/>
      <w:jc w:val="center"/>
    </w:pPr>
    <w:rPr>
      <w:b/>
      <w:color w:val="00558C"/>
      <w:sz w:val="20"/>
      <w:lang w:val="en-US"/>
    </w:rPr>
  </w:style>
  <w:style w:type="paragraph" w:customStyle="1" w:styleId="120">
    <w:name w:val="Appendix"/>
    <w:basedOn w:val="80"/>
    <w:next w:val="1"/>
    <w:qFormat/>
    <w:uiPriority w:val="0"/>
    <w:pPr>
      <w:numPr>
        <w:numId w:val="0"/>
      </w:numPr>
      <w:spacing w:before="120" w:after="240" w:line="240" w:lineRule="auto"/>
      <w:ind w:left="1701" w:hanging="1701"/>
    </w:pPr>
    <w:rPr>
      <w:rFonts w:eastAsia="Calibri" w:cs="Calibri"/>
      <w:bCs/>
      <w:caps w:val="0"/>
      <w:szCs w:val="28"/>
    </w:rPr>
  </w:style>
  <w:style w:type="paragraph" w:customStyle="1" w:styleId="121">
    <w:name w:val="Footer landscape"/>
    <w:basedOn w:val="1"/>
    <w:qFormat/>
    <w:uiPriority w:val="0"/>
    <w:pPr>
      <w:pBdr>
        <w:top w:val="single" w:color="auto" w:sz="4" w:space="1"/>
      </w:pBdr>
      <w:tabs>
        <w:tab w:val="right" w:pos="15309"/>
      </w:tabs>
      <w:adjustRightInd w:val="0"/>
    </w:pPr>
    <w:rPr>
      <w:b/>
      <w:color w:val="00558C"/>
      <w:sz w:val="15"/>
    </w:rPr>
  </w:style>
  <w:style w:type="paragraph" w:customStyle="1" w:styleId="122">
    <w:name w:val="Document number"/>
    <w:basedOn w:val="1"/>
    <w:next w:val="1"/>
    <w:qFormat/>
    <w:uiPriority w:val="0"/>
    <w:rPr>
      <w:caps/>
      <w:color w:val="00558C"/>
      <w:sz w:val="50"/>
    </w:rPr>
  </w:style>
  <w:style w:type="paragraph" w:customStyle="1" w:styleId="123">
    <w:name w:val="Document date"/>
    <w:basedOn w:val="1"/>
    <w:qFormat/>
    <w:uiPriority w:val="0"/>
    <w:rPr>
      <w:b/>
      <w:color w:val="00558C"/>
      <w:sz w:val="28"/>
    </w:rPr>
  </w:style>
  <w:style w:type="paragraph" w:customStyle="1" w:styleId="124">
    <w:name w:val="Footer portrait"/>
    <w:basedOn w:val="1"/>
    <w:uiPriority w:val="0"/>
    <w:pPr>
      <w:pBdr>
        <w:top w:val="single" w:color="auto" w:sz="4" w:space="1"/>
      </w:pBdr>
      <w:tabs>
        <w:tab w:val="right" w:pos="10206"/>
      </w:tabs>
    </w:pPr>
    <w:rPr>
      <w:b/>
      <w:color w:val="00558C"/>
      <w:sz w:val="15"/>
      <w:lang w:val="en-US"/>
    </w:rPr>
  </w:style>
  <w:style w:type="paragraph" w:customStyle="1" w:styleId="125">
    <w:name w:val="Document name"/>
    <w:basedOn w:val="53"/>
    <w:qFormat/>
    <w:uiPriority w:val="0"/>
    <w:pPr>
      <w:ind w:left="0" w:right="0"/>
    </w:pPr>
    <w:rPr>
      <w:b w:val="0"/>
      <w:color w:val="00558C"/>
    </w:rPr>
  </w:style>
  <w:style w:type="character" w:styleId="126">
    <w:name w:val="Placeholder Text"/>
    <w:basedOn w:val="42"/>
    <w:semiHidden/>
    <w:qFormat/>
    <w:uiPriority w:val="99"/>
    <w:rPr>
      <w:color w:val="808080"/>
    </w:rPr>
  </w:style>
  <w:style w:type="paragraph" w:customStyle="1" w:styleId="127">
    <w:name w:val="Style1"/>
    <w:basedOn w:val="119"/>
    <w:qFormat/>
    <w:uiPriority w:val="0"/>
  </w:style>
  <w:style w:type="paragraph" w:customStyle="1" w:styleId="128">
    <w:name w:val="Style2"/>
    <w:basedOn w:val="21"/>
    <w:qFormat/>
    <w:uiPriority w:val="0"/>
    <w:pPr>
      <w:tabs>
        <w:tab w:val="left" w:pos="1985"/>
        <w:tab w:val="right" w:pos="10195"/>
      </w:tabs>
    </w:pPr>
    <w:rPr>
      <w:rFonts w:eastAsiaTheme="minorEastAsia"/>
      <w:sz w:val="24"/>
      <w:szCs w:val="24"/>
      <w:lang w:val="en-US"/>
    </w:rPr>
  </w:style>
  <w:style w:type="paragraph" w:customStyle="1" w:styleId="129">
    <w:name w:val="Heading separation line - landscape"/>
    <w:basedOn w:val="3"/>
    <w:qFormat/>
    <w:uiPriority w:val="0"/>
    <w:pPr>
      <w:ind w:right="14317"/>
    </w:pPr>
  </w:style>
  <w:style w:type="paragraph" w:customStyle="1" w:styleId="130">
    <w:name w:val="Annex C Head 1"/>
    <w:basedOn w:val="1"/>
    <w:next w:val="65"/>
    <w:qFormat/>
    <w:uiPriority w:val="0"/>
    <w:pPr>
      <w:numPr>
        <w:ilvl w:val="0"/>
        <w:numId w:val="21"/>
      </w:numPr>
      <w:spacing w:before="240" w:after="120"/>
    </w:pPr>
    <w:rPr>
      <w:b/>
      <w:caps/>
      <w:color w:val="407EC9"/>
      <w:sz w:val="28"/>
    </w:rPr>
  </w:style>
  <w:style w:type="paragraph" w:customStyle="1" w:styleId="131">
    <w:name w:val="Annex C Head 2"/>
    <w:basedOn w:val="1"/>
    <w:next w:val="6"/>
    <w:qFormat/>
    <w:uiPriority w:val="0"/>
    <w:pPr>
      <w:numPr>
        <w:ilvl w:val="1"/>
        <w:numId w:val="21"/>
      </w:numPr>
    </w:pPr>
    <w:rPr>
      <w:b/>
      <w:caps/>
      <w:color w:val="407EC9"/>
      <w:sz w:val="24"/>
    </w:rPr>
  </w:style>
  <w:style w:type="paragraph" w:customStyle="1" w:styleId="132">
    <w:name w:val="Annex C Head 3"/>
    <w:basedOn w:val="1"/>
    <w:qFormat/>
    <w:uiPriority w:val="0"/>
    <w:pPr>
      <w:numPr>
        <w:ilvl w:val="2"/>
        <w:numId w:val="21"/>
      </w:numPr>
      <w:spacing w:before="120" w:after="120"/>
    </w:pPr>
    <w:rPr>
      <w:b/>
      <w:smallCaps/>
      <w:color w:val="407EC9"/>
      <w:sz w:val="22"/>
    </w:rPr>
  </w:style>
  <w:style w:type="paragraph" w:customStyle="1" w:styleId="133">
    <w:name w:val="Annex C Head 4"/>
    <w:basedOn w:val="1"/>
    <w:next w:val="4"/>
    <w:qFormat/>
    <w:uiPriority w:val="0"/>
    <w:pPr>
      <w:numPr>
        <w:ilvl w:val="3"/>
        <w:numId w:val="21"/>
      </w:numPr>
      <w:spacing w:before="120" w:after="120"/>
    </w:pPr>
    <w:rPr>
      <w:b/>
      <w:color w:val="407EC9"/>
      <w:sz w:val="22"/>
      <w:lang w:eastAsia="de-DE"/>
    </w:rPr>
  </w:style>
  <w:style w:type="paragraph" w:customStyle="1" w:styleId="134">
    <w:name w:val="Annex D Head 1"/>
    <w:basedOn w:val="1"/>
    <w:next w:val="65"/>
    <w:qFormat/>
    <w:uiPriority w:val="0"/>
    <w:pPr>
      <w:numPr>
        <w:ilvl w:val="0"/>
        <w:numId w:val="22"/>
      </w:numPr>
      <w:spacing w:before="240" w:after="120"/>
    </w:pPr>
    <w:rPr>
      <w:b/>
      <w:caps/>
      <w:color w:val="407EC9"/>
      <w:sz w:val="28"/>
      <w:lang w:eastAsia="de-DE"/>
    </w:rPr>
  </w:style>
  <w:style w:type="paragraph" w:customStyle="1" w:styleId="135">
    <w:name w:val="Annex D Head 2"/>
    <w:basedOn w:val="4"/>
    <w:next w:val="6"/>
    <w:qFormat/>
    <w:uiPriority w:val="0"/>
    <w:pPr>
      <w:numPr>
        <w:ilvl w:val="1"/>
        <w:numId w:val="22"/>
      </w:numPr>
      <w:spacing w:before="120"/>
    </w:pPr>
    <w:rPr>
      <w:b/>
      <w:caps/>
      <w:color w:val="407EC9"/>
      <w:sz w:val="24"/>
      <w:lang w:eastAsia="de-DE"/>
    </w:rPr>
  </w:style>
  <w:style w:type="paragraph" w:customStyle="1" w:styleId="136">
    <w:name w:val="Annex D Head 3"/>
    <w:basedOn w:val="4"/>
    <w:qFormat/>
    <w:uiPriority w:val="0"/>
    <w:pPr>
      <w:numPr>
        <w:ilvl w:val="2"/>
        <w:numId w:val="22"/>
      </w:numPr>
    </w:pPr>
    <w:rPr>
      <w:b/>
      <w:smallCaps/>
      <w:color w:val="407EC9"/>
      <w:lang w:eastAsia="de-DE"/>
    </w:rPr>
  </w:style>
  <w:style w:type="paragraph" w:customStyle="1" w:styleId="137">
    <w:name w:val="Annex D Head 4"/>
    <w:basedOn w:val="1"/>
    <w:next w:val="4"/>
    <w:uiPriority w:val="0"/>
    <w:pPr>
      <w:numPr>
        <w:ilvl w:val="3"/>
        <w:numId w:val="22"/>
      </w:numPr>
      <w:spacing w:before="120" w:after="120"/>
    </w:pPr>
    <w:rPr>
      <w:color w:val="407EC9"/>
      <w:sz w:val="22"/>
    </w:rPr>
  </w:style>
  <w:style w:type="paragraph" w:customStyle="1" w:styleId="138">
    <w:name w:val="Acronym"/>
    <w:basedOn w:val="1"/>
    <w:qFormat/>
    <w:uiPriority w:val="0"/>
    <w:pPr>
      <w:spacing w:after="60"/>
      <w:ind w:left="1418" w:hanging="1418"/>
    </w:pPr>
    <w:rPr>
      <w:sz w:val="22"/>
    </w:rPr>
  </w:style>
  <w:style w:type="paragraph" w:customStyle="1" w:styleId="139">
    <w:name w:val="Annex E Head 1"/>
    <w:basedOn w:val="1"/>
    <w:next w:val="65"/>
    <w:uiPriority w:val="0"/>
    <w:pPr>
      <w:numPr>
        <w:ilvl w:val="0"/>
        <w:numId w:val="23"/>
      </w:numPr>
      <w:spacing w:before="240" w:after="120"/>
    </w:pPr>
    <w:rPr>
      <w:b/>
      <w:caps/>
      <w:color w:val="407EC9"/>
      <w:sz w:val="28"/>
    </w:rPr>
  </w:style>
  <w:style w:type="paragraph" w:customStyle="1" w:styleId="140">
    <w:name w:val="Annex E Head 2"/>
    <w:basedOn w:val="1"/>
    <w:next w:val="6"/>
    <w:qFormat/>
    <w:uiPriority w:val="0"/>
    <w:pPr>
      <w:numPr>
        <w:ilvl w:val="1"/>
        <w:numId w:val="23"/>
      </w:numPr>
    </w:pPr>
    <w:rPr>
      <w:b/>
      <w:caps/>
      <w:color w:val="407EC9"/>
      <w:sz w:val="24"/>
    </w:rPr>
  </w:style>
  <w:style w:type="paragraph" w:customStyle="1" w:styleId="141">
    <w:name w:val="Annex E Head 3"/>
    <w:basedOn w:val="1"/>
    <w:next w:val="4"/>
    <w:qFormat/>
    <w:uiPriority w:val="0"/>
    <w:pPr>
      <w:numPr>
        <w:ilvl w:val="2"/>
        <w:numId w:val="23"/>
      </w:numPr>
    </w:pPr>
    <w:rPr>
      <w:b/>
      <w:smallCaps/>
      <w:color w:val="407EC9"/>
      <w:sz w:val="22"/>
    </w:rPr>
  </w:style>
  <w:style w:type="paragraph" w:customStyle="1" w:styleId="142">
    <w:name w:val="Annex E Head 4"/>
    <w:basedOn w:val="1"/>
    <w:next w:val="4"/>
    <w:qFormat/>
    <w:uiPriority w:val="0"/>
    <w:pPr>
      <w:numPr>
        <w:ilvl w:val="3"/>
        <w:numId w:val="24"/>
      </w:numPr>
    </w:pPr>
    <w:rPr>
      <w:b/>
      <w:color w:val="407EC9"/>
      <w:sz w:val="22"/>
    </w:rPr>
  </w:style>
  <w:style w:type="paragraph" w:customStyle="1" w:styleId="143">
    <w:name w:val="Annex F Head 1"/>
    <w:basedOn w:val="1"/>
    <w:next w:val="65"/>
    <w:qFormat/>
    <w:uiPriority w:val="0"/>
    <w:pPr>
      <w:numPr>
        <w:ilvl w:val="0"/>
        <w:numId w:val="25"/>
      </w:numPr>
      <w:spacing w:before="240" w:after="120"/>
    </w:pPr>
    <w:rPr>
      <w:b/>
      <w:caps/>
      <w:color w:val="407EC9"/>
      <w:sz w:val="28"/>
    </w:rPr>
  </w:style>
  <w:style w:type="paragraph" w:customStyle="1" w:styleId="144">
    <w:name w:val="Annex F Head 2"/>
    <w:basedOn w:val="1"/>
    <w:next w:val="6"/>
    <w:qFormat/>
    <w:uiPriority w:val="0"/>
    <w:pPr>
      <w:numPr>
        <w:ilvl w:val="1"/>
        <w:numId w:val="25"/>
      </w:numPr>
    </w:pPr>
    <w:rPr>
      <w:b/>
      <w:caps/>
      <w:color w:val="407EC9"/>
      <w:sz w:val="24"/>
    </w:rPr>
  </w:style>
  <w:style w:type="paragraph" w:customStyle="1" w:styleId="145">
    <w:name w:val="Annex F Head 3"/>
    <w:basedOn w:val="1"/>
    <w:next w:val="4"/>
    <w:qFormat/>
    <w:uiPriority w:val="0"/>
    <w:pPr>
      <w:numPr>
        <w:ilvl w:val="2"/>
        <w:numId w:val="25"/>
      </w:numPr>
    </w:pPr>
    <w:rPr>
      <w:b/>
      <w:smallCaps/>
      <w:color w:val="407EC9"/>
      <w:sz w:val="22"/>
    </w:rPr>
  </w:style>
  <w:style w:type="paragraph" w:customStyle="1" w:styleId="146">
    <w:name w:val="Annex F Head 4"/>
    <w:basedOn w:val="1"/>
    <w:next w:val="4"/>
    <w:qFormat/>
    <w:uiPriority w:val="0"/>
    <w:pPr>
      <w:numPr>
        <w:ilvl w:val="3"/>
        <w:numId w:val="25"/>
      </w:numPr>
    </w:pPr>
    <w:rPr>
      <w:b/>
      <w:color w:val="407EC9"/>
      <w:sz w:val="22"/>
    </w:rPr>
  </w:style>
  <w:style w:type="paragraph" w:customStyle="1" w:styleId="147">
    <w:name w:val="Annex G Head 1"/>
    <w:basedOn w:val="1"/>
    <w:next w:val="65"/>
    <w:qFormat/>
    <w:uiPriority w:val="0"/>
    <w:pPr>
      <w:numPr>
        <w:ilvl w:val="0"/>
        <w:numId w:val="26"/>
      </w:numPr>
      <w:spacing w:before="240" w:after="120"/>
    </w:pPr>
    <w:rPr>
      <w:b/>
      <w:caps/>
      <w:color w:val="407EC9"/>
      <w:sz w:val="28"/>
    </w:rPr>
  </w:style>
  <w:style w:type="paragraph" w:customStyle="1" w:styleId="148">
    <w:name w:val="Annex G Head 2"/>
    <w:basedOn w:val="1"/>
    <w:next w:val="6"/>
    <w:qFormat/>
    <w:uiPriority w:val="0"/>
    <w:pPr>
      <w:numPr>
        <w:ilvl w:val="1"/>
        <w:numId w:val="26"/>
      </w:numPr>
    </w:pPr>
    <w:rPr>
      <w:b/>
      <w:caps/>
      <w:color w:val="407EC9"/>
      <w:sz w:val="24"/>
    </w:rPr>
  </w:style>
  <w:style w:type="paragraph" w:customStyle="1" w:styleId="149">
    <w:name w:val="Annex G Head 3"/>
    <w:basedOn w:val="1"/>
    <w:next w:val="4"/>
    <w:qFormat/>
    <w:uiPriority w:val="0"/>
    <w:pPr>
      <w:numPr>
        <w:ilvl w:val="2"/>
        <w:numId w:val="26"/>
      </w:numPr>
    </w:pPr>
    <w:rPr>
      <w:b/>
      <w:smallCaps/>
      <w:color w:val="407EC9"/>
      <w:sz w:val="22"/>
    </w:rPr>
  </w:style>
  <w:style w:type="paragraph" w:customStyle="1" w:styleId="150">
    <w:name w:val="Annex G Head 4"/>
    <w:basedOn w:val="1"/>
    <w:next w:val="4"/>
    <w:qFormat/>
    <w:uiPriority w:val="0"/>
    <w:pPr>
      <w:numPr>
        <w:ilvl w:val="3"/>
        <w:numId w:val="26"/>
      </w:numPr>
    </w:pPr>
    <w:rPr>
      <w:b/>
      <w:color w:val="407EC9"/>
      <w:sz w:val="22"/>
    </w:rPr>
  </w:style>
  <w:style w:type="paragraph" w:customStyle="1" w:styleId="151">
    <w:name w:val="Annex H Head 1"/>
    <w:basedOn w:val="1"/>
    <w:next w:val="65"/>
    <w:qFormat/>
    <w:uiPriority w:val="0"/>
    <w:pPr>
      <w:numPr>
        <w:ilvl w:val="0"/>
        <w:numId w:val="27"/>
      </w:numPr>
      <w:spacing w:before="240" w:after="120"/>
    </w:pPr>
    <w:rPr>
      <w:b/>
      <w:caps/>
      <w:color w:val="407EC9"/>
      <w:sz w:val="28"/>
    </w:rPr>
  </w:style>
  <w:style w:type="paragraph" w:customStyle="1" w:styleId="152">
    <w:name w:val="Annex H Head 2"/>
    <w:basedOn w:val="1"/>
    <w:next w:val="6"/>
    <w:qFormat/>
    <w:uiPriority w:val="0"/>
    <w:pPr>
      <w:numPr>
        <w:ilvl w:val="1"/>
        <w:numId w:val="27"/>
      </w:numPr>
    </w:pPr>
    <w:rPr>
      <w:b/>
      <w:caps/>
      <w:color w:val="407EC9"/>
      <w:sz w:val="24"/>
    </w:rPr>
  </w:style>
  <w:style w:type="paragraph" w:customStyle="1" w:styleId="153">
    <w:name w:val="Annex H Head 3"/>
    <w:basedOn w:val="1"/>
    <w:qFormat/>
    <w:uiPriority w:val="0"/>
    <w:pPr>
      <w:numPr>
        <w:ilvl w:val="2"/>
        <w:numId w:val="27"/>
      </w:numPr>
    </w:pPr>
    <w:rPr>
      <w:b/>
      <w:smallCaps/>
      <w:color w:val="407EC9"/>
      <w:sz w:val="22"/>
    </w:rPr>
  </w:style>
  <w:style w:type="paragraph" w:customStyle="1" w:styleId="154">
    <w:name w:val="Annex H Head 4"/>
    <w:basedOn w:val="1"/>
    <w:next w:val="4"/>
    <w:qFormat/>
    <w:uiPriority w:val="0"/>
    <w:pPr>
      <w:numPr>
        <w:ilvl w:val="3"/>
        <w:numId w:val="27"/>
      </w:numPr>
    </w:pPr>
    <w:rPr>
      <w:b/>
      <w:color w:val="407EC9"/>
      <w:sz w:val="22"/>
    </w:rPr>
  </w:style>
  <w:style w:type="paragraph" w:customStyle="1" w:styleId="155">
    <w:name w:val="Annex I Head 1"/>
    <w:basedOn w:val="1"/>
    <w:next w:val="65"/>
    <w:qFormat/>
    <w:uiPriority w:val="0"/>
    <w:pPr>
      <w:numPr>
        <w:ilvl w:val="0"/>
        <w:numId w:val="28"/>
      </w:numPr>
      <w:spacing w:before="240" w:after="120"/>
    </w:pPr>
    <w:rPr>
      <w:b/>
      <w:caps/>
      <w:color w:val="407EC9"/>
      <w:sz w:val="28"/>
    </w:rPr>
  </w:style>
  <w:style w:type="paragraph" w:customStyle="1" w:styleId="156">
    <w:name w:val="Annex I Head 2"/>
    <w:basedOn w:val="1"/>
    <w:next w:val="6"/>
    <w:uiPriority w:val="0"/>
    <w:pPr>
      <w:numPr>
        <w:ilvl w:val="1"/>
        <w:numId w:val="28"/>
      </w:numPr>
    </w:pPr>
    <w:rPr>
      <w:b/>
      <w:caps/>
      <w:color w:val="407EC9"/>
      <w:sz w:val="24"/>
    </w:rPr>
  </w:style>
  <w:style w:type="paragraph" w:customStyle="1" w:styleId="157">
    <w:name w:val="Annex I Head 3"/>
    <w:basedOn w:val="1"/>
    <w:next w:val="4"/>
    <w:uiPriority w:val="0"/>
    <w:pPr>
      <w:numPr>
        <w:ilvl w:val="2"/>
        <w:numId w:val="28"/>
      </w:numPr>
    </w:pPr>
    <w:rPr>
      <w:b/>
      <w:smallCaps/>
      <w:color w:val="407EC9"/>
      <w:sz w:val="22"/>
    </w:rPr>
  </w:style>
  <w:style w:type="paragraph" w:customStyle="1" w:styleId="158">
    <w:name w:val="Annex I Head 4"/>
    <w:basedOn w:val="1"/>
    <w:next w:val="4"/>
    <w:uiPriority w:val="0"/>
    <w:pPr>
      <w:numPr>
        <w:ilvl w:val="3"/>
        <w:numId w:val="28"/>
      </w:numPr>
    </w:pPr>
    <w:rPr>
      <w:b/>
      <w:color w:val="407EC9"/>
      <w:sz w:val="22"/>
    </w:rPr>
  </w:style>
  <w:style w:type="paragraph" w:customStyle="1" w:styleId="159">
    <w:name w:val="Annex J Head 1"/>
    <w:basedOn w:val="1"/>
    <w:next w:val="65"/>
    <w:uiPriority w:val="0"/>
    <w:pPr>
      <w:numPr>
        <w:ilvl w:val="0"/>
        <w:numId w:val="29"/>
      </w:numPr>
      <w:spacing w:before="240" w:after="120"/>
    </w:pPr>
    <w:rPr>
      <w:b/>
      <w:caps/>
      <w:color w:val="407EC9"/>
      <w:sz w:val="28"/>
    </w:rPr>
  </w:style>
  <w:style w:type="paragraph" w:customStyle="1" w:styleId="160">
    <w:name w:val="Annex J Head 2"/>
    <w:basedOn w:val="1"/>
    <w:next w:val="6"/>
    <w:uiPriority w:val="0"/>
    <w:pPr>
      <w:numPr>
        <w:ilvl w:val="1"/>
        <w:numId w:val="29"/>
      </w:numPr>
    </w:pPr>
    <w:rPr>
      <w:b/>
      <w:caps/>
      <w:color w:val="407EC9"/>
      <w:sz w:val="24"/>
    </w:rPr>
  </w:style>
  <w:style w:type="paragraph" w:customStyle="1" w:styleId="161">
    <w:name w:val="Annex J Head 3"/>
    <w:basedOn w:val="1"/>
    <w:next w:val="4"/>
    <w:uiPriority w:val="0"/>
    <w:pPr>
      <w:numPr>
        <w:ilvl w:val="2"/>
        <w:numId w:val="29"/>
      </w:numPr>
    </w:pPr>
    <w:rPr>
      <w:b/>
      <w:smallCaps/>
      <w:color w:val="407EC9"/>
      <w:sz w:val="22"/>
    </w:rPr>
  </w:style>
  <w:style w:type="paragraph" w:customStyle="1" w:styleId="162">
    <w:name w:val="Annex J Head 4"/>
    <w:basedOn w:val="1"/>
    <w:next w:val="4"/>
    <w:uiPriority w:val="0"/>
    <w:pPr>
      <w:numPr>
        <w:ilvl w:val="3"/>
        <w:numId w:val="29"/>
      </w:numPr>
    </w:pPr>
    <w:rPr>
      <w:b/>
      <w:color w:val="407EC9"/>
      <w:sz w:val="22"/>
    </w:rPr>
  </w:style>
  <w:style w:type="paragraph" w:customStyle="1" w:styleId="163">
    <w:name w:val="Annex K Head 1"/>
    <w:basedOn w:val="1"/>
    <w:next w:val="65"/>
    <w:uiPriority w:val="0"/>
    <w:pPr>
      <w:numPr>
        <w:ilvl w:val="0"/>
        <w:numId w:val="30"/>
      </w:numPr>
      <w:spacing w:before="240" w:after="120"/>
    </w:pPr>
    <w:rPr>
      <w:b/>
      <w:caps/>
      <w:color w:val="407EC9"/>
      <w:sz w:val="28"/>
    </w:rPr>
  </w:style>
  <w:style w:type="paragraph" w:customStyle="1" w:styleId="164">
    <w:name w:val="Annex K Head 2"/>
    <w:basedOn w:val="1"/>
    <w:next w:val="6"/>
    <w:uiPriority w:val="0"/>
    <w:pPr>
      <w:numPr>
        <w:ilvl w:val="1"/>
        <w:numId w:val="30"/>
      </w:numPr>
    </w:pPr>
    <w:rPr>
      <w:b/>
      <w:caps/>
      <w:color w:val="407EC9"/>
      <w:sz w:val="24"/>
    </w:rPr>
  </w:style>
  <w:style w:type="paragraph" w:customStyle="1" w:styleId="165">
    <w:name w:val="Annex K Head 3"/>
    <w:basedOn w:val="1"/>
    <w:next w:val="4"/>
    <w:uiPriority w:val="0"/>
    <w:pPr>
      <w:numPr>
        <w:ilvl w:val="2"/>
        <w:numId w:val="30"/>
      </w:numPr>
    </w:pPr>
    <w:rPr>
      <w:b/>
      <w:smallCaps/>
      <w:color w:val="407EC9"/>
      <w:sz w:val="22"/>
    </w:rPr>
  </w:style>
  <w:style w:type="paragraph" w:customStyle="1" w:styleId="166">
    <w:name w:val="Annex K Head 4"/>
    <w:basedOn w:val="1"/>
    <w:next w:val="4"/>
    <w:uiPriority w:val="0"/>
    <w:pPr>
      <w:numPr>
        <w:ilvl w:val="3"/>
        <w:numId w:val="30"/>
      </w:numPr>
    </w:pPr>
    <w:rPr>
      <w:b/>
      <w:color w:val="407EC9"/>
      <w:sz w:val="22"/>
    </w:rPr>
  </w:style>
  <w:style w:type="paragraph" w:customStyle="1" w:styleId="167">
    <w:name w:val="Annex L Head 1"/>
    <w:basedOn w:val="1"/>
    <w:next w:val="65"/>
    <w:uiPriority w:val="0"/>
    <w:pPr>
      <w:numPr>
        <w:ilvl w:val="0"/>
        <w:numId w:val="31"/>
      </w:numPr>
      <w:spacing w:before="240" w:after="120"/>
    </w:pPr>
    <w:rPr>
      <w:b/>
      <w:caps/>
      <w:color w:val="407EC9"/>
      <w:sz w:val="28"/>
    </w:rPr>
  </w:style>
  <w:style w:type="paragraph" w:customStyle="1" w:styleId="168">
    <w:name w:val="Annex L Head 2"/>
    <w:basedOn w:val="1"/>
    <w:next w:val="4"/>
    <w:qFormat/>
    <w:uiPriority w:val="0"/>
    <w:pPr>
      <w:numPr>
        <w:ilvl w:val="1"/>
        <w:numId w:val="31"/>
      </w:numPr>
    </w:pPr>
    <w:rPr>
      <w:b/>
      <w:caps/>
      <w:color w:val="407EC9"/>
      <w:sz w:val="24"/>
    </w:rPr>
  </w:style>
  <w:style w:type="paragraph" w:customStyle="1" w:styleId="169">
    <w:name w:val="Annex L Head 3"/>
    <w:basedOn w:val="1"/>
    <w:next w:val="4"/>
    <w:uiPriority w:val="0"/>
    <w:pPr>
      <w:numPr>
        <w:ilvl w:val="2"/>
        <w:numId w:val="31"/>
      </w:numPr>
    </w:pPr>
    <w:rPr>
      <w:b/>
      <w:smallCaps/>
      <w:color w:val="407EC9"/>
      <w:sz w:val="22"/>
    </w:rPr>
  </w:style>
  <w:style w:type="paragraph" w:customStyle="1" w:styleId="170">
    <w:name w:val="Annex L Head 4"/>
    <w:basedOn w:val="1"/>
    <w:next w:val="4"/>
    <w:uiPriority w:val="0"/>
    <w:pPr>
      <w:numPr>
        <w:ilvl w:val="3"/>
        <w:numId w:val="31"/>
      </w:numPr>
    </w:pPr>
    <w:rPr>
      <w:b/>
      <w:color w:val="407EC9"/>
      <w:sz w:val="22"/>
    </w:rPr>
  </w:style>
  <w:style w:type="paragraph" w:customStyle="1" w:styleId="171">
    <w:name w:val="Annex M Head 1"/>
    <w:basedOn w:val="1"/>
    <w:next w:val="65"/>
    <w:uiPriority w:val="0"/>
    <w:pPr>
      <w:numPr>
        <w:ilvl w:val="0"/>
        <w:numId w:val="32"/>
      </w:numPr>
      <w:spacing w:before="240" w:after="120"/>
    </w:pPr>
    <w:rPr>
      <w:b/>
      <w:caps/>
      <w:color w:val="407EC9"/>
      <w:sz w:val="28"/>
    </w:rPr>
  </w:style>
  <w:style w:type="paragraph" w:customStyle="1" w:styleId="172">
    <w:name w:val="Annex M Head 2"/>
    <w:basedOn w:val="1"/>
    <w:next w:val="6"/>
    <w:uiPriority w:val="0"/>
    <w:pPr>
      <w:numPr>
        <w:ilvl w:val="1"/>
        <w:numId w:val="32"/>
      </w:numPr>
    </w:pPr>
    <w:rPr>
      <w:b/>
      <w:caps/>
      <w:color w:val="407EC9"/>
      <w:sz w:val="24"/>
    </w:rPr>
  </w:style>
  <w:style w:type="paragraph" w:customStyle="1" w:styleId="173">
    <w:name w:val="Annex M Head 3"/>
    <w:basedOn w:val="1"/>
    <w:next w:val="4"/>
    <w:qFormat/>
    <w:uiPriority w:val="0"/>
    <w:pPr>
      <w:numPr>
        <w:ilvl w:val="2"/>
        <w:numId w:val="32"/>
      </w:numPr>
    </w:pPr>
    <w:rPr>
      <w:b/>
      <w:smallCaps/>
      <w:color w:val="407EC9"/>
      <w:sz w:val="22"/>
    </w:rPr>
  </w:style>
  <w:style w:type="paragraph" w:customStyle="1" w:styleId="174">
    <w:name w:val="Annex M Head 4"/>
    <w:basedOn w:val="1"/>
    <w:next w:val="4"/>
    <w:uiPriority w:val="0"/>
    <w:pPr>
      <w:numPr>
        <w:ilvl w:val="3"/>
        <w:numId w:val="32"/>
      </w:numPr>
    </w:pPr>
    <w:rPr>
      <w:b/>
      <w:color w:val="407EC9"/>
      <w:sz w:val="22"/>
    </w:rPr>
  </w:style>
  <w:style w:type="paragraph" w:customStyle="1" w:styleId="175">
    <w:name w:val="Table bullet text"/>
    <w:basedOn w:val="71"/>
    <w:qFormat/>
    <w:uiPriority w:val="0"/>
    <w:pPr>
      <w:ind w:left="397" w:right="0"/>
    </w:pPr>
  </w:style>
  <w:style w:type="paragraph" w:customStyle="1" w:styleId="176">
    <w:name w:val="Table List 11"/>
    <w:basedOn w:val="103"/>
    <w:uiPriority w:val="0"/>
    <w:pPr>
      <w:numPr>
        <w:numId w:val="33"/>
      </w:numPr>
      <w:tabs>
        <w:tab w:val="clear" w:pos="0"/>
      </w:tabs>
      <w:spacing w:after="60"/>
      <w:jc w:val="left"/>
    </w:pPr>
    <w:rPr>
      <w:sz w:val="18"/>
      <w:szCs w:val="18"/>
    </w:rPr>
  </w:style>
  <w:style w:type="paragraph" w:customStyle="1" w:styleId="177">
    <w:name w:val="Table list a"/>
    <w:basedOn w:val="96"/>
    <w:uiPriority w:val="0"/>
    <w:pPr>
      <w:ind w:left="0" w:firstLine="0"/>
    </w:pPr>
    <w:rPr>
      <w:sz w:val="18"/>
      <w:szCs w:val="18"/>
      <w:lang w:val="fr-FR"/>
    </w:rPr>
  </w:style>
  <w:style w:type="paragraph" w:customStyle="1" w:styleId="178">
    <w:name w:val="Table list i"/>
    <w:basedOn w:val="97"/>
    <w:uiPriority w:val="0"/>
    <w:pPr>
      <w:spacing w:after="60"/>
      <w:ind w:left="1320"/>
    </w:pPr>
    <w:rPr>
      <w:sz w:val="18"/>
      <w:lang w:val="fr-FR"/>
    </w:rPr>
  </w:style>
  <w:style w:type="paragraph" w:styleId="179">
    <w:name w:val="List Paragraph"/>
    <w:basedOn w:val="1"/>
    <w:qFormat/>
    <w:uiPriority w:val="34"/>
    <w:pPr>
      <w:spacing w:line="240" w:lineRule="auto"/>
      <w:ind w:left="720"/>
      <w:contextualSpacing/>
    </w:pPr>
    <w:rPr>
      <w:rFonts w:ascii="Times New Roman" w:hAnsi="Times New Roman" w:cs="Times New Roman" w:eastAsiaTheme="minorEastAsia"/>
      <w:sz w:val="24"/>
      <w:szCs w:val="24"/>
      <w:lang w:eastAsia="en-GB"/>
    </w:rPr>
  </w:style>
  <w:style w:type="paragraph" w:customStyle="1" w:styleId="180">
    <w:name w:val="修订1"/>
    <w:hidden/>
    <w:semiHidden/>
    <w:qFormat/>
    <w:uiPriority w:val="99"/>
    <w:rPr>
      <w:rFonts w:asciiTheme="minorHAnsi" w:hAnsiTheme="minorHAnsi" w:eastAsiaTheme="minorHAnsi" w:cstheme="minorBidi"/>
      <w:sz w:val="18"/>
      <w:szCs w:val="22"/>
      <w:lang w:val="en-GB" w:eastAsia="en-US" w:bidi="ar-SA"/>
    </w:rPr>
  </w:style>
  <w:style w:type="character" w:customStyle="1" w:styleId="181">
    <w:name w:val="ui-provider"/>
    <w:basedOn w:val="42"/>
    <w:uiPriority w:val="0"/>
  </w:style>
  <w:style w:type="paragraph" w:customStyle="1" w:styleId="182">
    <w:name w:val="ui-chat__item"/>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customStyle="1" w:styleId="183">
    <w:name w:val="Unresolved Mention1"/>
    <w:basedOn w:val="42"/>
    <w:semiHidden/>
    <w:unhideWhenUsed/>
    <w:uiPriority w:val="99"/>
    <w:rPr>
      <w:color w:val="605E5C"/>
      <w:shd w:val="clear" w:color="auto" w:fill="E1DFDD"/>
    </w:rPr>
  </w:style>
  <w:style w:type="character" w:customStyle="1" w:styleId="184">
    <w:name w:val="jlqj4b"/>
    <w:basedOn w:val="42"/>
    <w:uiPriority w:val="0"/>
  </w:style>
  <w:style w:type="character" w:customStyle="1" w:styleId="185">
    <w:name w:val="Unresolved Mention2"/>
    <w:basedOn w:val="42"/>
    <w:semiHidden/>
    <w:unhideWhenUsed/>
    <w:qFormat/>
    <w:uiPriority w:val="99"/>
    <w:rPr>
      <w:color w:val="605E5C"/>
      <w:shd w:val="clear" w:color="auto" w:fill="E1DFDD"/>
    </w:rPr>
  </w:style>
  <w:style w:type="paragraph" w:customStyle="1" w:styleId="186">
    <w:name w:val="Doicument revision table title"/>
    <w:basedOn w:val="71"/>
    <w:uiPriority w:val="0"/>
    <w:rPr>
      <w:b/>
      <w:color w:val="00558C"/>
    </w:rPr>
  </w:style>
  <w:style w:type="paragraph" w:customStyle="1" w:styleId="187">
    <w:name w:val="Appendix Head 5"/>
    <w:basedOn w:val="79"/>
    <w:next w:val="4"/>
    <w:qFormat/>
    <w:uiPriority w:val="0"/>
    <w:pPr>
      <w:numPr>
        <w:ilvl w:val="4"/>
      </w:numPr>
      <w:ind w:left="1701" w:hanging="1701"/>
    </w:pPr>
    <w:rPr>
      <w:b w:val="0"/>
    </w:rPr>
  </w:style>
  <w:style w:type="paragraph" w:customStyle="1" w:styleId="188">
    <w:name w:val="Annex Head 2"/>
    <w:basedOn w:val="80"/>
    <w:next w:val="3"/>
    <w:qFormat/>
    <w:uiPriority w:val="0"/>
    <w:pPr>
      <w:numPr>
        <w:ilvl w:val="1"/>
      </w:numPr>
      <w:spacing w:before="120" w:after="120" w:line="240" w:lineRule="auto"/>
    </w:pPr>
    <w:rPr>
      <w:rFonts w:eastAsia="Calibri" w:cs="Calibri"/>
      <w:bCs/>
      <w:sz w:val="24"/>
      <w:lang w:eastAsia="en-GB"/>
    </w:rPr>
  </w:style>
  <w:style w:type="paragraph" w:customStyle="1" w:styleId="189">
    <w:name w:val="Annex Head 3"/>
    <w:basedOn w:val="188"/>
    <w:next w:val="6"/>
    <w:qFormat/>
    <w:uiPriority w:val="0"/>
    <w:pPr>
      <w:numPr>
        <w:ilvl w:val="2"/>
      </w:numPr>
    </w:pPr>
    <w:rPr>
      <w:caps w:val="0"/>
      <w:smallCaps/>
    </w:rPr>
  </w:style>
  <w:style w:type="paragraph" w:customStyle="1" w:styleId="190">
    <w:name w:val="Annex Head 4"/>
    <w:basedOn w:val="189"/>
    <w:next w:val="4"/>
    <w:qFormat/>
    <w:uiPriority w:val="0"/>
    <w:pPr>
      <w:numPr>
        <w:ilvl w:val="3"/>
      </w:numPr>
    </w:pPr>
    <w:rPr>
      <w:smallCaps w:val="0"/>
      <w:sz w:val="22"/>
    </w:rPr>
  </w:style>
  <w:style w:type="paragraph" w:customStyle="1" w:styleId="191">
    <w:name w:val="Annex Head 5"/>
    <w:basedOn w:val="1"/>
    <w:next w:val="4"/>
    <w:qFormat/>
    <w:uiPriority w:val="0"/>
    <w:pPr>
      <w:numPr>
        <w:ilvl w:val="4"/>
        <w:numId w:val="7"/>
      </w:numPr>
      <w:spacing w:before="120" w:after="120" w:line="240" w:lineRule="auto"/>
      <w:ind w:left="1701" w:hanging="1701"/>
    </w:pPr>
    <w:rPr>
      <w:rFonts w:eastAsia="Calibri" w:cs="Calibri"/>
      <w:color w:val="00558C"/>
      <w:sz w:val="22"/>
      <w:lang w:eastAsia="en-GB"/>
    </w:rPr>
  </w:style>
  <w:style w:type="paragraph" w:customStyle="1" w:styleId="192">
    <w:name w:val="Table of Tables"/>
    <w:basedOn w:val="32"/>
    <w:uiPriority w:val="0"/>
    <w:pPr>
      <w:tabs>
        <w:tab w:val="left" w:pos="1134"/>
        <w:tab w:val="right" w:pos="9781"/>
      </w:tabs>
    </w:pPr>
  </w:style>
  <w:style w:type="paragraph" w:customStyle="1" w:styleId="193">
    <w:name w:val="Annex Table caption"/>
    <w:basedOn w:val="4"/>
    <w:qFormat/>
    <w:uiPriority w:val="0"/>
    <w:pPr>
      <w:numPr>
        <w:ilvl w:val="0"/>
        <w:numId w:val="34"/>
      </w:numPr>
      <w:jc w:val="center"/>
    </w:pPr>
    <w:rPr>
      <w:i/>
      <w:color w:val="00558C"/>
      <w:lang w:eastAsia="en-GB"/>
    </w:rPr>
  </w:style>
  <w:style w:type="paragraph" w:customStyle="1" w:styleId="194">
    <w:name w:val="Abbreviations"/>
    <w:basedOn w:val="1"/>
    <w:qFormat/>
    <w:uiPriority w:val="0"/>
    <w:pPr>
      <w:spacing w:after="60"/>
      <w:ind w:left="1418" w:hanging="1418"/>
    </w:pPr>
    <w:rPr>
      <w:sz w:val="22"/>
    </w:rPr>
  </w:style>
  <w:style w:type="character" w:customStyle="1" w:styleId="195">
    <w:name w:val="标题 字符"/>
    <w:basedOn w:val="42"/>
    <w:link w:val="37"/>
    <w:uiPriority w:val="0"/>
    <w:rPr>
      <w:rFonts w:ascii="Arial" w:hAnsi="Arial" w:eastAsia="Times New Roman" w:cs="Arial"/>
      <w:b/>
      <w:bCs/>
      <w:kern w:val="28"/>
      <w:sz w:val="32"/>
      <w:szCs w:val="32"/>
      <w:lang w:val="en-GB" w:eastAsia="en-GB"/>
    </w:rPr>
  </w:style>
  <w:style w:type="paragraph" w:customStyle="1" w:styleId="196">
    <w:name w:val="Reference text"/>
    <w:basedOn w:val="1"/>
    <w:uiPriority w:val="0"/>
    <w:pPr>
      <w:tabs>
        <w:tab w:val="left" w:pos="567"/>
      </w:tabs>
      <w:spacing w:after="120" w:line="240" w:lineRule="auto"/>
      <w:ind w:left="1134" w:hanging="567"/>
    </w:pPr>
    <w:rPr>
      <w:rFonts w:ascii="Calibri" w:hAnsi="Calibri" w:eastAsia="Times New Roman" w:cs="Arial"/>
      <w:sz w:val="22"/>
      <w:szCs w:val="20"/>
      <w:lang w:eastAsia="en-GB"/>
    </w:rPr>
  </w:style>
  <w:style w:type="paragraph" w:customStyle="1" w:styleId="197">
    <w:name w:val="preface 6"/>
    <w:basedOn w:val="10"/>
    <w:qFormat/>
    <w:uiPriority w:val="0"/>
    <w:pPr>
      <w:keepNext w:val="0"/>
      <w:suppressLineNumbers/>
      <w:tabs>
        <w:tab w:val="left" w:pos="1151"/>
      </w:tabs>
      <w:spacing w:before="120" w:line="240" w:lineRule="auto"/>
      <w:ind w:left="1151" w:hanging="431"/>
      <w:jc w:val="both"/>
    </w:pPr>
    <w:rPr>
      <w:rFonts w:ascii="Times New Roman" w:hAnsi="Times New Roman" w:eastAsia="Times New Roman" w:cs="Times New Roman"/>
      <w:iCs w:val="0"/>
      <w:color w:val="auto"/>
      <w:sz w:val="24"/>
      <w:szCs w:val="20"/>
      <w:lang w:eastAsia="en-AU"/>
    </w:rPr>
  </w:style>
  <w:style w:type="paragraph" w:customStyle="1" w:styleId="198">
    <w:name w:val="MRN"/>
    <w:basedOn w:val="1"/>
    <w:link w:val="199"/>
    <w:uiPriority w:val="0"/>
    <w:rPr>
      <w:b/>
      <w:color w:val="00558C"/>
      <w:sz w:val="28"/>
    </w:rPr>
  </w:style>
  <w:style w:type="character" w:customStyle="1" w:styleId="199">
    <w:name w:val="MRN Char"/>
    <w:basedOn w:val="42"/>
    <w:link w:val="198"/>
    <w:qFormat/>
    <w:uiPriority w:val="0"/>
    <w:rPr>
      <w:b/>
      <w:color w:val="00558C"/>
      <w:sz w:val="28"/>
      <w:lang w:val="en-GB"/>
    </w:rPr>
  </w:style>
  <w:style w:type="paragraph" w:customStyle="1" w:styleId="200">
    <w:name w:val="Revokes"/>
    <w:basedOn w:val="123"/>
    <w:link w:val="201"/>
    <w:uiPriority w:val="0"/>
    <w:rPr>
      <w:i/>
    </w:rPr>
  </w:style>
  <w:style w:type="character" w:customStyle="1" w:styleId="201">
    <w:name w:val="Revokes Char"/>
    <w:basedOn w:val="42"/>
    <w:link w:val="200"/>
    <w:uiPriority w:val="0"/>
    <w:rPr>
      <w:b/>
      <w:i/>
      <w:color w:val="00558C"/>
      <w:sz w:val="28"/>
      <w:lang w:val="en-GB"/>
    </w:rPr>
  </w:style>
  <w:style w:type="character" w:customStyle="1" w:styleId="202">
    <w:name w:val="Equation Char"/>
    <w:basedOn w:val="84"/>
    <w:link w:val="106"/>
    <w:uiPriority w:val="0"/>
    <w:rPr>
      <w:lang w:val="en-GB"/>
    </w:rPr>
  </w:style>
  <w:style w:type="paragraph" w:customStyle="1" w:styleId="203">
    <w:name w:val="Further reading"/>
    <w:basedOn w:val="4"/>
    <w:link w:val="204"/>
    <w:qFormat/>
    <w:uiPriority w:val="0"/>
    <w:pPr>
      <w:numPr>
        <w:ilvl w:val="0"/>
        <w:numId w:val="35"/>
      </w:numPr>
      <w:spacing w:before="60"/>
    </w:pPr>
  </w:style>
  <w:style w:type="character" w:customStyle="1" w:styleId="204">
    <w:name w:val="Further reading Char"/>
    <w:basedOn w:val="84"/>
    <w:link w:val="203"/>
    <w:qFormat/>
    <w:uiPriority w:val="0"/>
    <w:rPr>
      <w:lang w:val="en-GB"/>
    </w:rPr>
  </w:style>
  <w:style w:type="paragraph" w:customStyle="1" w:styleId="205">
    <w:name w:val="Document revision table title"/>
    <w:basedOn w:val="1"/>
    <w:uiPriority w:val="0"/>
    <w:pPr>
      <w:spacing w:before="60" w:after="60"/>
      <w:ind w:left="113" w:right="113"/>
    </w:pPr>
    <w:rPr>
      <w:b/>
      <w:color w:val="00558C"/>
      <w:sz w:val="20"/>
    </w:rPr>
  </w:style>
  <w:style w:type="paragraph" w:customStyle="1" w:styleId="206">
    <w:name w:val="Annex Figure Caption"/>
    <w:basedOn w:val="4"/>
    <w:link w:val="207"/>
    <w:qFormat/>
    <w:uiPriority w:val="0"/>
    <w:pPr>
      <w:numPr>
        <w:ilvl w:val="0"/>
        <w:numId w:val="36"/>
      </w:numPr>
      <w:jc w:val="center"/>
    </w:pPr>
    <w:rPr>
      <w:i/>
      <w:color w:val="00558C"/>
      <w:lang w:eastAsia="en-GB"/>
    </w:rPr>
  </w:style>
  <w:style w:type="character" w:customStyle="1" w:styleId="207">
    <w:name w:val="Annex Figure Caption Char"/>
    <w:basedOn w:val="84"/>
    <w:link w:val="206"/>
    <w:qFormat/>
    <w:uiPriority w:val="0"/>
    <w:rPr>
      <w:i/>
      <w:color w:val="00558C"/>
      <w:lang w:val="en-GB" w:eastAsia="en-GB"/>
    </w:rPr>
  </w:style>
  <w:style w:type="paragraph" w:customStyle="1" w:styleId="208">
    <w:name w:val="Emphasis Paragraph"/>
    <w:basedOn w:val="4"/>
    <w:next w:val="4"/>
    <w:link w:val="209"/>
    <w:uiPriority w:val="0"/>
    <w:pPr>
      <w:ind w:left="425" w:right="709"/>
    </w:pPr>
    <w:rPr>
      <w:i/>
    </w:rPr>
  </w:style>
  <w:style w:type="character" w:customStyle="1" w:styleId="209">
    <w:name w:val="Emphasis Paragraph Char"/>
    <w:basedOn w:val="84"/>
    <w:link w:val="208"/>
    <w:qFormat/>
    <w:uiPriority w:val="0"/>
    <w:rPr>
      <w:i/>
      <w:lang w:val="en-GB"/>
    </w:rPr>
  </w:style>
  <w:style w:type="paragraph" w:customStyle="1" w:styleId="210">
    <w:name w:val="Quotation paragraph"/>
    <w:basedOn w:val="4"/>
    <w:link w:val="211"/>
    <w:qFormat/>
    <w:uiPriority w:val="0"/>
    <w:pPr>
      <w:suppressAutoHyphens/>
      <w:ind w:left="567" w:right="707"/>
    </w:pPr>
  </w:style>
  <w:style w:type="character" w:customStyle="1" w:styleId="211">
    <w:name w:val="Quotation paragraph Char"/>
    <w:basedOn w:val="84"/>
    <w:link w:val="210"/>
    <w:uiPriority w:val="0"/>
    <w:rPr>
      <w:lang w:val="en-GB"/>
    </w:rPr>
  </w:style>
  <w:style w:type="character" w:customStyle="1" w:styleId="212">
    <w:name w:val="正文文本 字符"/>
    <w:basedOn w:val="42"/>
    <w:link w:val="4"/>
    <w:uiPriority w:val="0"/>
    <w:rPr>
      <w:rFonts w:hint="default" w:ascii="Calibri" w:hAnsi="Calibri" w:eastAsia="Calibri" w:cs="Calibri"/>
      <w:sz w:val="22"/>
      <w:szCs w:val="22"/>
      <w:lang w:val="en-US" w:eastAsia="en-US"/>
    </w:rPr>
  </w:style>
  <w:style w:type="paragraph" w:customStyle="1" w:styleId="213">
    <w:name w:val="Revision"/>
    <w:hidden/>
    <w:unhideWhenUsed/>
    <w:uiPriority w:val="99"/>
    <w:rPr>
      <w:rFonts w:asciiTheme="minorHAnsi" w:hAnsiTheme="minorHAnsi" w:eastAsiaTheme="minorHAnsi" w:cstheme="minorBidi"/>
      <w:sz w:val="18"/>
      <w:szCs w:val="22"/>
      <w:lang w:val="en-GB"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1.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0" Type="http://schemas.microsoft.com/office/2011/relationships/people" Target="people.xml"/><Relationship Id="rId3" Type="http://schemas.openxmlformats.org/officeDocument/2006/relationships/comments" Target="comments.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5.png"/><Relationship Id="rId25" Type="http://schemas.openxmlformats.org/officeDocument/2006/relationships/image" Target="media/image4.png"/><Relationship Id="rId24" Type="http://schemas.openxmlformats.org/officeDocument/2006/relationships/theme" Target="theme/theme1.xml"/><Relationship Id="rId23" Type="http://schemas.openxmlformats.org/officeDocument/2006/relationships/footer" Target="footer6.xml"/><Relationship Id="rId22" Type="http://schemas.openxmlformats.org/officeDocument/2006/relationships/header" Target="header11.xml"/><Relationship Id="rId21" Type="http://schemas.openxmlformats.org/officeDocument/2006/relationships/header" Target="header10.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footer" Target="footer5.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header" Target="header6.xml"/><Relationship Id="rId15" Type="http://schemas.openxmlformats.org/officeDocument/2006/relationships/footer" Target="footer4.xml"/><Relationship Id="rId14" Type="http://schemas.openxmlformats.org/officeDocument/2006/relationships/header" Target="header5.xml"/><Relationship Id="rId13" Type="http://schemas.openxmlformats.org/officeDocument/2006/relationships/header" Target="header4.xml"/><Relationship Id="rId12" Type="http://schemas.openxmlformats.org/officeDocument/2006/relationships/header" Target="header3.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Manager>IALA</Manager>
  <Company>IALA</Company>
  <Pages>37</Pages>
  <Words>39</Words>
  <Characters>198</Characters>
  <Lines>731</Lines>
  <Paragraphs>206</Paragraphs>
  <TotalTime>3</TotalTime>
  <ScaleCrop>false</ScaleCrop>
  <LinksUpToDate>false</LinksUpToDate>
  <CharactersWithSpaces>225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2024-09-26T17:28:00Z</dcterms:created>
  <dc:creator>Steve Guest;IALA Secretariat</dc:creator>
  <cp:keywords>urn:mrn:iala:pub:g1111-1:ed1.0; VTS</cp:keywords>
  <cp:lastModifiedBy>LIU WEI</cp:lastModifiedBy>
  <cp:lastPrinted>2022-11-19T03:05:00Z</cp:lastPrinted>
  <dcterms:modified xsi:type="dcterms:W3CDTF">2024-12-22T13:58:48Z</dcterms:modified>
  <dc:subject>IALA</dc:subject>
  <dc:title>IALA Guideline G1111-1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0x010100EE9F414A7709C1409639F7DE90870BB6</vt:lpwstr>
  </property>
  <property fmtid="{D5CDD505-2E9C-101B-9397-08002B2CF9AE}" pid="3" name="MSIP_Label_1bfb733f-faef-464c-9b6d-731b56f94973_Enabled">
    <vt:lpwstr>true</vt:lpwstr>
  </property>
  <property fmtid="{D5CDD505-2E9C-101B-9397-08002B2CF9AE}" pid="4" name="MSIP_Label_1bfb733f-faef-464c-9b6d-731b56f94973_SetDate">
    <vt:lpwstr>2021-06-14T21:14:24Z</vt:lpwstr>
  </property>
  <property fmtid="{D5CDD505-2E9C-101B-9397-08002B2CF9AE}" pid="5" name="MSIP_Label_1bfb733f-faef-464c-9b6d-731b56f94973_Method">
    <vt:lpwstr>Standard</vt:lpwstr>
  </property>
  <property fmtid="{D5CDD505-2E9C-101B-9397-08002B2CF9AE}" pid="6" name="MSIP_Label_1bfb733f-faef-464c-9b6d-731b56f94973_Name">
    <vt:lpwstr>Unclass - Non-Classifié</vt:lpwstr>
  </property>
  <property fmtid="{D5CDD505-2E9C-101B-9397-08002B2CF9AE}" pid="7" name="MSIP_Label_1bfb733f-faef-464c-9b6d-731b56f94973_SiteId">
    <vt:lpwstr>1594fdae-a1d9-4405-915d-011467234338</vt:lpwstr>
  </property>
  <property fmtid="{D5CDD505-2E9C-101B-9397-08002B2CF9AE}" pid="8" name="MSIP_Label_1bfb733f-faef-464c-9b6d-731b56f94973_ActionId">
    <vt:lpwstr>aa301e8d-dfe9-465a-b003-7ef1b1328ca3</vt:lpwstr>
  </property>
  <property fmtid="{D5CDD505-2E9C-101B-9397-08002B2CF9AE}" pid="9" name="MSIP_Label_1bfb733f-faef-464c-9b6d-731b56f94973_ContentBits">
    <vt:lpwstr>0</vt:lpwstr>
  </property>
  <property fmtid="{D5CDD505-2E9C-101B-9397-08002B2CF9AE}" pid="10" name="MediaServiceImageTags">
    <vt:lpwstr/>
  </property>
  <property fmtid="{D5CDD505-2E9C-101B-9397-08002B2CF9AE}" pid="11" name="GrammarlyDocumentId">
    <vt:lpwstr>fcf6a6ad9ca654f9a2b29e42646b974d4e6e9bd4caab983540b0d95bcc9d82cb</vt:lpwstr>
  </property>
  <property fmtid="{D5CDD505-2E9C-101B-9397-08002B2CF9AE}" pid="12" name="MSIP_Label_c8b443ca-c1bb-4c68-942c-da1c759dcae1_Enabled">
    <vt:lpwstr>true</vt:lpwstr>
  </property>
  <property fmtid="{D5CDD505-2E9C-101B-9397-08002B2CF9AE}" pid="13" name="MSIP_Label_c8b443ca-c1bb-4c68-942c-da1c759dcae1_SetDate">
    <vt:lpwstr>2024-09-24T13:23:44Z</vt:lpwstr>
  </property>
  <property fmtid="{D5CDD505-2E9C-101B-9397-08002B2CF9AE}" pid="14" name="MSIP_Label_c8b443ca-c1bb-4c68-942c-da1c759dcae1_Method">
    <vt:lpwstr>Standard</vt:lpwstr>
  </property>
  <property fmtid="{D5CDD505-2E9C-101B-9397-08002B2CF9AE}" pid="15" name="MSIP_Label_c8b443ca-c1bb-4c68-942c-da1c759dcae1_Name">
    <vt:lpwstr>c8b443ca-c1bb-4c68-942c-da1c759dcae1</vt:lpwstr>
  </property>
  <property fmtid="{D5CDD505-2E9C-101B-9397-08002B2CF9AE}" pid="16" name="MSIP_Label_c8b443ca-c1bb-4c68-942c-da1c759dcae1_SiteId">
    <vt:lpwstr>3fd408b5-82e6-4dc0-a36c-6e2aa815db3e</vt:lpwstr>
  </property>
  <property fmtid="{D5CDD505-2E9C-101B-9397-08002B2CF9AE}" pid="17" name="MSIP_Label_c8b443ca-c1bb-4c68-942c-da1c759dcae1_ActionId">
    <vt:lpwstr>a6b78e56-0f61-442a-b363-b5fc275c65a8</vt:lpwstr>
  </property>
  <property fmtid="{D5CDD505-2E9C-101B-9397-08002B2CF9AE}" pid="18" name="MSIP_Label_c8b443ca-c1bb-4c68-942c-da1c759dcae1_ContentBits">
    <vt:lpwstr>0</vt:lpwstr>
  </property>
  <property fmtid="{D5CDD505-2E9C-101B-9397-08002B2CF9AE}" pid="19" name="KSOProductBuildVer">
    <vt:lpwstr>2052-12.1.0.19302</vt:lpwstr>
  </property>
  <property fmtid="{D5CDD505-2E9C-101B-9397-08002B2CF9AE}" pid="20" name="ICV">
    <vt:lpwstr>81336F910ABA4970B22C9FFEAE795822_13</vt:lpwstr>
  </property>
</Properties>
</file>